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28E34" w14:textId="34295737" w:rsidR="001E4BA3" w:rsidRPr="001076F8" w:rsidRDefault="00B62BD3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bookmarkStart w:id="0" w:name="SubTitle"/>
      <w:r w:rsidRPr="001076F8">
        <w:rPr>
          <w:rFonts w:asciiTheme="majorBidi" w:hAnsiTheme="majorBidi" w:cstheme="majorBidi"/>
          <w:b/>
          <w:bCs/>
          <w:sz w:val="52"/>
          <w:szCs w:val="52"/>
          <w:cs/>
        </w:rPr>
        <w:t>บริษัท อัลฟาแคปปิตอล พาร์ทเนอร์ส กรุ๊ป จำกัด (มหาชน)</w:t>
      </w:r>
    </w:p>
    <w:p w14:paraId="0ADCA691" w14:textId="77CF7FD9" w:rsidR="00407189" w:rsidRPr="001076F8" w:rsidRDefault="00407189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 w:rsidRPr="001076F8">
        <w:rPr>
          <w:rFonts w:asciiTheme="majorBidi" w:hAnsiTheme="majorBidi" w:cstheme="majorBidi"/>
          <w:b/>
          <w:bCs/>
          <w:sz w:val="52"/>
          <w:szCs w:val="52"/>
          <w:cs/>
        </w:rPr>
        <w:t>และบริษัทย่อย</w:t>
      </w:r>
    </w:p>
    <w:p w14:paraId="17866225" w14:textId="77777777" w:rsidR="001E4BA3" w:rsidRPr="001076F8" w:rsidRDefault="001E4BA3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</w:p>
    <w:p w14:paraId="6FC0E97F" w14:textId="3DA3F77E" w:rsidR="003C4913" w:rsidRPr="001076F8" w:rsidRDefault="003C4913" w:rsidP="008550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  <w:cs/>
        </w:rPr>
      </w:pPr>
      <w:r w:rsidRPr="001076F8">
        <w:rPr>
          <w:rFonts w:asciiTheme="majorBidi" w:hAnsiTheme="majorBidi" w:cstheme="majorBidi"/>
          <w:sz w:val="32"/>
          <w:szCs w:val="32"/>
          <w:cs/>
        </w:rPr>
        <w:t>งบการเงินระหว่างกาลแบบย่อ</w:t>
      </w:r>
    </w:p>
    <w:p w14:paraId="196FE5A8" w14:textId="28F10EBB" w:rsidR="001F10B1" w:rsidRPr="001076F8" w:rsidRDefault="007C7878" w:rsidP="008550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  <w:r w:rsidRPr="001076F8">
        <w:rPr>
          <w:rFonts w:asciiTheme="majorBidi" w:hAnsiTheme="majorBidi" w:cstheme="majorBidi"/>
          <w:sz w:val="32"/>
          <w:szCs w:val="32"/>
          <w:cs/>
        </w:rPr>
        <w:t>สำหรับ</w:t>
      </w:r>
      <w:r w:rsidR="003C4913" w:rsidRPr="001076F8">
        <w:rPr>
          <w:rFonts w:asciiTheme="majorBidi" w:hAnsiTheme="majorBidi" w:cstheme="majorBidi"/>
          <w:sz w:val="32"/>
          <w:szCs w:val="32"/>
          <w:cs/>
        </w:rPr>
        <w:t>งวด</w:t>
      </w:r>
      <w:r w:rsidR="008E66DC" w:rsidRPr="001076F8">
        <w:rPr>
          <w:rFonts w:asciiTheme="majorBidi" w:hAnsiTheme="majorBidi" w:cstheme="majorBidi" w:hint="cs"/>
          <w:sz w:val="32"/>
          <w:szCs w:val="32"/>
          <w:cs/>
        </w:rPr>
        <w:t>สามเดือนและ</w:t>
      </w:r>
      <w:r w:rsidR="00996981" w:rsidRPr="001076F8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="003C4913" w:rsidRPr="001076F8">
        <w:rPr>
          <w:rFonts w:asciiTheme="majorBidi" w:hAnsiTheme="majorBidi" w:cstheme="majorBidi"/>
          <w:sz w:val="32"/>
          <w:szCs w:val="32"/>
          <w:cs/>
        </w:rPr>
        <w:t>เดือนสิ้น</w:t>
      </w:r>
      <w:r w:rsidRPr="001076F8">
        <w:rPr>
          <w:rFonts w:asciiTheme="majorBidi" w:hAnsiTheme="majorBidi" w:cstheme="majorBidi"/>
          <w:sz w:val="32"/>
          <w:szCs w:val="32"/>
          <w:cs/>
        </w:rPr>
        <w:t xml:space="preserve">สุดวันที่ </w:t>
      </w:r>
      <w:r w:rsidR="00410EBC" w:rsidRPr="001076F8">
        <w:rPr>
          <w:rFonts w:asciiTheme="majorBidi" w:hAnsiTheme="majorBidi" w:cstheme="majorBidi"/>
          <w:sz w:val="32"/>
          <w:szCs w:val="32"/>
        </w:rPr>
        <w:t>3</w:t>
      </w:r>
      <w:r w:rsidR="00587440" w:rsidRPr="001076F8">
        <w:rPr>
          <w:rFonts w:asciiTheme="majorBidi" w:hAnsiTheme="majorBidi" w:cstheme="majorBidi"/>
          <w:sz w:val="32"/>
          <w:szCs w:val="32"/>
        </w:rPr>
        <w:t>0</w:t>
      </w:r>
      <w:r w:rsidR="00410EBC" w:rsidRPr="001076F8">
        <w:rPr>
          <w:rFonts w:asciiTheme="majorBidi" w:hAnsiTheme="majorBidi" w:cstheme="majorBidi"/>
          <w:sz w:val="32"/>
          <w:szCs w:val="32"/>
        </w:rPr>
        <w:t xml:space="preserve"> </w:t>
      </w:r>
      <w:r w:rsidR="00996981" w:rsidRPr="001076F8"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="00587440" w:rsidRPr="001076F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1076F8">
        <w:rPr>
          <w:rFonts w:asciiTheme="majorBidi" w:hAnsiTheme="majorBidi" w:cstheme="majorBidi"/>
          <w:sz w:val="32"/>
          <w:szCs w:val="32"/>
        </w:rPr>
        <w:t>256</w:t>
      </w:r>
      <w:r w:rsidR="00410EBC" w:rsidRPr="001076F8">
        <w:rPr>
          <w:rFonts w:asciiTheme="majorBidi" w:hAnsiTheme="majorBidi" w:cstheme="majorBidi"/>
          <w:sz w:val="32"/>
          <w:szCs w:val="32"/>
        </w:rPr>
        <w:t>7</w:t>
      </w:r>
    </w:p>
    <w:p w14:paraId="74CA2B0E" w14:textId="77777777" w:rsidR="001F10B1" w:rsidRPr="001076F8" w:rsidRDefault="001F10B1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  <w:r w:rsidRPr="001076F8">
        <w:rPr>
          <w:rFonts w:asciiTheme="majorBidi" w:hAnsiTheme="majorBidi" w:cstheme="majorBidi"/>
          <w:sz w:val="32"/>
          <w:szCs w:val="32"/>
          <w:cs/>
        </w:rPr>
        <w:t>และ</w:t>
      </w:r>
    </w:p>
    <w:p w14:paraId="0AE2ADCD" w14:textId="3AD598B6" w:rsidR="001F10B1" w:rsidRPr="001076F8" w:rsidRDefault="001F10B1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  <w:r w:rsidRPr="001076F8">
        <w:rPr>
          <w:rFonts w:asciiTheme="majorBidi" w:hAnsiTheme="majorBidi" w:cstheme="majorBidi"/>
          <w:sz w:val="32"/>
          <w:szCs w:val="32"/>
          <w:cs/>
        </w:rPr>
        <w:t>รายงาน</w:t>
      </w:r>
      <w:r w:rsidR="003C4913" w:rsidRPr="001076F8">
        <w:rPr>
          <w:rFonts w:asciiTheme="majorBidi" w:hAnsiTheme="majorBidi" w:cstheme="majorBidi"/>
          <w:sz w:val="32"/>
          <w:szCs w:val="32"/>
          <w:cs/>
        </w:rPr>
        <w:t>การสอบทาน</w:t>
      </w:r>
      <w:r w:rsidRPr="001076F8">
        <w:rPr>
          <w:rFonts w:asciiTheme="majorBidi" w:hAnsiTheme="majorBidi" w:cstheme="majorBidi"/>
          <w:sz w:val="32"/>
          <w:szCs w:val="32"/>
          <w:cs/>
          <w:lang w:val="th-TH"/>
        </w:rPr>
        <w:t>ของ</w:t>
      </w:r>
      <w:r w:rsidRPr="001076F8">
        <w:rPr>
          <w:rFonts w:asciiTheme="majorBidi" w:hAnsiTheme="majorBidi" w:cstheme="majorBidi"/>
          <w:sz w:val="32"/>
          <w:szCs w:val="32"/>
          <w:cs/>
        </w:rPr>
        <w:t>ผู้สอบบัญชีรับอนุญาต</w:t>
      </w:r>
    </w:p>
    <w:p w14:paraId="353252BC" w14:textId="77777777" w:rsidR="001E4BA3" w:rsidRPr="001076F8" w:rsidRDefault="001E4BA3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</w:p>
    <w:bookmarkEnd w:id="0"/>
    <w:p w14:paraId="669CD827" w14:textId="77777777" w:rsidR="001E4BA3" w:rsidRPr="001076F8" w:rsidRDefault="001E4BA3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</w:p>
    <w:p w14:paraId="5A056A63" w14:textId="77777777" w:rsidR="00916605" w:rsidRPr="001076F8" w:rsidRDefault="00916605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602B817E" w14:textId="43602201" w:rsidR="00916605" w:rsidRPr="001076F8" w:rsidRDefault="00916605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</w:rPr>
        <w:sectPr w:rsidR="00916605" w:rsidRPr="001076F8" w:rsidSect="00902D80">
          <w:headerReference w:type="default" r:id="rId11"/>
          <w:footerReference w:type="default" r:id="rId12"/>
          <w:pgSz w:w="11909" w:h="16834"/>
          <w:pgMar w:top="691" w:right="1152" w:bottom="576" w:left="1152" w:header="720" w:footer="720" w:gutter="0"/>
          <w:pgNumType w:start="0"/>
          <w:cols w:space="720"/>
        </w:sectPr>
      </w:pPr>
    </w:p>
    <w:p w14:paraId="4525E35F" w14:textId="078A7E4C" w:rsidR="00910D32" w:rsidRPr="001076F8" w:rsidRDefault="00910D32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รายงาน</w:t>
      </w:r>
      <w:r w:rsidR="003C4913" w:rsidRPr="001076F8">
        <w:rPr>
          <w:rFonts w:asciiTheme="majorBidi" w:hAnsiTheme="majorBidi" w:cstheme="majorBidi"/>
          <w:b/>
          <w:bCs/>
          <w:sz w:val="32"/>
          <w:szCs w:val="32"/>
          <w:cs/>
        </w:rPr>
        <w:t>การสอบทานข้อมูลทางการเงินระหว่างกาลโดย</w:t>
      </w:r>
      <w:r w:rsidRPr="001076F8">
        <w:rPr>
          <w:rFonts w:asciiTheme="majorBidi" w:hAnsiTheme="majorBidi" w:cstheme="majorBidi"/>
          <w:b/>
          <w:bCs/>
          <w:sz w:val="32"/>
          <w:szCs w:val="32"/>
          <w:cs/>
        </w:rPr>
        <w:t>ผู้สอบบัญชีรับอนุญาต</w:t>
      </w:r>
    </w:p>
    <w:p w14:paraId="59909BA9" w14:textId="77777777" w:rsidR="00910D32" w:rsidRPr="001076F8" w:rsidRDefault="00910D32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u w:val="single"/>
        </w:rPr>
      </w:pPr>
    </w:p>
    <w:p w14:paraId="1BB08EAB" w14:textId="12922BA7" w:rsidR="006D6B74" w:rsidRPr="001076F8" w:rsidRDefault="006D6B74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lang w:val="th-TH"/>
        </w:rPr>
      </w:pPr>
      <w:r w:rsidRPr="001076F8">
        <w:rPr>
          <w:rFonts w:asciiTheme="majorBidi" w:hAnsiTheme="majorBidi" w:cstheme="majorBidi"/>
          <w:b/>
          <w:bCs/>
          <w:cs/>
        </w:rPr>
        <w:t>เสน</w:t>
      </w:r>
      <w:r w:rsidRPr="001076F8">
        <w:rPr>
          <w:rFonts w:asciiTheme="majorBidi" w:hAnsiTheme="majorBidi" w:cstheme="majorBidi"/>
          <w:b/>
          <w:bCs/>
          <w:cs/>
          <w:lang w:val="th-TH"/>
        </w:rPr>
        <w:t xml:space="preserve">อ </w:t>
      </w:r>
      <w:r w:rsidR="003C4913" w:rsidRPr="001076F8">
        <w:rPr>
          <w:rFonts w:asciiTheme="majorBidi" w:hAnsiTheme="majorBidi" w:cstheme="majorBidi"/>
          <w:b/>
          <w:bCs/>
          <w:cs/>
          <w:lang w:val="th-TH"/>
        </w:rPr>
        <w:t>คณะกรรมการ</w:t>
      </w:r>
      <w:r w:rsidR="00B62BD3" w:rsidRPr="001076F8">
        <w:rPr>
          <w:rFonts w:asciiTheme="majorBidi" w:hAnsiTheme="majorBidi" w:cstheme="majorBidi"/>
          <w:b/>
          <w:bCs/>
          <w:cs/>
          <w:lang w:val="th-TH"/>
        </w:rPr>
        <w:t>บริษัท อัลฟาแคปปิตอล พาร์ทเนอร์ส กรุ๊ป จำกัด (มหาชน)</w:t>
      </w:r>
    </w:p>
    <w:p w14:paraId="5F5DFBA7" w14:textId="77777777" w:rsidR="006D6B74" w:rsidRPr="001076F8" w:rsidRDefault="006D6B74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</w:rPr>
      </w:pPr>
    </w:p>
    <w:p w14:paraId="50E558AC" w14:textId="7E28ECB6" w:rsidR="003C4913" w:rsidRPr="001076F8" w:rsidRDefault="003C4913" w:rsidP="1C427D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34"/>
        </w:tabs>
        <w:spacing w:line="240" w:lineRule="auto"/>
        <w:ind w:right="-27"/>
        <w:jc w:val="thaiDistribute"/>
        <w:rPr>
          <w:rFonts w:asciiTheme="majorBidi" w:eastAsia="Cordia New" w:hAnsiTheme="majorBidi" w:cstheme="majorBidi"/>
          <w:spacing w:val="-2"/>
          <w:lang w:eastAsia="th-TH"/>
        </w:rPr>
      </w:pPr>
      <w:r w:rsidRPr="001076F8">
        <w:rPr>
          <w:rFonts w:asciiTheme="majorBidi" w:eastAsia="Cordia New" w:hAnsiTheme="majorBidi" w:cstheme="majorBidi"/>
          <w:cs/>
          <w:lang w:eastAsia="th-TH"/>
        </w:rPr>
        <w:t>ข้าพเจ้าได้สอบทาน</w:t>
      </w:r>
      <w:r w:rsidR="00E1251A" w:rsidRPr="001076F8">
        <w:rPr>
          <w:rFonts w:asciiTheme="majorBidi" w:eastAsia="Angsana New" w:hAnsiTheme="majorBidi" w:cstheme="majorBidi"/>
          <w:cs/>
          <w:lang w:eastAsia="th-TH"/>
        </w:rPr>
        <w:t>งบฐานะการเงิน</w:t>
      </w:r>
      <w:r w:rsidRPr="001076F8">
        <w:rPr>
          <w:rFonts w:asciiTheme="majorBidi" w:eastAsia="Angsana New" w:hAnsiTheme="majorBidi" w:cstheme="majorBidi"/>
          <w:cs/>
          <w:lang w:eastAsia="th-TH"/>
        </w:rPr>
        <w:t>รวมและ</w:t>
      </w:r>
      <w:r w:rsidR="00E1251A" w:rsidRPr="001076F8">
        <w:rPr>
          <w:rFonts w:asciiTheme="majorBidi" w:eastAsia="Angsana New" w:hAnsiTheme="majorBidi" w:cstheme="majorBidi"/>
          <w:cs/>
          <w:lang w:eastAsia="th-TH"/>
        </w:rPr>
        <w:t>งบฐานะการเงิน</w:t>
      </w:r>
      <w:r w:rsidRPr="001076F8">
        <w:rPr>
          <w:rFonts w:asciiTheme="majorBidi" w:eastAsia="Angsana New" w:hAnsiTheme="majorBidi" w:cstheme="majorBidi"/>
          <w:cs/>
          <w:lang w:eastAsia="th-TH"/>
        </w:rPr>
        <w:t xml:space="preserve">เฉพาะกิจการ </w:t>
      </w:r>
      <w:r w:rsidRPr="001076F8">
        <w:rPr>
          <w:rFonts w:asciiTheme="majorBidi" w:eastAsia="Cordia New" w:hAnsiTheme="majorBidi" w:cstheme="majorBidi"/>
          <w:cs/>
          <w:lang w:eastAsia="th-TH"/>
        </w:rPr>
        <w:t xml:space="preserve">ณ วันที่ </w:t>
      </w:r>
      <w:r w:rsidR="358AEB74" w:rsidRPr="001076F8">
        <w:rPr>
          <w:rFonts w:asciiTheme="majorBidi" w:eastAsia="Cordia New" w:hAnsiTheme="majorBidi" w:cstheme="majorBidi"/>
          <w:lang w:eastAsia="th-TH"/>
        </w:rPr>
        <w:t xml:space="preserve">30 </w:t>
      </w:r>
      <w:r w:rsidR="00996981" w:rsidRPr="001076F8">
        <w:rPr>
          <w:rFonts w:asciiTheme="majorBidi" w:eastAsia="Cordia New" w:hAnsiTheme="majorBidi" w:cstheme="majorBidi" w:hint="cs"/>
          <w:cs/>
          <w:lang w:eastAsia="th-TH"/>
        </w:rPr>
        <w:t>กันยายน</w:t>
      </w:r>
      <w:r w:rsidR="00410EBC" w:rsidRPr="001076F8">
        <w:rPr>
          <w:rFonts w:asciiTheme="majorBidi" w:eastAsia="Cordia New" w:hAnsiTheme="majorBidi" w:cstheme="majorBidi"/>
          <w:cs/>
          <w:lang w:eastAsia="th-TH"/>
        </w:rPr>
        <w:t xml:space="preserve"> </w:t>
      </w:r>
      <w:r w:rsidR="00410EBC" w:rsidRPr="001076F8">
        <w:rPr>
          <w:rFonts w:asciiTheme="majorBidi" w:eastAsia="Cordia New" w:hAnsiTheme="majorBidi" w:cstheme="majorBidi"/>
          <w:lang w:eastAsia="th-TH"/>
        </w:rPr>
        <w:t xml:space="preserve">2567 </w:t>
      </w:r>
      <w:r w:rsidR="00410EBC" w:rsidRPr="001076F8">
        <w:rPr>
          <w:rFonts w:asciiTheme="majorBidi" w:eastAsia="Cordia New" w:hAnsiTheme="majorBidi" w:cstheme="majorBidi"/>
          <w:lang w:eastAsia="th-TH"/>
        </w:rPr>
        <w:br/>
      </w:r>
      <w:r w:rsidRPr="001076F8">
        <w:rPr>
          <w:rFonts w:asciiTheme="majorBidi" w:eastAsia="Angsana New" w:hAnsiTheme="majorBidi" w:cstheme="majorBidi"/>
          <w:cs/>
          <w:lang w:eastAsia="th-TH"/>
        </w:rPr>
        <w:t xml:space="preserve">งบกำไรขาดทุนและกำไรขาดทุนเบ็ดเสร็จอื่นรวมและกำไรขาดทุนและกำไรขาดทุนเบ็ดเสร็จอื่นเฉพาะกิจการ </w:t>
      </w:r>
      <w:r w:rsidR="008F7092" w:rsidRPr="001076F8">
        <w:rPr>
          <w:rFonts w:asciiTheme="majorBidi" w:eastAsia="Angsana New" w:hAnsiTheme="majorBidi" w:cstheme="majorBidi" w:hint="cs"/>
          <w:cs/>
          <w:lang w:eastAsia="th-TH"/>
        </w:rPr>
        <w:t>สำหรับงวด</w:t>
      </w:r>
      <w:r w:rsidR="00D629A8" w:rsidRPr="001076F8">
        <w:rPr>
          <w:rFonts w:asciiTheme="majorBidi" w:eastAsia="Angsana New" w:hAnsiTheme="majorBidi" w:cstheme="majorBidi" w:hint="cs"/>
          <w:cs/>
          <w:lang w:eastAsia="th-TH"/>
        </w:rPr>
        <w:t>สามเดือนและ</w:t>
      </w:r>
      <w:r w:rsidR="00996981" w:rsidRPr="001076F8">
        <w:rPr>
          <w:rFonts w:asciiTheme="majorBidi" w:eastAsia="Angsana New" w:hAnsiTheme="majorBidi" w:cstheme="majorBidi" w:hint="cs"/>
          <w:cs/>
          <w:lang w:eastAsia="th-TH"/>
        </w:rPr>
        <w:t>เก้า</w:t>
      </w:r>
      <w:r w:rsidR="00D629A8" w:rsidRPr="001076F8">
        <w:rPr>
          <w:rFonts w:asciiTheme="majorBidi" w:eastAsia="Angsana New" w:hAnsiTheme="majorBidi" w:cstheme="majorBidi" w:hint="cs"/>
          <w:cs/>
          <w:lang w:eastAsia="th-TH"/>
        </w:rPr>
        <w:t xml:space="preserve">เดือนสิ้นสุดวันที่ </w:t>
      </w:r>
      <w:r w:rsidR="00D629A8" w:rsidRPr="001076F8">
        <w:rPr>
          <w:rFonts w:asciiTheme="majorBidi" w:eastAsia="Angsana New" w:hAnsiTheme="majorBidi" w:cstheme="majorBidi"/>
          <w:lang w:eastAsia="th-TH"/>
        </w:rPr>
        <w:t xml:space="preserve">30 </w:t>
      </w:r>
      <w:r w:rsidR="00996981" w:rsidRPr="001076F8">
        <w:rPr>
          <w:rFonts w:asciiTheme="majorBidi" w:eastAsia="Angsana New" w:hAnsiTheme="majorBidi" w:cstheme="majorBidi" w:hint="cs"/>
          <w:cs/>
          <w:lang w:eastAsia="th-TH"/>
        </w:rPr>
        <w:t>กันยายน</w:t>
      </w:r>
      <w:r w:rsidR="00D629A8" w:rsidRPr="001076F8">
        <w:rPr>
          <w:rFonts w:asciiTheme="majorBidi" w:eastAsia="Angsana New" w:hAnsiTheme="majorBidi" w:cstheme="majorBidi" w:hint="cs"/>
          <w:cs/>
          <w:lang w:eastAsia="th-TH"/>
        </w:rPr>
        <w:t xml:space="preserve"> </w:t>
      </w:r>
      <w:r w:rsidR="00D629A8" w:rsidRPr="001076F8">
        <w:rPr>
          <w:rFonts w:asciiTheme="majorBidi" w:eastAsia="Angsana New" w:hAnsiTheme="majorBidi" w:cstheme="majorBidi"/>
          <w:lang w:eastAsia="th-TH"/>
        </w:rPr>
        <w:t>256</w:t>
      </w:r>
      <w:r w:rsidR="005801F8" w:rsidRPr="001076F8">
        <w:rPr>
          <w:rFonts w:asciiTheme="majorBidi" w:eastAsia="Angsana New" w:hAnsiTheme="majorBidi" w:cstheme="majorBidi"/>
          <w:lang w:eastAsia="th-TH"/>
        </w:rPr>
        <w:t>7</w:t>
      </w:r>
      <w:r w:rsidR="00D629A8" w:rsidRPr="001076F8">
        <w:rPr>
          <w:rFonts w:asciiTheme="majorBidi" w:eastAsia="Angsana New" w:hAnsiTheme="majorBidi" w:cstheme="majorBidi"/>
          <w:lang w:eastAsia="th-TH"/>
        </w:rPr>
        <w:t xml:space="preserve"> </w:t>
      </w:r>
      <w:r w:rsidRPr="001076F8">
        <w:rPr>
          <w:rFonts w:asciiTheme="majorBidi" w:eastAsia="Angsana New" w:hAnsiTheme="majorBidi" w:cstheme="majorBidi"/>
          <w:cs/>
          <w:lang w:eastAsia="th-TH"/>
        </w:rPr>
        <w:t>งบแสดงการเปลี่ยนแปลงส่วนของเจ้าของ</w:t>
      </w:r>
      <w:r w:rsidRPr="001076F8">
        <w:rPr>
          <w:rFonts w:asciiTheme="majorBidi" w:eastAsia="Angsana New" w:hAnsiTheme="majorBidi" w:cstheme="majorBidi"/>
          <w:lang w:eastAsia="th-TH"/>
        </w:rPr>
        <w:t xml:space="preserve"> </w:t>
      </w:r>
      <w:r w:rsidRPr="001076F8">
        <w:rPr>
          <w:rFonts w:asciiTheme="majorBidi" w:eastAsia="Cordia New" w:hAnsiTheme="majorBidi" w:cstheme="majorBidi"/>
          <w:cs/>
          <w:lang w:eastAsia="th-TH"/>
        </w:rPr>
        <w:t>และ</w:t>
      </w:r>
      <w:r w:rsidRPr="001076F8">
        <w:rPr>
          <w:rFonts w:asciiTheme="majorBidi" w:eastAsia="Angsana New" w:hAnsiTheme="majorBidi" w:cstheme="majorBidi"/>
          <w:cs/>
          <w:lang w:eastAsia="th-TH"/>
        </w:rPr>
        <w:t>งบกระแสเงินสดรวมและงบกระแสเงินสดเฉพาะกิจกา</w:t>
      </w:r>
      <w:r w:rsidRPr="001076F8">
        <w:rPr>
          <w:rFonts w:asciiTheme="majorBidi" w:eastAsia="Cordia New" w:hAnsiTheme="majorBidi" w:cstheme="majorBidi"/>
          <w:cs/>
          <w:lang w:eastAsia="th-TH"/>
        </w:rPr>
        <w:t xml:space="preserve">ร </w:t>
      </w:r>
      <w:r w:rsidR="300A829A" w:rsidRPr="001076F8">
        <w:rPr>
          <w:rFonts w:asciiTheme="majorBidi" w:eastAsia="Cordia New" w:hAnsiTheme="majorBidi" w:cstheme="majorBidi"/>
          <w:spacing w:val="-2"/>
          <w:cs/>
          <w:lang w:eastAsia="th-TH"/>
        </w:rPr>
        <w:t>สำหรับงวด</w:t>
      </w:r>
      <w:r w:rsidR="00996981" w:rsidRPr="001076F8">
        <w:rPr>
          <w:rFonts w:asciiTheme="majorBidi" w:eastAsia="Cordia New" w:hAnsiTheme="majorBidi" w:cstheme="majorBidi" w:hint="cs"/>
          <w:spacing w:val="-2"/>
          <w:cs/>
          <w:lang w:eastAsia="th-TH"/>
        </w:rPr>
        <w:t>เก้า</w:t>
      </w:r>
      <w:r w:rsidR="300A829A" w:rsidRPr="001076F8">
        <w:rPr>
          <w:rFonts w:asciiTheme="majorBidi" w:eastAsia="Cordia New" w:hAnsiTheme="majorBidi" w:cstheme="majorBidi"/>
          <w:spacing w:val="-2"/>
          <w:cs/>
          <w:lang w:eastAsia="th-TH"/>
        </w:rPr>
        <w:t>เดือน</w:t>
      </w:r>
      <w:r w:rsidRPr="001076F8">
        <w:rPr>
          <w:rFonts w:asciiTheme="majorBidi" w:eastAsia="Cordia New" w:hAnsiTheme="majorBidi" w:cstheme="majorBidi"/>
          <w:spacing w:val="-2"/>
          <w:cs/>
          <w:lang w:eastAsia="th-TH"/>
        </w:rPr>
        <w:t xml:space="preserve">สิ้นสุดวันที่ </w:t>
      </w:r>
      <w:r w:rsidR="358AEB74" w:rsidRPr="001076F8">
        <w:rPr>
          <w:rFonts w:asciiTheme="majorBidi" w:eastAsia="Angsana New" w:hAnsiTheme="majorBidi" w:cstheme="majorBidi"/>
          <w:lang w:eastAsia="th-TH"/>
        </w:rPr>
        <w:t xml:space="preserve">30 </w:t>
      </w:r>
      <w:r w:rsidR="00996981" w:rsidRPr="001076F8">
        <w:rPr>
          <w:rFonts w:asciiTheme="majorBidi" w:eastAsia="Angsana New" w:hAnsiTheme="majorBidi" w:cstheme="majorBidi" w:hint="cs"/>
          <w:cs/>
          <w:lang w:eastAsia="th-TH"/>
        </w:rPr>
        <w:t>กันยายน</w:t>
      </w:r>
      <w:r w:rsidR="00410EBC" w:rsidRPr="001076F8">
        <w:rPr>
          <w:rFonts w:asciiTheme="majorBidi" w:eastAsia="Angsana New" w:hAnsiTheme="majorBidi" w:cstheme="majorBidi"/>
          <w:cs/>
          <w:lang w:eastAsia="th-TH"/>
        </w:rPr>
        <w:t xml:space="preserve"> </w:t>
      </w:r>
      <w:r w:rsidR="00410EBC" w:rsidRPr="001076F8">
        <w:rPr>
          <w:rFonts w:asciiTheme="majorBidi" w:eastAsia="Angsana New" w:hAnsiTheme="majorBidi" w:cstheme="majorBidi"/>
          <w:lang w:eastAsia="th-TH"/>
        </w:rPr>
        <w:t>2567</w:t>
      </w:r>
      <w:r w:rsidRPr="001076F8">
        <w:rPr>
          <w:rFonts w:asciiTheme="majorBidi" w:eastAsia="Cordia New" w:hAnsiTheme="majorBidi" w:cstheme="majorBidi"/>
          <w:spacing w:val="-2"/>
          <w:lang w:eastAsia="th-TH"/>
        </w:rPr>
        <w:t xml:space="preserve"> </w:t>
      </w:r>
      <w:r w:rsidRPr="001076F8">
        <w:rPr>
          <w:rFonts w:asciiTheme="majorBidi" w:eastAsia="Cordia New" w:hAnsiTheme="majorBidi" w:cstheme="majorBidi"/>
          <w:spacing w:val="-2"/>
          <w:cs/>
          <w:lang w:eastAsia="th-TH"/>
        </w:rPr>
        <w:t xml:space="preserve">และหมายเหตุประกอบงบการเงินแบบย่อ </w:t>
      </w:r>
      <w:r w:rsidRPr="001076F8">
        <w:rPr>
          <w:rFonts w:asciiTheme="majorBidi" w:eastAsia="Cordia New" w:hAnsiTheme="majorBidi" w:cstheme="majorBidi"/>
          <w:spacing w:val="-2"/>
          <w:lang w:eastAsia="th-TH"/>
        </w:rPr>
        <w:t>(</w:t>
      </w:r>
      <w:r w:rsidRPr="001076F8">
        <w:rPr>
          <w:rFonts w:asciiTheme="majorBidi" w:eastAsia="Cordia New" w:hAnsiTheme="majorBidi" w:cstheme="majorBidi"/>
          <w:spacing w:val="-2"/>
          <w:cs/>
          <w:lang w:eastAsia="th-TH"/>
        </w:rPr>
        <w:t>ข้อมูลทางการเงินระหว่างกาล)</w:t>
      </w:r>
      <w:r w:rsidRPr="001076F8">
        <w:rPr>
          <w:rFonts w:asciiTheme="majorBidi" w:eastAsia="Cordia New" w:hAnsiTheme="majorBidi" w:cstheme="majorBidi"/>
          <w:lang w:eastAsia="th-TH"/>
        </w:rPr>
        <w:t xml:space="preserve"> </w:t>
      </w:r>
      <w:r w:rsidRPr="001076F8">
        <w:rPr>
          <w:rFonts w:asciiTheme="majorBidi" w:hAnsiTheme="majorBidi" w:cstheme="majorBidi"/>
          <w:cs/>
        </w:rPr>
        <w:t>ของ</w:t>
      </w:r>
      <w:r w:rsidR="00B62BD3" w:rsidRPr="001076F8">
        <w:rPr>
          <w:rFonts w:asciiTheme="majorBidi" w:hAnsiTheme="majorBidi" w:cstheme="majorBidi"/>
          <w:cs/>
        </w:rPr>
        <w:t>บริษัท อัลฟาแคปปิตอล พาร์ทเนอร์ส กรุ๊ป จำกัด (มหาชน)</w:t>
      </w:r>
      <w:r w:rsidRPr="001076F8">
        <w:rPr>
          <w:rFonts w:asciiTheme="majorBidi" w:hAnsiTheme="majorBidi" w:cstheme="majorBidi"/>
          <w:cs/>
        </w:rPr>
        <w:t xml:space="preserve"> และบริษัทย่อย </w:t>
      </w:r>
      <w:r w:rsidRPr="001076F8">
        <w:rPr>
          <w:rFonts w:asciiTheme="majorBidi" w:hAnsiTheme="majorBidi" w:cstheme="majorBidi"/>
        </w:rPr>
        <w:t>(“</w:t>
      </w:r>
      <w:r w:rsidRPr="001076F8">
        <w:rPr>
          <w:rFonts w:asciiTheme="majorBidi" w:hAnsiTheme="majorBidi" w:cstheme="majorBidi"/>
          <w:cs/>
        </w:rPr>
        <w:t>กลุ่มบริษัท</w:t>
      </w:r>
      <w:r w:rsidRPr="001076F8">
        <w:rPr>
          <w:rFonts w:asciiTheme="majorBidi" w:hAnsiTheme="majorBidi" w:cstheme="majorBidi"/>
        </w:rPr>
        <w:t>”)</w:t>
      </w:r>
      <w:r w:rsidR="008D1EC1" w:rsidRPr="001076F8">
        <w:rPr>
          <w:rFonts w:asciiTheme="majorBidi" w:hAnsiTheme="majorBidi" w:cstheme="majorBidi"/>
          <w:cs/>
        </w:rPr>
        <w:t xml:space="preserve"> </w:t>
      </w:r>
      <w:r w:rsidRPr="001076F8">
        <w:rPr>
          <w:rFonts w:asciiTheme="majorBidi" w:hAnsiTheme="majorBidi" w:cstheme="majorBidi"/>
          <w:cs/>
        </w:rPr>
        <w:t>และของเฉพาะ</w:t>
      </w:r>
      <w:r w:rsidR="00B62BD3" w:rsidRPr="001076F8">
        <w:rPr>
          <w:rFonts w:asciiTheme="majorBidi" w:hAnsiTheme="majorBidi" w:cstheme="majorBidi"/>
          <w:cs/>
        </w:rPr>
        <w:t>บริษัท อัลฟาแคปปิตอล พาร์ทเนอร์ส กรุ๊ป จำกัด (มหาชน)</w:t>
      </w:r>
      <w:r w:rsidRPr="001076F8">
        <w:rPr>
          <w:rFonts w:asciiTheme="majorBidi" w:hAnsiTheme="majorBidi" w:cstheme="majorBidi"/>
          <w:cs/>
        </w:rPr>
        <w:t xml:space="preserve"> </w:t>
      </w:r>
      <w:r w:rsidRPr="001076F8">
        <w:rPr>
          <w:rFonts w:asciiTheme="majorBidi" w:hAnsiTheme="majorBidi" w:cstheme="majorBidi"/>
        </w:rPr>
        <w:t>(“</w:t>
      </w:r>
      <w:r w:rsidRPr="001076F8">
        <w:rPr>
          <w:rFonts w:asciiTheme="majorBidi" w:hAnsiTheme="majorBidi" w:cstheme="majorBidi"/>
          <w:cs/>
        </w:rPr>
        <w:t>บริษัท</w:t>
      </w:r>
      <w:r w:rsidRPr="001076F8">
        <w:rPr>
          <w:rFonts w:asciiTheme="majorBidi" w:hAnsiTheme="majorBidi" w:cstheme="majorBidi"/>
        </w:rPr>
        <w:t>”)</w:t>
      </w:r>
      <w:r w:rsidRPr="001076F8">
        <w:rPr>
          <w:rFonts w:asciiTheme="majorBidi" w:hAnsiTheme="majorBidi" w:cstheme="majorBidi"/>
          <w:cs/>
        </w:rPr>
        <w:t xml:space="preserve"> ตามลำดับ</w:t>
      </w:r>
      <w:r w:rsidRPr="001076F8">
        <w:rPr>
          <w:rFonts w:asciiTheme="majorBidi" w:eastAsia="Angsana New" w:hAnsiTheme="majorBidi" w:cstheme="majorBidi"/>
          <w:cs/>
          <w:lang w:eastAsia="th-TH"/>
        </w:rPr>
        <w:t xml:space="preserve">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1076F8">
        <w:rPr>
          <w:rFonts w:asciiTheme="majorBidi" w:eastAsia="Cordia New" w:hAnsiTheme="majorBidi" w:cstheme="majorBidi"/>
          <w:lang w:eastAsia="th-TH"/>
        </w:rPr>
        <w:t>34</w:t>
      </w:r>
      <w:r w:rsidRPr="001076F8">
        <w:rPr>
          <w:rFonts w:asciiTheme="majorBidi" w:eastAsia="Angsana New" w:hAnsiTheme="majorBidi" w:cstheme="majorBidi"/>
          <w:cs/>
          <w:lang w:eastAsia="th-TH"/>
        </w:rPr>
        <w:t xml:space="preserve"> </w:t>
      </w:r>
      <w:r w:rsidRPr="001076F8">
        <w:rPr>
          <w:rFonts w:asciiTheme="majorBidi" w:eastAsia="Angsana New" w:hAnsiTheme="majorBidi" w:cstheme="majorBidi"/>
          <w:spacing w:val="-4"/>
          <w:cs/>
          <w:lang w:eastAsia="th-TH"/>
        </w:rPr>
        <w:t>เรื่อง</w:t>
      </w:r>
      <w:r w:rsidRPr="001076F8">
        <w:rPr>
          <w:rFonts w:asciiTheme="majorBidi" w:eastAsia="Angsana New" w:hAnsiTheme="majorBidi" w:cstheme="majorBidi"/>
          <w:spacing w:val="-4"/>
          <w:lang w:eastAsia="th-TH"/>
        </w:rPr>
        <w:t xml:space="preserve"> </w:t>
      </w:r>
      <w:r w:rsidRPr="001076F8">
        <w:rPr>
          <w:rFonts w:asciiTheme="majorBidi" w:eastAsia="Angsana New" w:hAnsiTheme="majorBidi" w:cstheme="majorBidi"/>
          <w:spacing w:val="-4"/>
          <w:cs/>
          <w:lang w:eastAsia="th-TH"/>
        </w:rPr>
        <w:t>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</w:t>
      </w:r>
      <w:r w:rsidRPr="001076F8">
        <w:rPr>
          <w:rFonts w:asciiTheme="majorBidi" w:eastAsia="Angsana New" w:hAnsiTheme="majorBidi" w:cstheme="majorBidi"/>
          <w:cs/>
          <w:lang w:eastAsia="th-TH"/>
        </w:rPr>
        <w:t>ดังกล่าวจากผลการสอบทานของข้าพเจ้า</w:t>
      </w:r>
      <w:r w:rsidRPr="001076F8">
        <w:rPr>
          <w:rFonts w:asciiTheme="majorBidi" w:eastAsia="Angsana New" w:hAnsiTheme="majorBidi" w:cstheme="majorBidi"/>
          <w:lang w:eastAsia="th-TH"/>
        </w:rPr>
        <w:t xml:space="preserve"> </w:t>
      </w:r>
    </w:p>
    <w:p w14:paraId="4A11422F" w14:textId="77777777" w:rsidR="006C48E7" w:rsidRPr="001076F8" w:rsidRDefault="006C48E7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Theme="majorBidi" w:hAnsiTheme="majorBidi" w:cstheme="majorBidi"/>
          <w:lang w:val="x-none"/>
        </w:rPr>
      </w:pPr>
    </w:p>
    <w:p w14:paraId="589A6167" w14:textId="77777777" w:rsidR="003C4913" w:rsidRPr="001076F8" w:rsidRDefault="003C4913" w:rsidP="003C49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Theme="majorBidi" w:eastAsia="Cordia New" w:hAnsiTheme="majorBidi" w:cstheme="majorBidi"/>
          <w:i/>
          <w:iCs/>
        </w:rPr>
      </w:pPr>
      <w:r w:rsidRPr="001076F8">
        <w:rPr>
          <w:rFonts w:asciiTheme="majorBidi" w:eastAsia="Cordia New" w:hAnsiTheme="majorBidi" w:cstheme="majorBidi"/>
          <w:i/>
          <w:iCs/>
          <w:cs/>
        </w:rPr>
        <w:t>ขอบเขตการสอบทาน</w:t>
      </w:r>
    </w:p>
    <w:p w14:paraId="3597874F" w14:textId="77777777" w:rsidR="003C4913" w:rsidRPr="001076F8" w:rsidRDefault="003C4913" w:rsidP="003C49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34"/>
        </w:tabs>
        <w:spacing w:line="240" w:lineRule="auto"/>
        <w:ind w:right="-27"/>
        <w:jc w:val="thaiDistribute"/>
        <w:rPr>
          <w:rFonts w:asciiTheme="majorBidi" w:eastAsia="Cordia New" w:hAnsiTheme="majorBidi" w:cstheme="majorBidi"/>
          <w:lang w:val="x-none" w:eastAsia="th-TH"/>
        </w:rPr>
      </w:pPr>
    </w:p>
    <w:p w14:paraId="112EA1D7" w14:textId="77777777" w:rsidR="003C4913" w:rsidRPr="001076F8" w:rsidRDefault="003C4913" w:rsidP="003C49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34"/>
        </w:tabs>
        <w:spacing w:line="240" w:lineRule="auto"/>
        <w:ind w:right="-27"/>
        <w:jc w:val="thaiDistribute"/>
        <w:rPr>
          <w:rFonts w:asciiTheme="majorBidi" w:eastAsia="Cordia New" w:hAnsiTheme="majorBidi" w:cstheme="majorBidi"/>
          <w:lang w:val="x-none" w:eastAsia="th-TH"/>
        </w:rPr>
      </w:pPr>
      <w:r w:rsidRPr="001076F8">
        <w:rPr>
          <w:rFonts w:asciiTheme="majorBidi" w:eastAsia="Cordia New" w:hAnsiTheme="majorBidi" w:cstheme="majorBidi"/>
          <w:cs/>
          <w:lang w:val="x-none" w:eastAsia="th-TH"/>
        </w:rPr>
        <w:t>ข้าพเจ้าได้ปฏิบัติงานสอบทานตามมาตรฐานงานสอบทาน</w:t>
      </w:r>
      <w:r w:rsidRPr="001076F8">
        <w:rPr>
          <w:rFonts w:asciiTheme="majorBidi" w:eastAsia="Cordia New" w:hAnsiTheme="majorBidi" w:cstheme="majorBidi"/>
          <w:lang w:val="x-none" w:eastAsia="th-TH"/>
        </w:rPr>
        <w:t xml:space="preserve"> </w:t>
      </w:r>
      <w:r w:rsidRPr="001076F8">
        <w:rPr>
          <w:rFonts w:asciiTheme="majorBidi" w:eastAsia="Cordia New" w:hAnsiTheme="majorBidi" w:cstheme="majorBidi"/>
          <w:cs/>
          <w:lang w:val="x-none" w:eastAsia="th-TH"/>
        </w:rPr>
        <w:t>รหัส</w:t>
      </w:r>
      <w:r w:rsidRPr="001076F8">
        <w:rPr>
          <w:rFonts w:asciiTheme="majorBidi" w:eastAsia="Cordia New" w:hAnsiTheme="majorBidi" w:cstheme="majorBidi"/>
          <w:lang w:val="x-none" w:eastAsia="th-TH"/>
        </w:rPr>
        <w:t xml:space="preserve"> </w:t>
      </w:r>
      <w:r w:rsidRPr="001076F8">
        <w:rPr>
          <w:rFonts w:asciiTheme="majorBidi" w:eastAsia="Cordia New" w:hAnsiTheme="majorBidi" w:cstheme="majorBidi"/>
          <w:lang w:eastAsia="th-TH"/>
        </w:rPr>
        <w:t>2410</w:t>
      </w:r>
      <w:r w:rsidRPr="001076F8">
        <w:rPr>
          <w:rFonts w:asciiTheme="majorBidi" w:eastAsia="Cordia New" w:hAnsiTheme="majorBidi" w:cstheme="majorBidi"/>
          <w:lang w:val="x-none" w:eastAsia="th-TH"/>
        </w:rPr>
        <w:t xml:space="preserve"> “</w:t>
      </w:r>
      <w:r w:rsidRPr="001076F8">
        <w:rPr>
          <w:rFonts w:asciiTheme="majorBidi" w:eastAsia="Cordia New" w:hAnsiTheme="majorBidi" w:cstheme="majorBidi"/>
          <w:cs/>
          <w:lang w:val="x-none" w:eastAsia="th-TH"/>
        </w:rPr>
        <w:t>การสอบทานข้อมูลทางการเงินระหว่างกาล</w:t>
      </w:r>
      <w:r w:rsidRPr="001076F8">
        <w:rPr>
          <w:rFonts w:asciiTheme="majorBidi" w:eastAsia="Cordia New" w:hAnsiTheme="majorBidi" w:cstheme="majorBidi"/>
          <w:cs/>
          <w:lang w:val="x-none" w:eastAsia="th-TH"/>
        </w:rPr>
        <w:br/>
        <w:t>โดยผู้สอบบัญชีรับอนุญาตของกิจการ</w:t>
      </w:r>
      <w:r w:rsidRPr="001076F8">
        <w:rPr>
          <w:rFonts w:asciiTheme="majorBidi" w:eastAsia="Cordia New" w:hAnsiTheme="majorBidi" w:cstheme="majorBidi"/>
          <w:lang w:val="x-none" w:eastAsia="th-TH"/>
        </w:rPr>
        <w:t>”</w:t>
      </w:r>
      <w:r w:rsidRPr="001076F8">
        <w:rPr>
          <w:rFonts w:asciiTheme="majorBidi" w:eastAsia="Cordia New" w:hAnsiTheme="majorBidi" w:cstheme="majorBidi"/>
          <w:cs/>
          <w:lang w:val="x-none" w:eastAsia="th-TH"/>
        </w:rPr>
        <w:t xml:space="preserve"> การสอบทานดังกล่าวประกอบด้วย</w:t>
      </w:r>
      <w:r w:rsidRPr="001076F8">
        <w:rPr>
          <w:rFonts w:asciiTheme="majorBidi" w:eastAsia="Cordia New" w:hAnsiTheme="majorBidi" w:cstheme="majorBidi"/>
          <w:lang w:val="x-none" w:eastAsia="th-TH"/>
        </w:rPr>
        <w:t xml:space="preserve"> </w:t>
      </w:r>
      <w:r w:rsidRPr="001076F8">
        <w:rPr>
          <w:rFonts w:asciiTheme="majorBidi" w:eastAsia="Cordia New" w:hAnsiTheme="majorBidi" w:cstheme="majorBidi"/>
          <w:cs/>
          <w:lang w:val="x-none" w:eastAsia="th-TH"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1076F8">
        <w:rPr>
          <w:rFonts w:asciiTheme="majorBidi" w:eastAsia="Cordia New" w:hAnsiTheme="majorBidi" w:cstheme="majorBidi"/>
          <w:lang w:val="x-none" w:eastAsia="th-TH"/>
        </w:rPr>
        <w:t xml:space="preserve"> </w:t>
      </w:r>
      <w:r w:rsidRPr="001076F8">
        <w:rPr>
          <w:rFonts w:asciiTheme="majorBidi" w:eastAsia="Cordia New" w:hAnsiTheme="majorBidi" w:cstheme="majorBidi"/>
          <w:cs/>
          <w:lang w:val="x-none" w:eastAsia="th-TH"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1076F8">
        <w:rPr>
          <w:rFonts w:asciiTheme="majorBidi" w:eastAsia="Cordia New" w:hAnsiTheme="majorBidi" w:cstheme="majorBidi"/>
          <w:lang w:val="x-none" w:eastAsia="th-TH"/>
        </w:rPr>
        <w:t xml:space="preserve"> </w:t>
      </w:r>
      <w:r w:rsidRPr="001076F8">
        <w:rPr>
          <w:rFonts w:asciiTheme="majorBidi" w:eastAsia="Cordia New" w:hAnsiTheme="majorBidi" w:cstheme="majorBidi"/>
          <w:cs/>
          <w:lang w:val="x-none" w:eastAsia="th-TH"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1E38B6F0" w14:textId="77777777" w:rsidR="006C48E7" w:rsidRPr="001076F8" w:rsidRDefault="006C48E7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Theme="majorBidi" w:hAnsiTheme="majorBidi" w:cstheme="majorBidi"/>
        </w:rPr>
      </w:pPr>
    </w:p>
    <w:p w14:paraId="7AC5084E" w14:textId="7BDD8E44" w:rsidR="00A208A0" w:rsidRPr="001076F8" w:rsidRDefault="00A208A0" w:rsidP="00AA207C">
      <w:pPr>
        <w:jc w:val="thaiDistribute"/>
        <w:rPr>
          <w:rFonts w:asciiTheme="majorBidi" w:eastAsia="Calibri" w:hAnsiTheme="majorBidi" w:cstheme="majorBidi"/>
          <w:cs/>
        </w:rPr>
        <w:sectPr w:rsidR="00A208A0" w:rsidRPr="001076F8" w:rsidSect="00902D80">
          <w:headerReference w:type="default" r:id="rId13"/>
          <w:footerReference w:type="default" r:id="rId14"/>
          <w:pgSz w:w="11909" w:h="16834"/>
          <w:pgMar w:top="691" w:right="1152" w:bottom="576" w:left="1152" w:header="720" w:footer="720" w:gutter="0"/>
          <w:cols w:space="720"/>
        </w:sectPr>
      </w:pPr>
    </w:p>
    <w:p w14:paraId="21C2BBD4" w14:textId="304B9F67" w:rsidR="0014704B" w:rsidRPr="001076F8" w:rsidRDefault="003C4913" w:rsidP="0014704B">
      <w:pPr>
        <w:pStyle w:val="paragraph"/>
        <w:spacing w:before="0" w:beforeAutospacing="0" w:after="0" w:afterAutospacing="0"/>
        <w:jc w:val="thaiDistribute"/>
        <w:textAlignment w:val="baseline"/>
        <w:rPr>
          <w:rFonts w:asciiTheme="majorBidi" w:hAnsiTheme="majorBidi" w:cstheme="majorBidi"/>
          <w:sz w:val="30"/>
          <w:szCs w:val="30"/>
          <w:cs/>
        </w:rPr>
      </w:pPr>
      <w:r w:rsidRPr="001076F8">
        <w:rPr>
          <w:rStyle w:val="normaltextrun"/>
          <w:rFonts w:asciiTheme="majorBidi" w:eastAsiaTheme="minorEastAsia" w:hAnsiTheme="majorBidi" w:cstheme="majorBidi"/>
          <w:i/>
          <w:iCs/>
          <w:sz w:val="30"/>
          <w:szCs w:val="30"/>
          <w:cs/>
        </w:rPr>
        <w:lastRenderedPageBreak/>
        <w:t>ข้อสรุป</w:t>
      </w:r>
    </w:p>
    <w:p w14:paraId="46AC7FC5" w14:textId="77777777" w:rsidR="0014704B" w:rsidRPr="001076F8" w:rsidRDefault="0014704B" w:rsidP="0014704B">
      <w:pPr>
        <w:pStyle w:val="paragraph"/>
        <w:spacing w:before="0" w:beforeAutospacing="0" w:after="0" w:afterAutospacing="0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1076F8">
        <w:rPr>
          <w:rStyle w:val="eop"/>
          <w:rFonts w:asciiTheme="majorBidi" w:eastAsiaTheme="minorEastAsia" w:hAnsiTheme="majorBidi" w:cstheme="majorBidi"/>
          <w:sz w:val="30"/>
          <w:szCs w:val="30"/>
        </w:rPr>
        <w:t> </w:t>
      </w:r>
    </w:p>
    <w:p w14:paraId="6080B08F" w14:textId="1C162F51" w:rsidR="003C4913" w:rsidRPr="001076F8" w:rsidRDefault="003C4913" w:rsidP="003C49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34"/>
        </w:tabs>
        <w:spacing w:line="240" w:lineRule="auto"/>
        <w:ind w:right="-27"/>
        <w:jc w:val="thaiDistribute"/>
        <w:rPr>
          <w:rFonts w:asciiTheme="majorBidi" w:eastAsia="Cordia New" w:hAnsiTheme="majorBidi" w:cstheme="majorBidi"/>
          <w:lang w:val="x-none" w:eastAsia="th-TH"/>
        </w:rPr>
      </w:pPr>
      <w:r w:rsidRPr="001076F8">
        <w:rPr>
          <w:rFonts w:asciiTheme="majorBidi" w:eastAsia="Cordia New" w:hAnsiTheme="majorBidi" w:cstheme="majorBidi"/>
          <w:spacing w:val="-2"/>
          <w:cs/>
          <w:lang w:val="x-none" w:eastAsia="th-TH"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1076F8">
        <w:rPr>
          <w:rFonts w:asciiTheme="majorBidi" w:eastAsia="Cordia New" w:hAnsiTheme="majorBidi" w:cstheme="majorBidi"/>
          <w:spacing w:val="-2"/>
          <w:lang w:eastAsia="th-TH"/>
        </w:rPr>
        <w:t>34</w:t>
      </w:r>
      <w:r w:rsidRPr="001076F8">
        <w:rPr>
          <w:rFonts w:asciiTheme="majorBidi" w:eastAsia="Cordia New" w:hAnsiTheme="majorBidi" w:cstheme="majorBidi"/>
          <w:spacing w:val="-2"/>
          <w:cs/>
          <w:lang w:val="x-none" w:eastAsia="th-TH"/>
        </w:rPr>
        <w:t xml:space="preserve"> </w:t>
      </w:r>
      <w:r w:rsidRPr="001076F8">
        <w:rPr>
          <w:rFonts w:asciiTheme="majorBidi" w:eastAsia="Cordia New" w:hAnsiTheme="majorBidi" w:cstheme="majorBidi"/>
          <w:cs/>
          <w:lang w:val="x-none" w:eastAsia="th-TH"/>
        </w:rPr>
        <w:t xml:space="preserve">เรื่อง </w:t>
      </w:r>
      <w:r w:rsidRPr="001076F8">
        <w:rPr>
          <w:rFonts w:asciiTheme="majorBidi" w:eastAsia="Cordia New" w:hAnsiTheme="majorBidi" w:cstheme="majorBidi"/>
          <w:cs/>
          <w:lang w:eastAsia="th-TH"/>
        </w:rPr>
        <w:t>การรายงานทาง</w:t>
      </w:r>
      <w:r w:rsidRPr="001076F8">
        <w:rPr>
          <w:rFonts w:asciiTheme="majorBidi" w:eastAsia="Cordia New" w:hAnsiTheme="majorBidi" w:cstheme="majorBidi"/>
          <w:cs/>
          <w:lang w:val="x-none" w:eastAsia="th-TH"/>
        </w:rPr>
        <w:t>การเงินระหว่างกาล</w:t>
      </w:r>
      <w:r w:rsidRPr="001076F8">
        <w:rPr>
          <w:rFonts w:asciiTheme="majorBidi" w:eastAsia="Cordia New" w:hAnsiTheme="majorBidi" w:cstheme="majorBidi"/>
          <w:lang w:val="x-none" w:eastAsia="th-TH"/>
        </w:rPr>
        <w:t xml:space="preserve"> </w:t>
      </w:r>
      <w:r w:rsidRPr="001076F8">
        <w:rPr>
          <w:rFonts w:asciiTheme="majorBidi" w:eastAsia="Cordia New" w:hAnsiTheme="majorBidi" w:cstheme="majorBidi"/>
          <w:cs/>
          <w:lang w:val="x-none" w:eastAsia="th-TH"/>
        </w:rPr>
        <w:t>ในสาระสำคัญจากการสอบทานของข้าพเจ้า</w:t>
      </w:r>
    </w:p>
    <w:p w14:paraId="54F66002" w14:textId="77777777" w:rsidR="00B5565B" w:rsidRPr="001076F8" w:rsidRDefault="00B5565B" w:rsidP="003C49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34"/>
        </w:tabs>
        <w:spacing w:line="240" w:lineRule="auto"/>
        <w:ind w:right="-27"/>
        <w:jc w:val="thaiDistribute"/>
        <w:rPr>
          <w:rFonts w:asciiTheme="majorBidi" w:eastAsia="Cordia New" w:hAnsiTheme="majorBidi" w:cstheme="majorBidi"/>
          <w:b/>
          <w:bCs/>
          <w:sz w:val="22"/>
          <w:szCs w:val="22"/>
          <w:lang w:val="x-none" w:eastAsia="th-TH"/>
        </w:rPr>
      </w:pPr>
    </w:p>
    <w:p w14:paraId="4C36B199" w14:textId="77777777" w:rsidR="006C48E7" w:rsidRPr="001076F8" w:rsidRDefault="006C48E7" w:rsidP="006C48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eastAsia="Calibri" w:hAnsiTheme="majorBidi" w:cstheme="majorBidi"/>
        </w:rPr>
      </w:pPr>
    </w:p>
    <w:p w14:paraId="1E5810C2" w14:textId="77777777" w:rsidR="0063484C" w:rsidRPr="001076F8" w:rsidRDefault="0063484C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eastAsia="Calibri" w:hAnsiTheme="majorBidi" w:cstheme="majorBidi"/>
        </w:rPr>
      </w:pPr>
    </w:p>
    <w:p w14:paraId="3D2A6170" w14:textId="080722A1" w:rsidR="00DF2497" w:rsidRPr="001076F8" w:rsidRDefault="00DF24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cs/>
        </w:rPr>
      </w:pPr>
    </w:p>
    <w:p w14:paraId="75F99D08" w14:textId="714A6B32" w:rsidR="0027626C" w:rsidRPr="001076F8" w:rsidRDefault="003C4913" w:rsidP="00AA207C">
      <w:pPr>
        <w:pStyle w:val="E"/>
        <w:ind w:left="0" w:right="-43"/>
        <w:jc w:val="both"/>
        <w:rPr>
          <w:rFonts w:asciiTheme="majorBidi" w:hAnsiTheme="majorBidi" w:cstheme="majorBidi"/>
          <w:sz w:val="30"/>
          <w:szCs w:val="30"/>
          <w:cs/>
        </w:rPr>
      </w:pPr>
      <w:r w:rsidRPr="001076F8">
        <w:rPr>
          <w:rFonts w:asciiTheme="majorBidi" w:hAnsiTheme="majorBidi" w:cstheme="majorBidi"/>
          <w:sz w:val="30"/>
          <w:szCs w:val="30"/>
          <w:lang w:val="en-US"/>
        </w:rPr>
        <w:t>(</w:t>
      </w:r>
      <w:r w:rsidR="00051678" w:rsidRPr="001076F8">
        <w:rPr>
          <w:rFonts w:asciiTheme="majorBidi" w:hAnsiTheme="majorBidi" w:cstheme="majorBidi" w:hint="cs"/>
          <w:sz w:val="30"/>
          <w:szCs w:val="30"/>
          <w:cs/>
          <w:lang w:val="en-US"/>
        </w:rPr>
        <w:t>เจษฎา ลีลาวัฒนสุข</w:t>
      </w:r>
      <w:r w:rsidR="0027626C" w:rsidRPr="001076F8">
        <w:rPr>
          <w:rFonts w:asciiTheme="majorBidi" w:hAnsiTheme="majorBidi" w:cstheme="majorBidi"/>
          <w:sz w:val="30"/>
          <w:szCs w:val="30"/>
          <w:cs/>
        </w:rPr>
        <w:t>)</w:t>
      </w:r>
    </w:p>
    <w:p w14:paraId="040A2FD3" w14:textId="77777777" w:rsidR="0027626C" w:rsidRPr="001076F8" w:rsidRDefault="0027626C" w:rsidP="00AA207C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43"/>
        <w:jc w:val="both"/>
        <w:rPr>
          <w:rFonts w:asciiTheme="majorBidi" w:hAnsiTheme="majorBidi" w:cstheme="majorBidi"/>
          <w:cs/>
        </w:rPr>
      </w:pPr>
      <w:r w:rsidRPr="001076F8">
        <w:rPr>
          <w:rFonts w:asciiTheme="majorBidi" w:hAnsiTheme="majorBidi" w:cstheme="majorBidi"/>
          <w:cs/>
        </w:rPr>
        <w:t>ผู้สอบบัญชีรับอนุญาต</w:t>
      </w:r>
    </w:p>
    <w:p w14:paraId="15D96522" w14:textId="4EFF4D2E" w:rsidR="0027626C" w:rsidRPr="001076F8" w:rsidRDefault="0027626C" w:rsidP="00AA207C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43"/>
        <w:jc w:val="both"/>
        <w:rPr>
          <w:rFonts w:asciiTheme="majorBidi" w:hAnsiTheme="majorBidi" w:cstheme="majorBidi"/>
          <w:cs/>
        </w:rPr>
      </w:pPr>
      <w:r w:rsidRPr="001076F8">
        <w:rPr>
          <w:rFonts w:asciiTheme="majorBidi" w:hAnsiTheme="majorBidi" w:cstheme="majorBidi"/>
          <w:cs/>
        </w:rPr>
        <w:t>เลขทะเบียน</w:t>
      </w:r>
      <w:r w:rsidRPr="001076F8">
        <w:rPr>
          <w:rFonts w:asciiTheme="majorBidi" w:hAnsiTheme="majorBidi" w:cstheme="majorBidi"/>
        </w:rPr>
        <w:t xml:space="preserve"> </w:t>
      </w:r>
      <w:r w:rsidR="00051678" w:rsidRPr="001076F8">
        <w:rPr>
          <w:rFonts w:asciiTheme="majorBidi" w:hAnsiTheme="majorBidi" w:cstheme="majorBidi"/>
        </w:rPr>
        <w:t>11225</w:t>
      </w:r>
    </w:p>
    <w:p w14:paraId="500974A9" w14:textId="77777777" w:rsidR="0027626C" w:rsidRPr="001076F8" w:rsidRDefault="0027626C" w:rsidP="00AA207C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43"/>
        <w:jc w:val="both"/>
        <w:rPr>
          <w:rFonts w:asciiTheme="majorBidi" w:hAnsiTheme="majorBidi" w:cstheme="majorBidi"/>
          <w:sz w:val="24"/>
          <w:szCs w:val="24"/>
        </w:rPr>
      </w:pPr>
    </w:p>
    <w:p w14:paraId="15CD50C9" w14:textId="77777777" w:rsidR="0027626C" w:rsidRPr="001076F8" w:rsidRDefault="0027626C" w:rsidP="00AA207C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43"/>
        <w:jc w:val="both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>บริษัท เคพีเอ็มจี ภูมิไชย สอบบัญชี จำกัด</w:t>
      </w:r>
    </w:p>
    <w:p w14:paraId="00A0FD40" w14:textId="77777777" w:rsidR="0027626C" w:rsidRPr="001076F8" w:rsidRDefault="0027626C" w:rsidP="00AA207C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43"/>
        <w:jc w:val="both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>กรุงเทพมหานคร</w:t>
      </w:r>
    </w:p>
    <w:p w14:paraId="53D61C16" w14:textId="2CCC9AE1" w:rsidR="00916605" w:rsidRPr="001076F8" w:rsidRDefault="005031C4" w:rsidP="00AA207C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43"/>
        <w:jc w:val="both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</w:rPr>
        <w:t>14</w:t>
      </w:r>
      <w:r w:rsidR="00410EBC"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 w:hint="cs"/>
          <w:cs/>
        </w:rPr>
        <w:t>พฤศจิกายน</w:t>
      </w:r>
      <w:r w:rsidR="00410EBC" w:rsidRPr="001076F8">
        <w:rPr>
          <w:rFonts w:asciiTheme="majorBidi" w:hAnsiTheme="majorBidi" w:cstheme="majorBidi"/>
          <w:cs/>
        </w:rPr>
        <w:t xml:space="preserve"> </w:t>
      </w:r>
      <w:r w:rsidR="00410EBC" w:rsidRPr="001076F8">
        <w:rPr>
          <w:rFonts w:asciiTheme="majorBidi" w:hAnsiTheme="majorBidi" w:cstheme="majorBidi"/>
        </w:rPr>
        <w:t>256</w:t>
      </w:r>
      <w:r w:rsidR="00996981" w:rsidRPr="001076F8">
        <w:rPr>
          <w:rFonts w:asciiTheme="majorBidi" w:hAnsiTheme="majorBidi" w:cstheme="majorBidi"/>
        </w:rPr>
        <w:t>7</w:t>
      </w:r>
    </w:p>
    <w:p w14:paraId="29394718" w14:textId="77777777" w:rsidR="0027626C" w:rsidRPr="001076F8" w:rsidRDefault="0027626C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/>
        <w:contextualSpacing/>
        <w:jc w:val="thaiDistribute"/>
        <w:rPr>
          <w:rFonts w:asciiTheme="majorBidi" w:hAnsiTheme="majorBidi" w:cstheme="majorBidi"/>
          <w:lang w:bidi="ar-SA"/>
        </w:rPr>
      </w:pPr>
    </w:p>
    <w:p w14:paraId="404EDF7A" w14:textId="10812880" w:rsidR="00AF2CE5" w:rsidRPr="001076F8" w:rsidRDefault="0085504D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/>
        <w:contextualSpacing/>
        <w:jc w:val="thaiDistribute"/>
        <w:rPr>
          <w:rFonts w:asciiTheme="majorBidi" w:hAnsiTheme="majorBidi" w:cstheme="majorBidi"/>
        </w:rPr>
        <w:sectPr w:rsidR="00AF2CE5" w:rsidRPr="001076F8" w:rsidSect="00902D80">
          <w:headerReference w:type="default" r:id="rId15"/>
          <w:footerReference w:type="default" r:id="rId16"/>
          <w:pgSz w:w="11909" w:h="16834"/>
          <w:pgMar w:top="691" w:right="1152" w:bottom="576" w:left="1152" w:header="720" w:footer="720" w:gutter="0"/>
          <w:pgNumType w:start="2"/>
          <w:cols w:space="720"/>
        </w:sectPr>
      </w:pPr>
      <w:r w:rsidRPr="001076F8">
        <w:rPr>
          <w:rFonts w:asciiTheme="majorBidi" w:hAnsiTheme="majorBidi" w:cstheme="majorBidi"/>
        </w:rPr>
        <w:t xml:space="preserve"> </w:t>
      </w:r>
    </w:p>
    <w:tbl>
      <w:tblPr>
        <w:tblW w:w="0" w:type="auto"/>
        <w:tblInd w:w="-90" w:type="dxa"/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1E4BA3" w:rsidRPr="001076F8" w14:paraId="6A880BFF" w14:textId="77777777" w:rsidTr="1EC29960">
        <w:trPr>
          <w:cantSplit/>
          <w:trHeight w:val="20"/>
          <w:tblHeader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6742BD49" w14:textId="77777777" w:rsidR="001E4BA3" w:rsidRPr="001076F8" w:rsidRDefault="001E4BA3" w:rsidP="00AA20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076F8">
              <w:rPr>
                <w:rFonts w:asciiTheme="majorBidi" w:hAnsiTheme="majorBidi" w:cstheme="majorBidi"/>
                <w:sz w:val="28"/>
                <w:szCs w:val="28"/>
                <w:cs/>
              </w:rPr>
              <w:lastRenderedPageBreak/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6649455" w14:textId="77777777" w:rsidR="001E4BA3" w:rsidRPr="001076F8" w:rsidRDefault="001E4BA3" w:rsidP="00AA20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5B9B2930" w14:textId="77777777" w:rsidR="001E4BA3" w:rsidRPr="001076F8" w:rsidRDefault="001E4BA3" w:rsidP="00AA20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076F8">
              <w:rPr>
                <w:rFonts w:asciiTheme="majorBidi" w:hAnsiTheme="majorBidi" w:cstheme="majorBidi"/>
                <w:sz w:val="28"/>
                <w:szCs w:val="28"/>
                <w:cs/>
              </w:rPr>
              <w:t>สารบัญ</w:t>
            </w:r>
          </w:p>
        </w:tc>
      </w:tr>
      <w:tr w:rsidR="00F56A7A" w:rsidRPr="001076F8" w14:paraId="487B85DB" w14:textId="77777777" w:rsidTr="1EC29960">
        <w:trPr>
          <w:cantSplit/>
          <w:trHeight w:val="20"/>
          <w:tblHeader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342FF848" w14:textId="77777777" w:rsidR="00F56A7A" w:rsidRPr="001076F8" w:rsidRDefault="00F56A7A" w:rsidP="00AA20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F54BB79" w14:textId="77777777" w:rsidR="00F56A7A" w:rsidRPr="001076F8" w:rsidRDefault="00F56A7A" w:rsidP="00AA20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60A8D836" w14:textId="77777777" w:rsidR="00F56A7A" w:rsidRPr="001076F8" w:rsidRDefault="00F56A7A" w:rsidP="00AA20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6C48E7" w:rsidRPr="001076F8" w14:paraId="70D9711E" w14:textId="77777777" w:rsidTr="1EC29960">
        <w:trPr>
          <w:cantSplit/>
          <w:trHeight w:val="20"/>
        </w:trPr>
        <w:tc>
          <w:tcPr>
            <w:tcW w:w="1278" w:type="dxa"/>
          </w:tcPr>
          <w:p w14:paraId="4EE02549" w14:textId="7BAB7EAE" w:rsidR="006C48E7" w:rsidRPr="001076F8" w:rsidRDefault="006C48E7" w:rsidP="006C48E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270" w:type="dxa"/>
          </w:tcPr>
          <w:p w14:paraId="08035357" w14:textId="77777777" w:rsidR="006C48E7" w:rsidRPr="001076F8" w:rsidRDefault="006C48E7" w:rsidP="006C48E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920" w:type="dxa"/>
          </w:tcPr>
          <w:p w14:paraId="02A0E0B7" w14:textId="75E6BA85" w:rsidR="006C48E7" w:rsidRPr="001076F8" w:rsidRDefault="006C48E7" w:rsidP="006C48E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ข้อมูลทั่วไป</w:t>
            </w:r>
          </w:p>
        </w:tc>
      </w:tr>
      <w:tr w:rsidR="006C48E7" w:rsidRPr="001076F8" w14:paraId="41D22C21" w14:textId="77777777" w:rsidTr="1EC29960">
        <w:trPr>
          <w:cantSplit/>
          <w:trHeight w:val="20"/>
        </w:trPr>
        <w:tc>
          <w:tcPr>
            <w:tcW w:w="1278" w:type="dxa"/>
          </w:tcPr>
          <w:p w14:paraId="60D58548" w14:textId="798DCEB4" w:rsidR="006C48E7" w:rsidRPr="001076F8" w:rsidRDefault="006C48E7" w:rsidP="006C48E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270" w:type="dxa"/>
          </w:tcPr>
          <w:p w14:paraId="7A6715F6" w14:textId="77777777" w:rsidR="006C48E7" w:rsidRPr="001076F8" w:rsidRDefault="006C48E7" w:rsidP="006C48E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920" w:type="dxa"/>
          </w:tcPr>
          <w:p w14:paraId="5FC27367" w14:textId="4548C747" w:rsidR="006C48E7" w:rsidRPr="001076F8" w:rsidRDefault="006C48E7" w:rsidP="006C48E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เกณฑ์การจัดทำงบการเงิน</w:t>
            </w:r>
            <w:r w:rsidR="00102BED"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ระหว่างกาล</w:t>
            </w:r>
          </w:p>
        </w:tc>
      </w:tr>
      <w:tr w:rsidR="00B62BD3" w:rsidRPr="001076F8" w14:paraId="6602730C" w14:textId="77777777" w:rsidTr="1EC29960">
        <w:trPr>
          <w:cantSplit/>
          <w:trHeight w:val="20"/>
        </w:trPr>
        <w:tc>
          <w:tcPr>
            <w:tcW w:w="1278" w:type="dxa"/>
          </w:tcPr>
          <w:p w14:paraId="24E84630" w14:textId="07048AF3" w:rsidR="00B62BD3" w:rsidRPr="001076F8" w:rsidRDefault="00B62BD3" w:rsidP="006C48E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270" w:type="dxa"/>
          </w:tcPr>
          <w:p w14:paraId="7DD970CE" w14:textId="77777777" w:rsidR="00B62BD3" w:rsidRPr="001076F8" w:rsidRDefault="00B62BD3" w:rsidP="006C48E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920" w:type="dxa"/>
          </w:tcPr>
          <w:p w14:paraId="19C99915" w14:textId="48252788" w:rsidR="00B62BD3" w:rsidRPr="001076F8" w:rsidRDefault="00B62BD3" w:rsidP="006C48E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</w:tr>
      <w:tr w:rsidR="006C48E7" w:rsidRPr="001076F8" w14:paraId="6E7780B4" w14:textId="77777777" w:rsidTr="1EC29960">
        <w:trPr>
          <w:cantSplit/>
          <w:trHeight w:val="20"/>
        </w:trPr>
        <w:tc>
          <w:tcPr>
            <w:tcW w:w="1278" w:type="dxa"/>
          </w:tcPr>
          <w:p w14:paraId="3468EF18" w14:textId="5CDA165F" w:rsidR="006C48E7" w:rsidRPr="001076F8" w:rsidRDefault="00B62BD3" w:rsidP="006C48E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270" w:type="dxa"/>
          </w:tcPr>
          <w:p w14:paraId="38A932AD" w14:textId="77777777" w:rsidR="006C48E7" w:rsidRPr="001076F8" w:rsidRDefault="006C48E7" w:rsidP="006C48E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920" w:type="dxa"/>
          </w:tcPr>
          <w:p w14:paraId="4E09F136" w14:textId="12D2F858" w:rsidR="006C48E7" w:rsidRPr="001076F8" w:rsidRDefault="0076558D" w:rsidP="006C48E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รายการระหว่างธนาคารและตลาดเงิน</w:t>
            </w:r>
            <w:r w:rsidR="009F66DB" w:rsidRPr="001076F8">
              <w:rPr>
                <w:rFonts w:asciiTheme="majorBidi" w:hAnsiTheme="majorBidi" w:cstheme="majorBidi" w:hint="cs"/>
                <w:b w:val="0"/>
                <w:bCs w:val="0"/>
                <w:sz w:val="28"/>
                <w:szCs w:val="28"/>
                <w:cs/>
              </w:rPr>
              <w:t>สุทธิ</w:t>
            </w:r>
          </w:p>
        </w:tc>
      </w:tr>
      <w:tr w:rsidR="0076558D" w:rsidRPr="001076F8" w14:paraId="431E3FA3" w14:textId="77777777" w:rsidTr="1EC29960">
        <w:trPr>
          <w:cantSplit/>
          <w:trHeight w:val="20"/>
        </w:trPr>
        <w:tc>
          <w:tcPr>
            <w:tcW w:w="1278" w:type="dxa"/>
          </w:tcPr>
          <w:p w14:paraId="2BE6D63C" w14:textId="4F2F9587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270" w:type="dxa"/>
          </w:tcPr>
          <w:p w14:paraId="51B57B43" w14:textId="77777777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920" w:type="dxa"/>
          </w:tcPr>
          <w:p w14:paraId="3A46A46A" w14:textId="63A6CB47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เงินลงทุนในบริษัทย่อย</w:t>
            </w:r>
          </w:p>
        </w:tc>
      </w:tr>
      <w:tr w:rsidR="0076558D" w:rsidRPr="001076F8" w14:paraId="67F1DAD0" w14:textId="77777777" w:rsidTr="1EC29960">
        <w:trPr>
          <w:cantSplit/>
          <w:trHeight w:val="20"/>
        </w:trPr>
        <w:tc>
          <w:tcPr>
            <w:tcW w:w="1278" w:type="dxa"/>
          </w:tcPr>
          <w:p w14:paraId="7A7C34D7" w14:textId="2728745F" w:rsidR="0076558D" w:rsidRPr="001076F8" w:rsidDel="006B79AB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270" w:type="dxa"/>
          </w:tcPr>
          <w:p w14:paraId="0A041A23" w14:textId="77777777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920" w:type="dxa"/>
          </w:tcPr>
          <w:p w14:paraId="5A6B7845" w14:textId="4A2075B5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เงินให้สินเชื่อแก่ลูกหนี้และดอกเบี้ยค้างรับสุทธิ</w:t>
            </w:r>
          </w:p>
        </w:tc>
      </w:tr>
      <w:tr w:rsidR="0076558D" w:rsidRPr="001076F8" w14:paraId="45B7BD4B" w14:textId="77777777" w:rsidTr="1EC29960">
        <w:trPr>
          <w:cantSplit/>
          <w:trHeight w:val="20"/>
        </w:trPr>
        <w:tc>
          <w:tcPr>
            <w:tcW w:w="1278" w:type="dxa"/>
          </w:tcPr>
          <w:p w14:paraId="44643F0B" w14:textId="21B63F35" w:rsidR="0076558D" w:rsidRPr="001076F8" w:rsidDel="00CB3001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270" w:type="dxa"/>
          </w:tcPr>
          <w:p w14:paraId="54D36EE6" w14:textId="77777777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920" w:type="dxa"/>
          </w:tcPr>
          <w:p w14:paraId="4E524898" w14:textId="5A507E7D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234" w:hanging="234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</w:tr>
      <w:tr w:rsidR="0076558D" w:rsidRPr="001076F8" w14:paraId="01B37BA0" w14:textId="77777777" w:rsidTr="1EC29960">
        <w:trPr>
          <w:cantSplit/>
          <w:trHeight w:val="20"/>
        </w:trPr>
        <w:tc>
          <w:tcPr>
            <w:tcW w:w="1278" w:type="dxa"/>
          </w:tcPr>
          <w:p w14:paraId="70A5F373" w14:textId="07BA8130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270" w:type="dxa"/>
          </w:tcPr>
          <w:p w14:paraId="29796C81" w14:textId="77777777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920" w:type="dxa"/>
          </w:tcPr>
          <w:p w14:paraId="32444FBB" w14:textId="5D11642A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pacing w:val="4"/>
                <w:sz w:val="28"/>
                <w:szCs w:val="28"/>
                <w:cs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ทรัพย์สินรอการขายสุทธิ</w:t>
            </w:r>
          </w:p>
        </w:tc>
      </w:tr>
      <w:tr w:rsidR="0076558D" w:rsidRPr="001076F8" w14:paraId="72744FE5" w14:textId="77777777" w:rsidTr="1EC29960">
        <w:trPr>
          <w:cantSplit/>
          <w:trHeight w:val="20"/>
        </w:trPr>
        <w:tc>
          <w:tcPr>
            <w:tcW w:w="1278" w:type="dxa"/>
          </w:tcPr>
          <w:p w14:paraId="33FA78BB" w14:textId="65D16C7B" w:rsidR="0076558D" w:rsidRPr="001076F8" w:rsidDel="006B79AB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270" w:type="dxa"/>
          </w:tcPr>
          <w:p w14:paraId="2AF65BFA" w14:textId="77777777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920" w:type="dxa"/>
          </w:tcPr>
          <w:p w14:paraId="48334895" w14:textId="7F3C8887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pacing w:val="4"/>
                <w:sz w:val="28"/>
                <w:szCs w:val="28"/>
                <w:cs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</w:tr>
      <w:tr w:rsidR="0076558D" w:rsidRPr="001076F8" w14:paraId="304A6B0A" w14:textId="77777777" w:rsidTr="1EC29960">
        <w:trPr>
          <w:cantSplit/>
          <w:trHeight w:val="20"/>
        </w:trPr>
        <w:tc>
          <w:tcPr>
            <w:tcW w:w="1278" w:type="dxa"/>
          </w:tcPr>
          <w:p w14:paraId="732A073D" w14:textId="3FECD119" w:rsidR="0076558D" w:rsidRPr="001076F8" w:rsidDel="006B79AB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  <w:t>10</w:t>
            </w:r>
          </w:p>
        </w:tc>
        <w:tc>
          <w:tcPr>
            <w:tcW w:w="270" w:type="dxa"/>
          </w:tcPr>
          <w:p w14:paraId="2E64A386" w14:textId="77777777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920" w:type="dxa"/>
          </w:tcPr>
          <w:p w14:paraId="65E228F7" w14:textId="504EAB1D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หนี้สินอื่น</w:t>
            </w:r>
          </w:p>
        </w:tc>
      </w:tr>
      <w:tr w:rsidR="0076558D" w:rsidRPr="001076F8" w14:paraId="02CD1C3B" w14:textId="77777777" w:rsidTr="1EC29960">
        <w:trPr>
          <w:cantSplit/>
          <w:trHeight w:val="20"/>
        </w:trPr>
        <w:tc>
          <w:tcPr>
            <w:tcW w:w="1278" w:type="dxa"/>
          </w:tcPr>
          <w:p w14:paraId="75384956" w14:textId="5B6972E6" w:rsidR="0076558D" w:rsidRPr="001076F8" w:rsidDel="006B79AB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  <w:t>11</w:t>
            </w:r>
          </w:p>
        </w:tc>
        <w:tc>
          <w:tcPr>
            <w:tcW w:w="270" w:type="dxa"/>
          </w:tcPr>
          <w:p w14:paraId="0B625EC8" w14:textId="77777777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920" w:type="dxa"/>
          </w:tcPr>
          <w:p w14:paraId="57DADFEB" w14:textId="75074BFA" w:rsidR="0076558D" w:rsidRPr="001076F8" w:rsidRDefault="0076558D" w:rsidP="00765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1076F8">
              <w:rPr>
                <w:rFonts w:asciiTheme="majorBidi" w:hAnsiTheme="majorBidi" w:cstheme="majorBidi"/>
                <w:sz w:val="28"/>
                <w:szCs w:val="28"/>
                <w:cs/>
              </w:rPr>
              <w:t>ทุนเรือนหุ้น</w:t>
            </w:r>
          </w:p>
        </w:tc>
      </w:tr>
      <w:tr w:rsidR="0076558D" w:rsidRPr="001076F8" w14:paraId="67500590" w14:textId="77777777" w:rsidTr="1EC29960">
        <w:trPr>
          <w:cantSplit/>
          <w:trHeight w:val="20"/>
        </w:trPr>
        <w:tc>
          <w:tcPr>
            <w:tcW w:w="1278" w:type="dxa"/>
          </w:tcPr>
          <w:p w14:paraId="11C0BF74" w14:textId="304C4C16" w:rsidR="0076558D" w:rsidRPr="001076F8" w:rsidDel="006B79AB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  <w:t>12</w:t>
            </w:r>
          </w:p>
        </w:tc>
        <w:tc>
          <w:tcPr>
            <w:tcW w:w="270" w:type="dxa"/>
          </w:tcPr>
          <w:p w14:paraId="2A7D8B94" w14:textId="77777777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920" w:type="dxa"/>
          </w:tcPr>
          <w:p w14:paraId="2D606D5B" w14:textId="33FAAADC" w:rsidR="0076558D" w:rsidRPr="001076F8" w:rsidRDefault="0076558D" w:rsidP="00765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076F8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มูลค่ายุติธรรมของเครื่องมือทางการเงิน</w:t>
            </w:r>
          </w:p>
        </w:tc>
      </w:tr>
      <w:tr w:rsidR="0076558D" w:rsidRPr="001076F8" w14:paraId="4367F529" w14:textId="77777777" w:rsidTr="1EC29960">
        <w:trPr>
          <w:cantSplit/>
          <w:trHeight w:val="20"/>
        </w:trPr>
        <w:tc>
          <w:tcPr>
            <w:tcW w:w="1278" w:type="dxa"/>
          </w:tcPr>
          <w:p w14:paraId="07E97FBC" w14:textId="4791F0D0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  <w:t>1</w:t>
            </w: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3</w:t>
            </w:r>
          </w:p>
        </w:tc>
        <w:tc>
          <w:tcPr>
            <w:tcW w:w="270" w:type="dxa"/>
          </w:tcPr>
          <w:p w14:paraId="23D5FB5B" w14:textId="77777777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920" w:type="dxa"/>
          </w:tcPr>
          <w:p w14:paraId="6318A467" w14:textId="32798946" w:rsidR="0076558D" w:rsidRPr="001076F8" w:rsidRDefault="0076558D" w:rsidP="00765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076F8">
              <w:rPr>
                <w:rFonts w:asciiTheme="majorBidi" w:hAnsiTheme="majorBidi" w:cstheme="majorBidi"/>
                <w:sz w:val="28"/>
                <w:szCs w:val="28"/>
                <w:cs/>
              </w:rPr>
              <w:t>บุคคลหรือกิจการที่เกี่ยวข้องกัน</w:t>
            </w:r>
          </w:p>
        </w:tc>
      </w:tr>
      <w:tr w:rsidR="0076558D" w:rsidRPr="001076F8" w14:paraId="30F73951" w14:textId="77777777" w:rsidTr="1EC29960">
        <w:trPr>
          <w:cantSplit/>
          <w:trHeight w:val="20"/>
        </w:trPr>
        <w:tc>
          <w:tcPr>
            <w:tcW w:w="1278" w:type="dxa"/>
          </w:tcPr>
          <w:p w14:paraId="73D434F1" w14:textId="020808D2" w:rsidR="0076558D" w:rsidRPr="001076F8" w:rsidDel="006B79AB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  <w:t>14</w:t>
            </w:r>
          </w:p>
        </w:tc>
        <w:tc>
          <w:tcPr>
            <w:tcW w:w="270" w:type="dxa"/>
          </w:tcPr>
          <w:p w14:paraId="2EFFF5FE" w14:textId="77777777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920" w:type="dxa"/>
          </w:tcPr>
          <w:p w14:paraId="2C8CCF3E" w14:textId="7B94039D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รายได้ดอกเบี้ย</w:t>
            </w:r>
          </w:p>
        </w:tc>
      </w:tr>
      <w:tr w:rsidR="0076558D" w:rsidRPr="001076F8" w14:paraId="75C59356" w14:textId="77777777" w:rsidTr="1EC29960">
        <w:trPr>
          <w:cantSplit/>
          <w:trHeight w:val="20"/>
        </w:trPr>
        <w:tc>
          <w:tcPr>
            <w:tcW w:w="1278" w:type="dxa"/>
          </w:tcPr>
          <w:p w14:paraId="7A169133" w14:textId="045B7413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  <w:t>15</w:t>
            </w:r>
          </w:p>
        </w:tc>
        <w:tc>
          <w:tcPr>
            <w:tcW w:w="270" w:type="dxa"/>
          </w:tcPr>
          <w:p w14:paraId="4ECD509B" w14:textId="77777777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920" w:type="dxa"/>
          </w:tcPr>
          <w:p w14:paraId="359A268C" w14:textId="785B9F49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ค่าใช้จ่ายดอกเบี้ย</w:t>
            </w:r>
          </w:p>
        </w:tc>
      </w:tr>
      <w:tr w:rsidR="00761903" w:rsidRPr="001076F8" w14:paraId="20823873" w14:textId="77777777" w:rsidTr="1EC29960">
        <w:trPr>
          <w:cantSplit/>
          <w:trHeight w:val="20"/>
        </w:trPr>
        <w:tc>
          <w:tcPr>
            <w:tcW w:w="1278" w:type="dxa"/>
          </w:tcPr>
          <w:p w14:paraId="04F9D8A7" w14:textId="68F4B173" w:rsidR="00761903" w:rsidRPr="001076F8" w:rsidRDefault="00761903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  <w:t>16</w:t>
            </w:r>
          </w:p>
        </w:tc>
        <w:tc>
          <w:tcPr>
            <w:tcW w:w="270" w:type="dxa"/>
          </w:tcPr>
          <w:p w14:paraId="7FF92A59" w14:textId="77777777" w:rsidR="00761903" w:rsidRPr="001076F8" w:rsidRDefault="00761903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920" w:type="dxa"/>
          </w:tcPr>
          <w:p w14:paraId="14DA9491" w14:textId="0F36D234" w:rsidR="00761903" w:rsidRPr="001076F8" w:rsidRDefault="00761903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ผลขาดทุนด้านเครดิตที่คาดว่าจะเกิดขึ้น (กลับรายการ)</w:t>
            </w:r>
          </w:p>
        </w:tc>
      </w:tr>
      <w:tr w:rsidR="0076558D" w:rsidRPr="001076F8" w14:paraId="60AD79D1" w14:textId="77777777" w:rsidTr="1EC29960">
        <w:trPr>
          <w:cantSplit/>
          <w:trHeight w:val="20"/>
        </w:trPr>
        <w:tc>
          <w:tcPr>
            <w:tcW w:w="1278" w:type="dxa"/>
          </w:tcPr>
          <w:p w14:paraId="63010FB8" w14:textId="6DFA9A18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  <w:t>1</w:t>
            </w:r>
            <w:r w:rsidR="00761903"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270" w:type="dxa"/>
          </w:tcPr>
          <w:p w14:paraId="3AC4F1D1" w14:textId="77777777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920" w:type="dxa"/>
          </w:tcPr>
          <w:p w14:paraId="307DAEF3" w14:textId="41F67E2F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ภาษีเงินได้</w:t>
            </w:r>
          </w:p>
        </w:tc>
      </w:tr>
      <w:tr w:rsidR="0076558D" w:rsidRPr="001076F8" w14:paraId="5F6271AD" w14:textId="77777777" w:rsidTr="1EC29960">
        <w:trPr>
          <w:cantSplit/>
          <w:trHeight w:val="20"/>
        </w:trPr>
        <w:tc>
          <w:tcPr>
            <w:tcW w:w="1278" w:type="dxa"/>
          </w:tcPr>
          <w:p w14:paraId="20EE1368" w14:textId="2853A778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  <w:t>1</w:t>
            </w:r>
            <w:r w:rsidR="00761903"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270" w:type="dxa"/>
          </w:tcPr>
          <w:p w14:paraId="686B2F95" w14:textId="77777777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920" w:type="dxa"/>
          </w:tcPr>
          <w:p w14:paraId="730D46CF" w14:textId="3C7DF8D8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กำไร (ขาดทุน) ต่อหุ้นขั้นพื้นฐาน</w:t>
            </w:r>
          </w:p>
        </w:tc>
      </w:tr>
      <w:tr w:rsidR="0076558D" w:rsidRPr="001076F8" w14:paraId="439A0670" w14:textId="77777777" w:rsidTr="1EC29960">
        <w:trPr>
          <w:cantSplit/>
          <w:trHeight w:val="20"/>
        </w:trPr>
        <w:tc>
          <w:tcPr>
            <w:tcW w:w="1278" w:type="dxa"/>
          </w:tcPr>
          <w:p w14:paraId="55EBCC96" w14:textId="47C04AC3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  <w:t>1</w:t>
            </w:r>
            <w:r w:rsidR="00761903"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270" w:type="dxa"/>
          </w:tcPr>
          <w:p w14:paraId="52146DB5" w14:textId="77777777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920" w:type="dxa"/>
          </w:tcPr>
          <w:p w14:paraId="74C1A313" w14:textId="370101F1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ส่วนงานดำเนินงาน</w:t>
            </w:r>
          </w:p>
        </w:tc>
      </w:tr>
      <w:tr w:rsidR="0076558D" w:rsidRPr="001076F8" w14:paraId="1D0FB887" w14:textId="77777777" w:rsidTr="1EC29960">
        <w:trPr>
          <w:cantSplit/>
          <w:trHeight w:val="20"/>
        </w:trPr>
        <w:tc>
          <w:tcPr>
            <w:tcW w:w="1278" w:type="dxa"/>
          </w:tcPr>
          <w:p w14:paraId="401BAE1E" w14:textId="3CB451FE" w:rsidR="0076558D" w:rsidRPr="001076F8" w:rsidRDefault="00761903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  <w:t>20</w:t>
            </w:r>
          </w:p>
        </w:tc>
        <w:tc>
          <w:tcPr>
            <w:tcW w:w="270" w:type="dxa"/>
          </w:tcPr>
          <w:p w14:paraId="00F39988" w14:textId="77777777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920" w:type="dxa"/>
          </w:tcPr>
          <w:p w14:paraId="1C55A7B6" w14:textId="278FA57D" w:rsidR="0076558D" w:rsidRPr="001076F8" w:rsidRDefault="0076558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1076F8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ภาระผูกพัน</w:t>
            </w:r>
          </w:p>
        </w:tc>
      </w:tr>
      <w:tr w:rsidR="00372A5D" w:rsidRPr="001076F8" w14:paraId="69FD0EC8" w14:textId="77777777" w:rsidTr="1EC29960">
        <w:trPr>
          <w:cantSplit/>
          <w:trHeight w:val="20"/>
        </w:trPr>
        <w:tc>
          <w:tcPr>
            <w:tcW w:w="1278" w:type="dxa"/>
          </w:tcPr>
          <w:p w14:paraId="07A2B9C7" w14:textId="3439558A" w:rsidR="00372A5D" w:rsidRPr="001076F8" w:rsidRDefault="00372A5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70" w:type="dxa"/>
          </w:tcPr>
          <w:p w14:paraId="08BDB680" w14:textId="77777777" w:rsidR="00372A5D" w:rsidRPr="001076F8" w:rsidRDefault="00372A5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920" w:type="dxa"/>
          </w:tcPr>
          <w:p w14:paraId="710F109B" w14:textId="73DE3BD5" w:rsidR="00372A5D" w:rsidRPr="001076F8" w:rsidRDefault="00372A5D" w:rsidP="00765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</w:p>
        </w:tc>
      </w:tr>
    </w:tbl>
    <w:p w14:paraId="1B70DF62" w14:textId="1E47EEB1" w:rsidR="003B1899" w:rsidRPr="001076F8" w:rsidRDefault="001E4BA3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b/>
          <w:bCs/>
          <w:sz w:val="28"/>
          <w:szCs w:val="28"/>
          <w:cs/>
        </w:rPr>
        <w:br w:type="page"/>
      </w:r>
      <w:r w:rsidR="003B1899" w:rsidRPr="001076F8">
        <w:rPr>
          <w:rFonts w:asciiTheme="majorBidi" w:hAnsiTheme="majorBidi" w:cstheme="majorBidi"/>
          <w:cs/>
        </w:rPr>
        <w:lastRenderedPageBreak/>
        <w:t>หมายเหตุประกอบงบการเงินเป็นส่วนหนึ่งของงบการเงิน</w:t>
      </w:r>
      <w:r w:rsidR="00EB4EFF" w:rsidRPr="001076F8">
        <w:rPr>
          <w:rFonts w:asciiTheme="majorBidi" w:hAnsiTheme="majorBidi" w:cstheme="majorBidi"/>
          <w:cs/>
        </w:rPr>
        <w:t>ระหว่างกาล</w:t>
      </w:r>
      <w:r w:rsidR="003B1899" w:rsidRPr="001076F8">
        <w:rPr>
          <w:rFonts w:asciiTheme="majorBidi" w:hAnsiTheme="majorBidi" w:cstheme="majorBidi"/>
          <w:cs/>
        </w:rPr>
        <w:t>นี้</w:t>
      </w:r>
    </w:p>
    <w:p w14:paraId="54366CBF" w14:textId="77777777" w:rsidR="003B1899" w:rsidRPr="001076F8" w:rsidRDefault="003B1899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0EF5A5E4" w14:textId="037C2E05" w:rsidR="00227796" w:rsidRPr="001076F8" w:rsidRDefault="003B1899" w:rsidP="004B76FF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right="-43"/>
        <w:jc w:val="both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>งบการเงิน</w:t>
      </w:r>
      <w:r w:rsidR="006A5D38" w:rsidRPr="001076F8">
        <w:rPr>
          <w:rFonts w:asciiTheme="majorBidi" w:hAnsiTheme="majorBidi" w:cstheme="majorBidi"/>
          <w:cs/>
        </w:rPr>
        <w:t>ระหว่างกาล</w:t>
      </w:r>
      <w:r w:rsidRPr="001076F8">
        <w:rPr>
          <w:rFonts w:asciiTheme="majorBidi" w:hAnsiTheme="majorBidi" w:cstheme="majorBidi"/>
          <w:cs/>
        </w:rPr>
        <w:t>นี้ได้รับอนุมัติให้ออกงบการเงินจาก</w:t>
      </w:r>
      <w:r w:rsidR="0085515A" w:rsidRPr="001076F8">
        <w:rPr>
          <w:rFonts w:asciiTheme="majorBidi" w:hAnsiTheme="majorBidi" w:cstheme="majorBidi"/>
          <w:cs/>
        </w:rPr>
        <w:t>คณะ</w:t>
      </w:r>
      <w:r w:rsidRPr="001076F8">
        <w:rPr>
          <w:rFonts w:asciiTheme="majorBidi" w:hAnsiTheme="majorBidi" w:cstheme="majorBidi"/>
          <w:cs/>
        </w:rPr>
        <w:t xml:space="preserve">กรรมการเมื่อวันที่ </w:t>
      </w:r>
      <w:r w:rsidR="0087506C" w:rsidRPr="001076F8">
        <w:rPr>
          <w:rFonts w:asciiTheme="majorBidi" w:hAnsiTheme="majorBidi" w:cstheme="majorBidi"/>
        </w:rPr>
        <w:t>14</w:t>
      </w:r>
      <w:r w:rsidR="00410EBC" w:rsidRPr="001076F8">
        <w:rPr>
          <w:rFonts w:asciiTheme="majorBidi" w:hAnsiTheme="majorBidi" w:cstheme="majorBidi"/>
        </w:rPr>
        <w:t xml:space="preserve"> </w:t>
      </w:r>
      <w:r w:rsidR="0087506C" w:rsidRPr="001076F8">
        <w:rPr>
          <w:rFonts w:asciiTheme="majorBidi" w:hAnsiTheme="majorBidi" w:cstheme="majorBidi" w:hint="cs"/>
          <w:cs/>
        </w:rPr>
        <w:t>พฤศจิกายน</w:t>
      </w:r>
      <w:r w:rsidR="00410EBC" w:rsidRPr="001076F8">
        <w:rPr>
          <w:rFonts w:asciiTheme="majorBidi" w:hAnsiTheme="majorBidi" w:cstheme="majorBidi"/>
          <w:cs/>
        </w:rPr>
        <w:t xml:space="preserve"> </w:t>
      </w:r>
      <w:r w:rsidR="00410EBC" w:rsidRPr="001076F8">
        <w:rPr>
          <w:rFonts w:asciiTheme="majorBidi" w:hAnsiTheme="majorBidi" w:cstheme="majorBidi"/>
        </w:rPr>
        <w:t>2567</w:t>
      </w:r>
    </w:p>
    <w:p w14:paraId="014E46DA" w14:textId="77777777" w:rsidR="001E4BA3" w:rsidRPr="001076F8" w:rsidRDefault="001E4BA3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</w:rPr>
      </w:pPr>
    </w:p>
    <w:p w14:paraId="3300BC0A" w14:textId="77777777" w:rsidR="00AA2C6E" w:rsidRPr="001076F8" w:rsidRDefault="00AA2C6E" w:rsidP="00AA207C">
      <w:pPr>
        <w:numPr>
          <w:ilvl w:val="0"/>
          <w:numId w:val="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1076F8">
        <w:rPr>
          <w:rFonts w:asciiTheme="majorBidi" w:hAnsiTheme="majorBidi" w:cstheme="majorBidi"/>
          <w:b/>
          <w:bCs/>
          <w:cs/>
        </w:rPr>
        <w:t>ข้อมูลทั่วไป</w:t>
      </w:r>
    </w:p>
    <w:p w14:paraId="3E3A90DE" w14:textId="77777777" w:rsidR="001E4BA3" w:rsidRPr="001076F8" w:rsidRDefault="001E4BA3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67D473B1" w14:textId="244CA1AD" w:rsidR="001E4BA3" w:rsidRPr="001076F8" w:rsidRDefault="00B62BD3" w:rsidP="002E7C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cs/>
        </w:rPr>
      </w:pPr>
      <w:r w:rsidRPr="001076F8">
        <w:rPr>
          <w:rFonts w:asciiTheme="majorBidi" w:hAnsiTheme="majorBidi" w:cstheme="majorBidi"/>
          <w:cs/>
        </w:rPr>
        <w:t>บริษัท อัลฟาแคปปิตอล พาร์ทเนอร์ส กรุ๊ป จำกัด (มหาชน)</w:t>
      </w:r>
      <w:r w:rsidR="001E4BA3" w:rsidRPr="001076F8">
        <w:rPr>
          <w:rFonts w:asciiTheme="majorBidi" w:hAnsiTheme="majorBidi" w:cstheme="majorBidi"/>
          <w:b/>
          <w:bCs/>
        </w:rPr>
        <w:t xml:space="preserve"> </w:t>
      </w:r>
      <w:r w:rsidR="0059258F" w:rsidRPr="001076F8">
        <w:rPr>
          <w:rFonts w:asciiTheme="majorBidi" w:hAnsiTheme="majorBidi" w:cstheme="majorBidi"/>
          <w:cs/>
        </w:rPr>
        <w:t>(</w:t>
      </w:r>
      <w:r w:rsidR="001E4BA3" w:rsidRPr="001076F8">
        <w:rPr>
          <w:rFonts w:asciiTheme="majorBidi" w:hAnsiTheme="majorBidi" w:cstheme="majorBidi"/>
        </w:rPr>
        <w:t>“</w:t>
      </w:r>
      <w:r w:rsidR="001E4BA3" w:rsidRPr="001076F8">
        <w:rPr>
          <w:rFonts w:asciiTheme="majorBidi" w:hAnsiTheme="majorBidi" w:cstheme="majorBidi"/>
          <w:cs/>
        </w:rPr>
        <w:t>บริษัท</w:t>
      </w:r>
      <w:r w:rsidR="001E4BA3" w:rsidRPr="001076F8">
        <w:rPr>
          <w:rFonts w:asciiTheme="majorBidi" w:hAnsiTheme="majorBidi" w:cstheme="majorBidi"/>
        </w:rPr>
        <w:t>”</w:t>
      </w:r>
      <w:r w:rsidR="0059258F" w:rsidRPr="001076F8">
        <w:rPr>
          <w:rFonts w:asciiTheme="majorBidi" w:hAnsiTheme="majorBidi" w:cstheme="majorBidi"/>
          <w:cs/>
        </w:rPr>
        <w:t>)</w:t>
      </w:r>
      <w:r w:rsidR="001E4BA3" w:rsidRPr="001076F8">
        <w:rPr>
          <w:rFonts w:asciiTheme="majorBidi" w:hAnsiTheme="majorBidi" w:cstheme="majorBidi"/>
          <w:cs/>
        </w:rPr>
        <w:t xml:space="preserve"> เป็นนิติบุคคลที่จัดตั้งขึ้นในประเทศ และมีที่อยู่จดทะเบียนตั้งอยู่เลขที่ </w:t>
      </w:r>
      <w:r w:rsidR="00C06BA8" w:rsidRPr="001076F8">
        <w:rPr>
          <w:rFonts w:asciiTheme="majorBidi" w:hAnsiTheme="majorBidi" w:cstheme="majorBidi"/>
        </w:rPr>
        <w:t>87/1</w:t>
      </w:r>
      <w:r w:rsidR="001E4BA3" w:rsidRPr="001076F8">
        <w:rPr>
          <w:rFonts w:asciiTheme="majorBidi" w:hAnsiTheme="majorBidi" w:cstheme="majorBidi"/>
          <w:cs/>
        </w:rPr>
        <w:t xml:space="preserve"> อาคารแคปปิตอลทาวเวอร์ ออลซีซั่นส์ เพลส ชั้น </w:t>
      </w:r>
      <w:r w:rsidR="002E7C0E" w:rsidRPr="001076F8">
        <w:rPr>
          <w:rFonts w:asciiTheme="majorBidi" w:hAnsiTheme="majorBidi" w:cstheme="majorBidi"/>
        </w:rPr>
        <w:t>21</w:t>
      </w:r>
      <w:r w:rsidR="001E4BA3" w:rsidRPr="001076F8">
        <w:rPr>
          <w:rFonts w:asciiTheme="majorBidi" w:hAnsiTheme="majorBidi" w:cstheme="majorBidi"/>
        </w:rPr>
        <w:t xml:space="preserve"> </w:t>
      </w:r>
      <w:r w:rsidR="001E4BA3" w:rsidRPr="001076F8">
        <w:rPr>
          <w:rFonts w:asciiTheme="majorBidi" w:hAnsiTheme="majorBidi" w:cstheme="majorBidi"/>
          <w:cs/>
        </w:rPr>
        <w:t xml:space="preserve">ถนนวิทยุ แขวงลุมพินี </w:t>
      </w:r>
      <w:r w:rsidR="008E52A4" w:rsidRPr="001076F8">
        <w:rPr>
          <w:rFonts w:asciiTheme="majorBidi" w:hAnsiTheme="majorBidi" w:cstheme="majorBidi"/>
          <w:cs/>
        </w:rPr>
        <w:t xml:space="preserve">             </w:t>
      </w:r>
      <w:r w:rsidR="001E4BA3" w:rsidRPr="001076F8">
        <w:rPr>
          <w:rFonts w:asciiTheme="majorBidi" w:hAnsiTheme="majorBidi" w:cstheme="majorBidi"/>
          <w:cs/>
        </w:rPr>
        <w:t>เขตปทุมวัน กรุงเทพมหานคร</w:t>
      </w:r>
      <w:r w:rsidR="005D195A" w:rsidRPr="001076F8">
        <w:rPr>
          <w:rFonts w:asciiTheme="majorBidi" w:hAnsiTheme="majorBidi" w:cstheme="majorBidi"/>
          <w:cs/>
        </w:rPr>
        <w:t xml:space="preserve"> </w:t>
      </w:r>
      <w:r w:rsidR="005D195A" w:rsidRPr="001076F8">
        <w:rPr>
          <w:rFonts w:asciiTheme="majorBidi" w:hAnsiTheme="majorBidi" w:cstheme="majorBidi"/>
        </w:rPr>
        <w:t xml:space="preserve">10330 </w:t>
      </w:r>
      <w:r w:rsidR="005D195A" w:rsidRPr="001076F8">
        <w:rPr>
          <w:rFonts w:asciiTheme="majorBidi" w:hAnsiTheme="majorBidi" w:cstheme="majorBidi"/>
          <w:cs/>
        </w:rPr>
        <w:t>ประเทศไทย</w:t>
      </w:r>
    </w:p>
    <w:p w14:paraId="5C674A21" w14:textId="77777777" w:rsidR="001E4BA3" w:rsidRPr="001076F8" w:rsidRDefault="001E4BA3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735B0277" w14:textId="0ACFC223" w:rsidR="002E7C0E" w:rsidRPr="001076F8" w:rsidRDefault="002E7C0E" w:rsidP="002E7C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 xml:space="preserve">บริษัทจดทะเบียนแปรสภาพเป็นบริษัทมหาชนจำกัด เมื่อวันที่ </w:t>
      </w:r>
      <w:r w:rsidRPr="001076F8">
        <w:rPr>
          <w:rFonts w:asciiTheme="majorBidi" w:hAnsiTheme="majorBidi" w:cstheme="majorBidi"/>
        </w:rPr>
        <w:t xml:space="preserve">8 </w:t>
      </w:r>
      <w:r w:rsidRPr="001076F8">
        <w:rPr>
          <w:rFonts w:asciiTheme="majorBidi" w:hAnsiTheme="majorBidi" w:cstheme="majorBidi"/>
          <w:cs/>
        </w:rPr>
        <w:t xml:space="preserve">พฤษภาคม พ.ศ. </w:t>
      </w:r>
      <w:r w:rsidRPr="001076F8">
        <w:rPr>
          <w:rFonts w:asciiTheme="majorBidi" w:hAnsiTheme="majorBidi" w:cstheme="majorBidi"/>
        </w:rPr>
        <w:t>256</w:t>
      </w:r>
      <w:r w:rsidRPr="001076F8">
        <w:rPr>
          <w:rFonts w:asciiTheme="majorBidi" w:hAnsiTheme="majorBidi" w:cstheme="majorBidi"/>
          <w:cs/>
        </w:rPr>
        <w:t>6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 xml:space="preserve">กับกรมพัฒนาธุรกิจการค้า </w:t>
      </w:r>
      <w:r w:rsidRPr="001076F8">
        <w:rPr>
          <w:rFonts w:asciiTheme="majorBidi" w:hAnsiTheme="majorBidi" w:cstheme="majorBidi"/>
          <w:cs/>
        </w:rPr>
        <w:br/>
        <w:t>เป็นผลให้บริษัทเปลี่ยนชื่อจาก บริษัท อัลฟาแคปปิตอล พาร์ทเนอร์ส กรุ๊ป จำกัด เป็น</w:t>
      </w:r>
      <w:r w:rsidR="00E56885"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>บริษัท อัลฟาแคปปิตอล     พาร์ทเนอร์ส กรุ๊ป จำกัด (มหาชน)</w:t>
      </w:r>
      <w:r w:rsidRPr="001076F8">
        <w:rPr>
          <w:rFonts w:asciiTheme="majorBidi" w:hAnsiTheme="majorBidi" w:cstheme="majorBidi"/>
          <w:b/>
          <w:bCs/>
        </w:rPr>
        <w:t xml:space="preserve"> </w:t>
      </w:r>
    </w:p>
    <w:p w14:paraId="69CCDD84" w14:textId="77777777" w:rsidR="002E7C0E" w:rsidRPr="001076F8" w:rsidRDefault="002E7C0E" w:rsidP="002E7C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Theme="majorBidi" w:hAnsiTheme="majorBidi" w:cstheme="majorBidi"/>
        </w:rPr>
      </w:pPr>
    </w:p>
    <w:p w14:paraId="0193C55C" w14:textId="09892F6F" w:rsidR="008168E0" w:rsidRPr="001076F8" w:rsidRDefault="008168E0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spacing w:val="-4"/>
          <w:cs/>
        </w:rPr>
        <w:t>ผู้ถือหุ้นรายใหญ่ของบริษัทในระหว่าง</w:t>
      </w:r>
      <w:r w:rsidR="00D671F2" w:rsidRPr="001076F8">
        <w:rPr>
          <w:rFonts w:asciiTheme="majorBidi" w:hAnsiTheme="majorBidi" w:cstheme="majorBidi"/>
          <w:spacing w:val="-4"/>
          <w:cs/>
        </w:rPr>
        <w:t>ปี</w:t>
      </w:r>
      <w:r w:rsidR="00EC5B82" w:rsidRPr="001076F8">
        <w:rPr>
          <w:rFonts w:asciiTheme="majorBidi" w:hAnsiTheme="majorBidi" w:cstheme="majorBidi"/>
          <w:spacing w:val="-4"/>
          <w:cs/>
        </w:rPr>
        <w:t xml:space="preserve">ได้แก่ </w:t>
      </w:r>
      <w:bookmarkStart w:id="1" w:name="_Hlk100284724"/>
      <w:r w:rsidRPr="001076F8">
        <w:rPr>
          <w:rFonts w:asciiTheme="majorBidi" w:hAnsiTheme="majorBidi" w:cstheme="majorBidi"/>
          <w:spacing w:val="-4"/>
        </w:rPr>
        <w:t>Pacific Investment</w:t>
      </w:r>
      <w:r w:rsidR="000430A3" w:rsidRPr="001076F8">
        <w:rPr>
          <w:rFonts w:asciiTheme="majorBidi" w:hAnsiTheme="majorBidi" w:cstheme="majorBidi"/>
          <w:spacing w:val="-4"/>
        </w:rPr>
        <w:t xml:space="preserve"> Management (Mauritius) </w:t>
      </w:r>
      <w:r w:rsidR="000430A3" w:rsidRPr="001076F8">
        <w:rPr>
          <w:rFonts w:asciiTheme="majorBidi" w:hAnsiTheme="majorBidi" w:cstheme="majorBidi"/>
          <w:spacing w:val="-8"/>
        </w:rPr>
        <w:t>Limited</w:t>
      </w:r>
      <w:r w:rsidR="00DE7D9C" w:rsidRPr="001076F8">
        <w:rPr>
          <w:rFonts w:asciiTheme="majorBidi" w:hAnsiTheme="majorBidi" w:cstheme="majorBidi"/>
          <w:spacing w:val="-8"/>
          <w:cs/>
        </w:rPr>
        <w:t xml:space="preserve"> </w:t>
      </w:r>
      <w:bookmarkEnd w:id="1"/>
      <w:r w:rsidR="001E53CB" w:rsidRPr="001076F8">
        <w:rPr>
          <w:rFonts w:asciiTheme="majorBidi" w:hAnsiTheme="majorBidi" w:cstheme="majorBidi"/>
          <w:spacing w:val="-8"/>
          <w:cs/>
        </w:rPr>
        <w:t xml:space="preserve">(ถือหุ้นร้อยละ </w:t>
      </w:r>
      <w:r w:rsidR="00ED40A2" w:rsidRPr="001076F8">
        <w:rPr>
          <w:rFonts w:asciiTheme="majorBidi" w:hAnsiTheme="majorBidi" w:cstheme="majorBidi"/>
          <w:spacing w:val="-8"/>
        </w:rPr>
        <w:t>51</w:t>
      </w:r>
      <w:r w:rsidRPr="001076F8">
        <w:rPr>
          <w:rFonts w:asciiTheme="majorBidi" w:hAnsiTheme="majorBidi" w:cstheme="majorBidi"/>
          <w:spacing w:val="-8"/>
          <w:cs/>
        </w:rPr>
        <w:t>)</w:t>
      </w:r>
      <w:r w:rsidRPr="001076F8">
        <w:rPr>
          <w:rFonts w:asciiTheme="majorBidi" w:hAnsiTheme="majorBidi" w:cstheme="majorBidi"/>
          <w:spacing w:val="-8"/>
        </w:rPr>
        <w:t xml:space="preserve"> </w:t>
      </w:r>
      <w:r w:rsidRPr="001076F8">
        <w:rPr>
          <w:rFonts w:asciiTheme="majorBidi" w:hAnsiTheme="majorBidi" w:cstheme="majorBidi"/>
          <w:spacing w:val="-8"/>
          <w:cs/>
        </w:rPr>
        <w:t xml:space="preserve">ซึ่งจัดตั้งขึ้นในสาธารณรัฐมอริเชียส </w:t>
      </w:r>
      <w:r w:rsidR="009463DF" w:rsidRPr="001076F8">
        <w:rPr>
          <w:rFonts w:asciiTheme="majorBidi" w:hAnsiTheme="majorBidi" w:cstheme="majorBidi"/>
          <w:cs/>
        </w:rPr>
        <w:t xml:space="preserve">และ </w:t>
      </w:r>
      <w:r w:rsidR="002D2139" w:rsidRPr="001076F8">
        <w:rPr>
          <w:rFonts w:asciiTheme="majorBidi" w:hAnsiTheme="majorBidi" w:cstheme="majorBidi"/>
        </w:rPr>
        <w:t>9</w:t>
      </w:r>
      <w:r w:rsidR="009463DF" w:rsidRPr="001076F8">
        <w:rPr>
          <w:rFonts w:asciiTheme="majorBidi" w:hAnsiTheme="majorBidi" w:cstheme="majorBidi"/>
        </w:rPr>
        <w:t xml:space="preserve"> Basil Pte. Ltd. </w:t>
      </w:r>
      <w:r w:rsidR="009463DF" w:rsidRPr="001076F8">
        <w:rPr>
          <w:rFonts w:asciiTheme="majorBidi" w:hAnsiTheme="majorBidi" w:cstheme="majorBidi"/>
          <w:cs/>
        </w:rPr>
        <w:t>(ถือหุ้นร้อยละ</w:t>
      </w:r>
      <w:r w:rsidR="00C06BA8" w:rsidRPr="001076F8">
        <w:rPr>
          <w:rFonts w:asciiTheme="majorBidi" w:hAnsiTheme="majorBidi" w:cstheme="majorBidi"/>
        </w:rPr>
        <w:t xml:space="preserve"> 49</w:t>
      </w:r>
      <w:r w:rsidR="009463DF" w:rsidRPr="001076F8">
        <w:rPr>
          <w:rFonts w:asciiTheme="majorBidi" w:hAnsiTheme="majorBidi" w:cstheme="majorBidi"/>
          <w:cs/>
        </w:rPr>
        <w:t>)</w:t>
      </w:r>
      <w:r w:rsidR="009463DF" w:rsidRPr="001076F8">
        <w:rPr>
          <w:rFonts w:asciiTheme="majorBidi" w:hAnsiTheme="majorBidi" w:cstheme="majorBidi"/>
          <w:i/>
          <w:iCs/>
          <w:cs/>
        </w:rPr>
        <w:t xml:space="preserve"> </w:t>
      </w:r>
      <w:r w:rsidR="00913F21" w:rsidRPr="001076F8">
        <w:rPr>
          <w:rFonts w:asciiTheme="majorBidi" w:hAnsiTheme="majorBidi" w:cstheme="majorBidi"/>
          <w:cs/>
        </w:rPr>
        <w:t>ซึ่งจัดตั้งขึ้นในประเทศสิงคโปร์</w:t>
      </w:r>
      <w:r w:rsidR="00282956" w:rsidRPr="001076F8">
        <w:rPr>
          <w:rFonts w:asciiTheme="majorBidi" w:hAnsiTheme="majorBidi" w:cstheme="majorBidi"/>
        </w:rPr>
        <w:t xml:space="preserve"> </w:t>
      </w:r>
      <w:r w:rsidR="00282956" w:rsidRPr="001076F8">
        <w:rPr>
          <w:rFonts w:asciiTheme="majorBidi" w:hAnsiTheme="majorBidi" w:cstheme="majorBidi"/>
        </w:rPr>
        <w:br/>
      </w:r>
      <w:r w:rsidR="00282956" w:rsidRPr="001076F8">
        <w:rPr>
          <w:rFonts w:asciiTheme="majorBidi" w:hAnsiTheme="majorBidi" w:cstheme="majorBidi"/>
          <w:cs/>
        </w:rPr>
        <w:t>บริษัท</w:t>
      </w:r>
      <w:r w:rsidR="00783997" w:rsidRPr="001076F8">
        <w:rPr>
          <w:rFonts w:asciiTheme="majorBidi" w:hAnsiTheme="majorBidi" w:cstheme="majorBidi"/>
          <w:cs/>
        </w:rPr>
        <w:t>ได้</w:t>
      </w:r>
      <w:r w:rsidR="00282956" w:rsidRPr="001076F8">
        <w:rPr>
          <w:rFonts w:asciiTheme="majorBidi" w:hAnsiTheme="majorBidi" w:cstheme="majorBidi"/>
          <w:cs/>
        </w:rPr>
        <w:t>จดทะเบียน</w:t>
      </w:r>
      <w:r w:rsidR="00783997" w:rsidRPr="001076F8">
        <w:rPr>
          <w:rFonts w:asciiTheme="majorBidi" w:hAnsiTheme="majorBidi" w:cstheme="majorBidi"/>
          <w:cs/>
        </w:rPr>
        <w:t>เป็นนิติบุคคล</w:t>
      </w:r>
      <w:r w:rsidR="00282956" w:rsidRPr="001076F8">
        <w:rPr>
          <w:rFonts w:asciiTheme="majorBidi" w:hAnsiTheme="majorBidi" w:cstheme="majorBidi"/>
          <w:cs/>
        </w:rPr>
        <w:t xml:space="preserve">กับกระทรวงพาณิชย์เมื่อวันที่ </w:t>
      </w:r>
      <w:r w:rsidR="00282956" w:rsidRPr="001076F8">
        <w:rPr>
          <w:rFonts w:asciiTheme="majorBidi" w:hAnsiTheme="majorBidi" w:cstheme="majorBidi"/>
        </w:rPr>
        <w:t>4</w:t>
      </w:r>
      <w:r w:rsidR="00282956" w:rsidRPr="001076F8">
        <w:rPr>
          <w:rFonts w:asciiTheme="majorBidi" w:hAnsiTheme="majorBidi" w:cstheme="majorBidi"/>
          <w:cs/>
        </w:rPr>
        <w:t xml:space="preserve"> ตุลาคม </w:t>
      </w:r>
      <w:r w:rsidR="00282956" w:rsidRPr="001076F8">
        <w:rPr>
          <w:rFonts w:asciiTheme="majorBidi" w:hAnsiTheme="majorBidi" w:cstheme="majorBidi"/>
        </w:rPr>
        <w:t>2564</w:t>
      </w:r>
    </w:p>
    <w:p w14:paraId="1D070715" w14:textId="14D3B4B9" w:rsidR="001E4BA3" w:rsidRPr="001076F8" w:rsidRDefault="001E4BA3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6735C501" w14:textId="3EDABB4E" w:rsidR="005C29E2" w:rsidRPr="001076F8" w:rsidRDefault="00442C1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 xml:space="preserve">บริษัท บริหารสินทรัพย์อัลฟาแคปปิตอล จำกัด ซึ่งเป็นบริษัทย่อย ได้มาเมื่อวันที่ </w:t>
      </w:r>
      <w:r w:rsidR="00B20D5F" w:rsidRPr="001076F8">
        <w:rPr>
          <w:rFonts w:asciiTheme="majorBidi" w:hAnsiTheme="majorBidi" w:cstheme="majorBidi"/>
        </w:rPr>
        <w:t>15</w:t>
      </w:r>
      <w:r w:rsidR="00B20D5F" w:rsidRPr="001076F8">
        <w:rPr>
          <w:rFonts w:asciiTheme="majorBidi" w:hAnsiTheme="majorBidi" w:cstheme="majorBidi"/>
          <w:cs/>
        </w:rPr>
        <w:t xml:space="preserve"> </w:t>
      </w:r>
      <w:r w:rsidRPr="001076F8">
        <w:rPr>
          <w:rFonts w:asciiTheme="majorBidi" w:hAnsiTheme="majorBidi" w:cstheme="majorBidi"/>
          <w:cs/>
        </w:rPr>
        <w:t xml:space="preserve">ธันวาคม </w:t>
      </w:r>
      <w:r w:rsidR="00B20D5F" w:rsidRPr="001076F8">
        <w:rPr>
          <w:rFonts w:asciiTheme="majorBidi" w:hAnsiTheme="majorBidi" w:cstheme="majorBidi"/>
        </w:rPr>
        <w:t>2564</w:t>
      </w:r>
      <w:r w:rsidR="00B20D5F" w:rsidRPr="001076F8">
        <w:rPr>
          <w:rFonts w:asciiTheme="majorBidi" w:hAnsiTheme="majorBidi" w:cstheme="majorBidi"/>
          <w:cs/>
        </w:rPr>
        <w:t xml:space="preserve"> </w:t>
      </w:r>
      <w:r w:rsidRPr="001076F8">
        <w:rPr>
          <w:rFonts w:asciiTheme="majorBidi" w:hAnsiTheme="majorBidi" w:cstheme="majorBidi"/>
          <w:cs/>
        </w:rPr>
        <w:t xml:space="preserve">และ บริษัท บริหารสินทรัพย์ ไวร์เลส จำกัด ซึ่งเป็นบริษัทย่อย ได้มา เมื่อวันที่ </w:t>
      </w:r>
      <w:r w:rsidR="00B20D5F" w:rsidRPr="001076F8">
        <w:rPr>
          <w:rFonts w:asciiTheme="majorBidi" w:hAnsiTheme="majorBidi" w:cstheme="majorBidi"/>
        </w:rPr>
        <w:t>18</w:t>
      </w:r>
      <w:r w:rsidR="00B20D5F" w:rsidRPr="001076F8">
        <w:rPr>
          <w:rFonts w:asciiTheme="majorBidi" w:hAnsiTheme="majorBidi" w:cstheme="majorBidi"/>
          <w:cs/>
        </w:rPr>
        <w:t xml:space="preserve"> </w:t>
      </w:r>
      <w:r w:rsidRPr="001076F8">
        <w:rPr>
          <w:rFonts w:asciiTheme="majorBidi" w:hAnsiTheme="majorBidi" w:cstheme="majorBidi"/>
          <w:cs/>
        </w:rPr>
        <w:t xml:space="preserve">พฤษภาคม </w:t>
      </w:r>
      <w:r w:rsidR="00B20D5F" w:rsidRPr="001076F8">
        <w:rPr>
          <w:rFonts w:asciiTheme="majorBidi" w:hAnsiTheme="majorBidi" w:cstheme="majorBidi"/>
        </w:rPr>
        <w:t>2565</w:t>
      </w:r>
      <w:r w:rsidR="00B20D5F" w:rsidRPr="001076F8">
        <w:rPr>
          <w:rFonts w:asciiTheme="majorBidi" w:hAnsiTheme="majorBidi" w:cstheme="majorBidi"/>
          <w:cs/>
        </w:rPr>
        <w:t xml:space="preserve"> </w:t>
      </w:r>
      <w:r w:rsidRPr="001076F8">
        <w:rPr>
          <w:rFonts w:asciiTheme="majorBidi" w:hAnsiTheme="majorBidi" w:cstheme="majorBidi"/>
          <w:cs/>
        </w:rPr>
        <w:t>จึงรวมเรียกบริษัทและบริษัทย่อยว่า “กลุ่มบริษัท”</w:t>
      </w:r>
    </w:p>
    <w:p w14:paraId="0E2629EC" w14:textId="77777777" w:rsidR="00442C1B" w:rsidRPr="001076F8" w:rsidRDefault="00442C1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403DF53E" w14:textId="179F633C" w:rsidR="0007443A" w:rsidRPr="001076F8" w:rsidRDefault="00282956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>บริษัท</w:t>
      </w:r>
      <w:r w:rsidR="001E4BA3" w:rsidRPr="001076F8">
        <w:rPr>
          <w:rFonts w:asciiTheme="majorBidi" w:hAnsiTheme="majorBidi" w:cstheme="majorBidi"/>
          <w:cs/>
        </w:rPr>
        <w:t>ดำเนิน</w:t>
      </w:r>
      <w:r w:rsidR="00B15A63" w:rsidRPr="001076F8">
        <w:rPr>
          <w:rFonts w:asciiTheme="majorBidi" w:hAnsiTheme="majorBidi" w:cstheme="majorBidi"/>
          <w:cs/>
        </w:rPr>
        <w:t>กิจกรรม</w:t>
      </w:r>
      <w:r w:rsidR="001E4BA3" w:rsidRPr="001076F8">
        <w:rPr>
          <w:rFonts w:asciiTheme="majorBidi" w:hAnsiTheme="majorBidi" w:cstheme="majorBidi"/>
          <w:cs/>
        </w:rPr>
        <w:t>หลัก</w:t>
      </w:r>
      <w:r w:rsidR="00B37DBF" w:rsidRPr="001076F8">
        <w:rPr>
          <w:rFonts w:asciiTheme="majorBidi" w:hAnsiTheme="majorBidi" w:cstheme="majorBidi"/>
          <w:cs/>
        </w:rPr>
        <w:t>เป็นบริษัท</w:t>
      </w:r>
      <w:r w:rsidR="0007443A" w:rsidRPr="001076F8">
        <w:rPr>
          <w:rFonts w:asciiTheme="majorBidi" w:hAnsiTheme="majorBidi" w:cstheme="majorBidi"/>
          <w:cs/>
        </w:rPr>
        <w:t>การลงทุน กลุ่มบริษัทดำเนินธุรกิจหลักเกี่ยวกับการ</w:t>
      </w:r>
      <w:r w:rsidR="00783997" w:rsidRPr="001076F8">
        <w:rPr>
          <w:rFonts w:asciiTheme="majorBidi" w:hAnsiTheme="majorBidi" w:cstheme="majorBidi"/>
          <w:cs/>
        </w:rPr>
        <w:t>ประกอบกิจการ</w:t>
      </w:r>
      <w:r w:rsidR="0007443A" w:rsidRPr="001076F8">
        <w:rPr>
          <w:rFonts w:asciiTheme="majorBidi" w:hAnsiTheme="majorBidi" w:cstheme="majorBidi"/>
          <w:cs/>
        </w:rPr>
        <w:t>บริหารสินทรัพย์จากการรับซื้อหรือรับโอนสินทรัพย์ด้อยคุณภาพจากสถาบันการเงินและประกอบธุรกิจรับจ้างบริหารหนี้สิน ติดตามทวงถามหนี้สินและสืบหาทรัพย์สินตามพระราชบัญญัติการทวงถามหนี้ พ.ศ.</w:t>
      </w:r>
      <w:r w:rsidR="00F92BEA" w:rsidRPr="001076F8">
        <w:rPr>
          <w:rFonts w:asciiTheme="majorBidi" w:hAnsiTheme="majorBidi" w:cstheme="majorBidi"/>
        </w:rPr>
        <w:t xml:space="preserve"> </w:t>
      </w:r>
      <w:r w:rsidR="00CD54C8" w:rsidRPr="001076F8">
        <w:rPr>
          <w:rFonts w:asciiTheme="majorBidi" w:hAnsiTheme="majorBidi" w:cstheme="majorBidi"/>
        </w:rPr>
        <w:t>2558</w:t>
      </w:r>
      <w:r w:rsidR="0007443A" w:rsidRPr="001076F8">
        <w:rPr>
          <w:rFonts w:asciiTheme="majorBidi" w:hAnsiTheme="majorBidi" w:cstheme="majorBidi"/>
          <w:cs/>
        </w:rPr>
        <w:t xml:space="preserve"> </w:t>
      </w:r>
      <w:r w:rsidR="00783997" w:rsidRPr="001076F8">
        <w:rPr>
          <w:rFonts w:asciiTheme="majorBidi" w:hAnsiTheme="majorBidi" w:cstheme="majorBidi"/>
          <w:cs/>
        </w:rPr>
        <w:t>โดย</w:t>
      </w:r>
      <w:r w:rsidR="004156A4" w:rsidRPr="001076F8">
        <w:rPr>
          <w:rFonts w:asciiTheme="majorBidi" w:hAnsiTheme="majorBidi" w:cstheme="majorBidi"/>
          <w:cs/>
        </w:rPr>
        <w:t>บริษัทย่อยได้รับ</w:t>
      </w:r>
      <w:r w:rsidR="00783997" w:rsidRPr="001076F8">
        <w:rPr>
          <w:rFonts w:asciiTheme="majorBidi" w:hAnsiTheme="majorBidi" w:cstheme="majorBidi"/>
          <w:cs/>
        </w:rPr>
        <w:t>อนุมัติ</w:t>
      </w:r>
      <w:r w:rsidR="004156A4" w:rsidRPr="001076F8">
        <w:rPr>
          <w:rFonts w:asciiTheme="majorBidi" w:hAnsiTheme="majorBidi" w:cstheme="majorBidi"/>
          <w:cs/>
        </w:rPr>
        <w:t xml:space="preserve">จากธนาคารแห่งประเทศไทย (“ธปท.”) </w:t>
      </w:r>
      <w:r w:rsidR="00783997" w:rsidRPr="001076F8">
        <w:rPr>
          <w:rFonts w:asciiTheme="majorBidi" w:hAnsiTheme="majorBidi" w:cstheme="majorBidi"/>
          <w:cs/>
        </w:rPr>
        <w:t>ให้จดทะเบียน</w:t>
      </w:r>
      <w:r w:rsidR="004156A4" w:rsidRPr="001076F8">
        <w:rPr>
          <w:rFonts w:asciiTheme="majorBidi" w:hAnsiTheme="majorBidi" w:cstheme="majorBidi"/>
          <w:cs/>
        </w:rPr>
        <w:t xml:space="preserve">เป็นบริษัทบริหารสินทรัพย์ตามพระราชกำหนดบริษัทบริหารสินทรัพย์ พ.ศ. </w:t>
      </w:r>
      <w:r w:rsidR="00FD08AA" w:rsidRPr="001076F8">
        <w:rPr>
          <w:rFonts w:asciiTheme="majorBidi" w:hAnsiTheme="majorBidi" w:cstheme="majorBidi"/>
        </w:rPr>
        <w:t>2541</w:t>
      </w:r>
    </w:p>
    <w:p w14:paraId="7F33ABE8" w14:textId="77777777" w:rsidR="001E4BA3" w:rsidRPr="001076F8" w:rsidRDefault="001E4BA3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401B4FDC" w14:textId="77777777" w:rsidR="00783997" w:rsidRPr="001076F8" w:rsidRDefault="007839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cs/>
        </w:rPr>
      </w:pPr>
      <w:r w:rsidRPr="001076F8">
        <w:rPr>
          <w:rFonts w:asciiTheme="majorBidi" w:hAnsiTheme="majorBidi" w:cstheme="majorBidi"/>
          <w:b/>
          <w:bCs/>
          <w:cs/>
        </w:rPr>
        <w:br w:type="page"/>
      </w:r>
    </w:p>
    <w:p w14:paraId="7C56EAC9" w14:textId="3E95769C" w:rsidR="00BF4FBD" w:rsidRPr="001076F8" w:rsidRDefault="00744A89" w:rsidP="00AA207C">
      <w:pPr>
        <w:numPr>
          <w:ilvl w:val="0"/>
          <w:numId w:val="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  <w:cs/>
        </w:rPr>
      </w:pPr>
      <w:r w:rsidRPr="001076F8">
        <w:rPr>
          <w:rFonts w:asciiTheme="majorBidi" w:hAnsiTheme="majorBidi" w:cstheme="majorBidi"/>
          <w:b/>
          <w:bCs/>
          <w:cs/>
        </w:rPr>
        <w:lastRenderedPageBreak/>
        <w:t>เกณฑ์การจัดทำงบการเงิน</w:t>
      </w:r>
      <w:r w:rsidR="00A455D4" w:rsidRPr="001076F8">
        <w:rPr>
          <w:rFonts w:asciiTheme="majorBidi" w:hAnsiTheme="majorBidi" w:cstheme="majorBidi"/>
          <w:b/>
          <w:bCs/>
          <w:cs/>
        </w:rPr>
        <w:t>ระหว่างกาล</w:t>
      </w:r>
    </w:p>
    <w:p w14:paraId="2D7A2139" w14:textId="77777777" w:rsidR="001E4BA3" w:rsidRPr="001076F8" w:rsidRDefault="001E4BA3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</w:rPr>
      </w:pPr>
    </w:p>
    <w:p w14:paraId="41595974" w14:textId="64783C87" w:rsidR="00C4480E" w:rsidRPr="001076F8" w:rsidRDefault="00901D4E" w:rsidP="004B76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  <w:i/>
          <w:iCs/>
        </w:rPr>
      </w:pPr>
      <w:r w:rsidRPr="001076F8">
        <w:rPr>
          <w:rFonts w:asciiTheme="majorBidi" w:hAnsiTheme="majorBidi" w:cstheme="majorBidi"/>
          <w:b/>
          <w:bCs/>
          <w:i/>
          <w:iCs/>
        </w:rPr>
        <w:tab/>
      </w:r>
      <w:r w:rsidR="00C4480E" w:rsidRPr="001076F8">
        <w:rPr>
          <w:rFonts w:asciiTheme="majorBidi" w:hAnsiTheme="majorBidi" w:cstheme="majorBidi"/>
          <w:b/>
          <w:bCs/>
          <w:i/>
          <w:iCs/>
          <w:cs/>
        </w:rPr>
        <w:t>เกณฑ์การถือปฏิบัติ</w:t>
      </w:r>
    </w:p>
    <w:p w14:paraId="1BC99780" w14:textId="4C9B909C" w:rsidR="00C4480E" w:rsidRPr="001076F8" w:rsidRDefault="00C4480E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</w:rPr>
      </w:pPr>
    </w:p>
    <w:p w14:paraId="57B11DD0" w14:textId="43DB474C" w:rsidR="00336431" w:rsidRPr="001076F8" w:rsidRDefault="00336431" w:rsidP="00336431">
      <w:pPr>
        <w:spacing w:line="240" w:lineRule="auto"/>
        <w:ind w:left="547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>งบการเงิน</w:t>
      </w:r>
      <w:r w:rsidR="00A455D4" w:rsidRPr="001076F8">
        <w:rPr>
          <w:rFonts w:asciiTheme="majorBidi" w:hAnsiTheme="majorBidi" w:cstheme="majorBidi"/>
          <w:spacing w:val="-4"/>
          <w:cs/>
        </w:rPr>
        <w:t>ระหว่างกาลแบบย่อ</w:t>
      </w:r>
      <w:r w:rsidRPr="001076F8">
        <w:rPr>
          <w:rFonts w:asciiTheme="majorBidi" w:hAnsiTheme="majorBidi" w:cstheme="majorBidi"/>
          <w:cs/>
        </w:rPr>
        <w:t>นี้</w:t>
      </w:r>
      <w:r w:rsidR="00A455D4" w:rsidRPr="001076F8">
        <w:rPr>
          <w:rFonts w:asciiTheme="majorBidi" w:hAnsiTheme="majorBidi" w:cstheme="majorBidi"/>
          <w:cs/>
        </w:rPr>
        <w:t xml:space="preserve"> นำเสนอรายการในรูปแบบเดียวกับงบการเงินประจำปี และ</w:t>
      </w:r>
      <w:r w:rsidRPr="001076F8">
        <w:rPr>
          <w:rFonts w:asciiTheme="majorBidi" w:hAnsiTheme="majorBidi" w:cstheme="majorBidi"/>
          <w:cs/>
        </w:rPr>
        <w:t>จัดทำ</w:t>
      </w:r>
      <w:r w:rsidR="00A455D4" w:rsidRPr="001076F8">
        <w:rPr>
          <w:rFonts w:asciiTheme="majorBidi" w:hAnsiTheme="majorBidi" w:cstheme="majorBidi"/>
          <w:cs/>
        </w:rPr>
        <w:t>หมายเหตุประกอบงบการเงินระหว่างกาลในรูปแบบย่อ (</w:t>
      </w:r>
      <w:r w:rsidR="00A455D4" w:rsidRPr="001076F8">
        <w:rPr>
          <w:rFonts w:asciiTheme="majorBidi" w:hAnsiTheme="majorBidi" w:cstheme="majorBidi"/>
        </w:rPr>
        <w:t>“</w:t>
      </w:r>
      <w:r w:rsidR="00A455D4" w:rsidRPr="001076F8">
        <w:rPr>
          <w:rFonts w:asciiTheme="majorBidi" w:hAnsiTheme="majorBidi" w:cstheme="majorBidi"/>
          <w:cs/>
        </w:rPr>
        <w:t>งบการเงินระหว่างกาล</w:t>
      </w:r>
      <w:r w:rsidR="00A455D4" w:rsidRPr="001076F8">
        <w:rPr>
          <w:rFonts w:asciiTheme="majorBidi" w:hAnsiTheme="majorBidi" w:cstheme="majorBidi"/>
        </w:rPr>
        <w:t>”</w:t>
      </w:r>
      <w:r w:rsidR="00A455D4" w:rsidRPr="001076F8">
        <w:rPr>
          <w:rFonts w:asciiTheme="majorBidi" w:hAnsiTheme="majorBidi" w:cstheme="majorBidi"/>
          <w:cs/>
        </w:rPr>
        <w:t>)</w:t>
      </w:r>
      <w:r w:rsidRPr="001076F8">
        <w:rPr>
          <w:rFonts w:asciiTheme="majorBidi" w:hAnsiTheme="majorBidi" w:cstheme="majorBidi"/>
          <w:cs/>
        </w:rPr>
        <w:t xml:space="preserve"> </w:t>
      </w:r>
      <w:r w:rsidR="00A455D4" w:rsidRPr="001076F8">
        <w:rPr>
          <w:rFonts w:asciiTheme="majorBidi" w:hAnsiTheme="majorBidi" w:cstheme="majorBidi"/>
          <w:cs/>
        </w:rPr>
        <w:t xml:space="preserve">ตามมาตรฐานการบัญชี ฉบับที่ </w:t>
      </w:r>
      <w:r w:rsidR="00A455D4" w:rsidRPr="001076F8">
        <w:rPr>
          <w:rFonts w:asciiTheme="majorBidi" w:hAnsiTheme="majorBidi" w:cstheme="majorBidi"/>
        </w:rPr>
        <w:t xml:space="preserve">34 </w:t>
      </w:r>
      <w:r w:rsidR="00A455D4" w:rsidRPr="001076F8">
        <w:rPr>
          <w:rFonts w:asciiTheme="majorBidi" w:hAnsiTheme="majorBidi" w:cstheme="majorBidi"/>
          <w:i/>
          <w:iCs/>
          <w:cs/>
        </w:rPr>
        <w:t>รายงานทางการเงินระหว่างกาล</w:t>
      </w:r>
      <w:r w:rsidR="00A455D4" w:rsidRPr="001076F8">
        <w:rPr>
          <w:rFonts w:asciiTheme="majorBidi" w:hAnsiTheme="majorBidi" w:cstheme="majorBidi"/>
          <w:cs/>
        </w:rPr>
        <w:t xml:space="preserve"> </w:t>
      </w:r>
      <w:r w:rsidRPr="001076F8">
        <w:rPr>
          <w:rFonts w:asciiTheme="majorBidi" w:hAnsiTheme="majorBidi" w:cstheme="majorBidi"/>
          <w:cs/>
        </w:rPr>
        <w:t xml:space="preserve">รวมถึงแนวปฏิบัติทางการบัญชีที่ประกาศใช้โดยสภาวิชาชีพบัญชีฯ และตามข้อกำหนดในประกาศธนาคารแห่งประเทศไทย ที่ สนส. </w:t>
      </w:r>
      <w:r w:rsidR="00994F46" w:rsidRPr="001076F8">
        <w:rPr>
          <w:rFonts w:asciiTheme="majorBidi" w:hAnsiTheme="majorBidi" w:cstheme="majorBidi"/>
        </w:rPr>
        <w:t>11</w:t>
      </w:r>
      <w:r w:rsidRPr="001076F8">
        <w:rPr>
          <w:rFonts w:asciiTheme="majorBidi" w:hAnsiTheme="majorBidi" w:cstheme="majorBidi"/>
          <w:cs/>
        </w:rPr>
        <w:t>/</w:t>
      </w:r>
      <w:r w:rsidRPr="001076F8">
        <w:rPr>
          <w:rFonts w:asciiTheme="majorBidi" w:hAnsiTheme="majorBidi" w:cstheme="majorBidi"/>
        </w:rPr>
        <w:t>256</w:t>
      </w:r>
      <w:r w:rsidR="00994F46" w:rsidRPr="001076F8">
        <w:rPr>
          <w:rFonts w:asciiTheme="majorBidi" w:hAnsiTheme="majorBidi" w:cstheme="majorBidi"/>
        </w:rPr>
        <w:t>6</w:t>
      </w:r>
      <w:r w:rsidRPr="001076F8">
        <w:rPr>
          <w:rFonts w:asciiTheme="majorBidi" w:hAnsiTheme="majorBidi" w:cstheme="majorBidi"/>
          <w:cs/>
        </w:rPr>
        <w:t xml:space="preserve"> ลงวันที่ </w:t>
      </w:r>
      <w:r w:rsidR="00335859" w:rsidRPr="001076F8">
        <w:rPr>
          <w:rFonts w:asciiTheme="majorBidi" w:hAnsiTheme="majorBidi" w:cstheme="majorBidi"/>
        </w:rPr>
        <w:t>1</w:t>
      </w:r>
      <w:r w:rsidRPr="001076F8">
        <w:rPr>
          <w:rFonts w:asciiTheme="majorBidi" w:hAnsiTheme="majorBidi" w:cstheme="majorBidi"/>
        </w:rPr>
        <w:t>3</w:t>
      </w:r>
      <w:r w:rsidRPr="001076F8">
        <w:rPr>
          <w:rFonts w:asciiTheme="majorBidi" w:hAnsiTheme="majorBidi" w:cstheme="majorBidi"/>
          <w:cs/>
        </w:rPr>
        <w:t xml:space="preserve"> </w:t>
      </w:r>
      <w:r w:rsidR="00335859" w:rsidRPr="001076F8">
        <w:rPr>
          <w:rFonts w:asciiTheme="majorBidi" w:hAnsiTheme="majorBidi" w:cstheme="majorBidi"/>
          <w:cs/>
        </w:rPr>
        <w:t xml:space="preserve">พฤศจิกายน </w:t>
      </w:r>
      <w:r w:rsidRPr="001076F8">
        <w:rPr>
          <w:rFonts w:asciiTheme="majorBidi" w:hAnsiTheme="majorBidi" w:cstheme="majorBidi"/>
        </w:rPr>
        <w:t>256</w:t>
      </w:r>
      <w:r w:rsidR="00335859" w:rsidRPr="001076F8">
        <w:rPr>
          <w:rFonts w:asciiTheme="majorBidi" w:hAnsiTheme="majorBidi" w:cstheme="majorBidi"/>
        </w:rPr>
        <w:t>6</w:t>
      </w:r>
      <w:r w:rsidRPr="001076F8">
        <w:rPr>
          <w:rFonts w:asciiTheme="majorBidi" w:hAnsiTheme="majorBidi" w:cstheme="majorBidi"/>
          <w:cs/>
        </w:rPr>
        <w:t xml:space="preserve"> เรื่อง หลักเกณฑ์ที่บริษัทบริหารสินทรัพย์ต้องถือปฏิบัติ โดยแสดงรายการตามข้อกำหนดในประกาศธนาคารแห่งประเทศไทย ที่ สนส. </w:t>
      </w:r>
      <w:r w:rsidRPr="001076F8">
        <w:rPr>
          <w:rFonts w:asciiTheme="majorBidi" w:hAnsiTheme="majorBidi" w:cstheme="majorBidi"/>
        </w:rPr>
        <w:t>2</w:t>
      </w:r>
      <w:r w:rsidR="00AB134C" w:rsidRPr="001076F8">
        <w:rPr>
          <w:rFonts w:asciiTheme="majorBidi" w:hAnsiTheme="majorBidi" w:cstheme="majorBidi"/>
        </w:rPr>
        <w:t>1</w:t>
      </w:r>
      <w:r w:rsidRPr="001076F8">
        <w:rPr>
          <w:rFonts w:asciiTheme="majorBidi" w:hAnsiTheme="majorBidi" w:cstheme="majorBidi"/>
          <w:cs/>
        </w:rPr>
        <w:t>/</w:t>
      </w:r>
      <w:r w:rsidRPr="001076F8">
        <w:rPr>
          <w:rFonts w:asciiTheme="majorBidi" w:hAnsiTheme="majorBidi" w:cstheme="majorBidi"/>
        </w:rPr>
        <w:t>2561</w:t>
      </w:r>
      <w:r w:rsidRPr="001076F8">
        <w:rPr>
          <w:rFonts w:asciiTheme="majorBidi" w:hAnsiTheme="majorBidi" w:cstheme="majorBidi"/>
          <w:cs/>
        </w:rPr>
        <w:t xml:space="preserve"> ลงวันที่ </w:t>
      </w:r>
      <w:r w:rsidRPr="001076F8">
        <w:rPr>
          <w:rFonts w:asciiTheme="majorBidi" w:hAnsiTheme="majorBidi" w:cstheme="majorBidi"/>
        </w:rPr>
        <w:t>31</w:t>
      </w:r>
      <w:r w:rsidRPr="001076F8">
        <w:rPr>
          <w:rFonts w:asciiTheme="majorBidi" w:hAnsiTheme="majorBidi" w:cstheme="majorBidi"/>
          <w:cs/>
        </w:rPr>
        <w:t xml:space="preserve"> ตุลาคม </w:t>
      </w:r>
      <w:r w:rsidRPr="001076F8">
        <w:rPr>
          <w:rFonts w:asciiTheme="majorBidi" w:hAnsiTheme="majorBidi" w:cstheme="majorBidi"/>
        </w:rPr>
        <w:t>2561</w:t>
      </w:r>
      <w:r w:rsidRPr="001076F8">
        <w:rPr>
          <w:rFonts w:asciiTheme="majorBidi" w:hAnsiTheme="majorBidi" w:cstheme="majorBidi"/>
          <w:cs/>
        </w:rPr>
        <w:t xml:space="preserve"> เรื่อง การจัดทำและการประกาศงบการเงินของ</w:t>
      </w:r>
      <w:r w:rsidR="00AB134C" w:rsidRPr="001076F8">
        <w:rPr>
          <w:rFonts w:asciiTheme="majorBidi" w:hAnsiTheme="majorBidi" w:cstheme="majorBidi"/>
          <w:spacing w:val="-4"/>
          <w:cs/>
        </w:rPr>
        <w:t>ธนาคารพาณิชย์และบริษัทโฮลดิ้งที่เป็นบริษัทแม่ของกลุ่มธุรกิจทางการเงิน</w:t>
      </w:r>
      <w:r w:rsidRPr="001076F8">
        <w:rPr>
          <w:rFonts w:asciiTheme="majorBidi" w:hAnsiTheme="majorBidi" w:cstheme="majorBidi"/>
          <w:cs/>
        </w:rPr>
        <w:t xml:space="preserve"> และประกาศธนาคารแห่งประเทศไทยเพิ่มเติมอื่น ๆ</w:t>
      </w:r>
    </w:p>
    <w:p w14:paraId="07079A1A" w14:textId="77777777" w:rsidR="00336431" w:rsidRPr="001076F8" w:rsidRDefault="00336431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</w:rPr>
      </w:pPr>
    </w:p>
    <w:p w14:paraId="119A05C0" w14:textId="22FDCCC2" w:rsidR="00A455D4" w:rsidRPr="001076F8" w:rsidRDefault="00A455D4" w:rsidP="00A455D4">
      <w:pPr>
        <w:spacing w:line="240" w:lineRule="auto"/>
        <w:ind w:left="547"/>
        <w:jc w:val="thaiDistribute"/>
        <w:rPr>
          <w:rFonts w:asciiTheme="majorBidi" w:hAnsiTheme="majorBidi" w:cstheme="majorBidi"/>
          <w:spacing w:val="-4"/>
          <w:lang w:bidi="ar-SA"/>
        </w:rPr>
      </w:pPr>
      <w:r w:rsidRPr="001076F8">
        <w:rPr>
          <w:rFonts w:asciiTheme="majorBidi" w:hAnsiTheme="majorBidi" w:cstheme="majorBidi"/>
          <w:spacing w:val="-4"/>
          <w:cs/>
        </w:rPr>
        <w:t>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</w:t>
      </w:r>
      <w:r w:rsidR="005D195A" w:rsidRPr="001076F8">
        <w:rPr>
          <w:rFonts w:asciiTheme="majorBidi" w:hAnsiTheme="majorBidi" w:cstheme="majorBidi"/>
          <w:spacing w:val="-4"/>
          <w:cs/>
        </w:rPr>
        <w:t xml:space="preserve">                </w:t>
      </w:r>
      <w:r w:rsidRPr="001076F8">
        <w:rPr>
          <w:rFonts w:asciiTheme="majorBidi" w:hAnsiTheme="majorBidi" w:cstheme="majorBidi"/>
          <w:spacing w:val="-4"/>
          <w:cs/>
        </w:rPr>
        <w:t xml:space="preserve">งบการเงินของบริษัทและบริษัทย่อยสำหรับปีสิ้นสุดวันที่ </w:t>
      </w:r>
      <w:r w:rsidRPr="001076F8">
        <w:rPr>
          <w:rFonts w:asciiTheme="majorBidi" w:hAnsiTheme="majorBidi" w:cstheme="majorBidi"/>
          <w:spacing w:val="-4"/>
          <w:lang w:bidi="ar-SA"/>
        </w:rPr>
        <w:t xml:space="preserve">31 </w:t>
      </w:r>
      <w:r w:rsidRPr="001076F8">
        <w:rPr>
          <w:rFonts w:asciiTheme="majorBidi" w:hAnsiTheme="majorBidi" w:cstheme="majorBidi"/>
          <w:spacing w:val="-4"/>
          <w:cs/>
        </w:rPr>
        <w:t xml:space="preserve">ธันวาคม </w:t>
      </w:r>
      <w:r w:rsidRPr="001076F8">
        <w:rPr>
          <w:rFonts w:asciiTheme="majorBidi" w:hAnsiTheme="majorBidi" w:cstheme="majorBidi"/>
          <w:spacing w:val="-4"/>
          <w:lang w:bidi="ar-SA"/>
        </w:rPr>
        <w:t>256</w:t>
      </w:r>
      <w:r w:rsidR="00410EBC" w:rsidRPr="001076F8">
        <w:rPr>
          <w:rFonts w:asciiTheme="majorBidi" w:hAnsiTheme="majorBidi" w:cstheme="majorBidi"/>
          <w:spacing w:val="-4"/>
          <w:lang w:bidi="ar-SA"/>
        </w:rPr>
        <w:t>6</w:t>
      </w:r>
    </w:p>
    <w:p w14:paraId="65705115" w14:textId="77777777" w:rsidR="00A455D4" w:rsidRPr="001076F8" w:rsidRDefault="00A455D4" w:rsidP="00A455D4">
      <w:pPr>
        <w:spacing w:line="240" w:lineRule="auto"/>
        <w:ind w:left="547"/>
        <w:jc w:val="thaiDistribute"/>
        <w:rPr>
          <w:rFonts w:asciiTheme="majorBidi" w:hAnsiTheme="majorBidi" w:cstheme="majorBidi"/>
          <w:spacing w:val="-4"/>
          <w:lang w:bidi="ar-SA"/>
        </w:rPr>
      </w:pPr>
    </w:p>
    <w:p w14:paraId="20E385CC" w14:textId="72A23464" w:rsidR="00A455D4" w:rsidRPr="001076F8" w:rsidRDefault="00A455D4" w:rsidP="00A455D4">
      <w:pPr>
        <w:spacing w:line="240" w:lineRule="auto"/>
        <w:ind w:left="547"/>
        <w:jc w:val="thaiDistribute"/>
        <w:rPr>
          <w:rFonts w:asciiTheme="majorBidi" w:hAnsiTheme="majorBidi" w:cstheme="majorBidi"/>
          <w:spacing w:val="-4"/>
        </w:rPr>
      </w:pPr>
      <w:r w:rsidRPr="001076F8">
        <w:rPr>
          <w:rFonts w:asciiTheme="majorBidi" w:hAnsiTheme="majorBidi" w:cstheme="majorBidi"/>
          <w:spacing w:val="-4"/>
          <w:cs/>
        </w:rPr>
        <w:t>กลุ่มบริษัทไม่ได้นำมาตรฐานรายงานทางการเงินที่ออกและปรับปรุงใหม่ซึ่งยังไม่มีผลบังคับใช้ในงวดปัจจุบันมาถือปฏิบัติในการจัดทำงบการเงิน</w:t>
      </w:r>
      <w:r w:rsidR="005D195A" w:rsidRPr="001076F8">
        <w:rPr>
          <w:rFonts w:asciiTheme="majorBidi" w:hAnsiTheme="majorBidi" w:cstheme="majorBidi"/>
          <w:spacing w:val="-4"/>
          <w:cs/>
        </w:rPr>
        <w:t>ระหว่างกาล</w:t>
      </w:r>
      <w:r w:rsidRPr="001076F8">
        <w:rPr>
          <w:rFonts w:asciiTheme="majorBidi" w:hAnsiTheme="majorBidi" w:cstheme="majorBidi"/>
          <w:spacing w:val="-4"/>
          <w:cs/>
        </w:rPr>
        <w:t>นี้ก่อนวันที่มีผลบังคับใช้</w:t>
      </w:r>
      <w:r w:rsidRPr="001076F8">
        <w:rPr>
          <w:rFonts w:asciiTheme="majorBidi" w:hAnsiTheme="majorBidi" w:cstheme="majorBidi"/>
          <w:spacing w:val="-4"/>
        </w:rPr>
        <w:t xml:space="preserve"> </w:t>
      </w:r>
      <w:r w:rsidR="00FB55ED" w:rsidRPr="001076F8">
        <w:rPr>
          <w:rFonts w:asciiTheme="majorBidi" w:hAnsiTheme="majorBidi" w:cstheme="majorBidi"/>
          <w:spacing w:val="-4"/>
          <w:cs/>
        </w:rPr>
        <w:t>กลุ่ม</w:t>
      </w:r>
      <w:r w:rsidRPr="001076F8">
        <w:rPr>
          <w:rFonts w:asciiTheme="majorBidi" w:hAnsiTheme="majorBidi" w:cstheme="majorBidi"/>
          <w:spacing w:val="-4"/>
          <w:cs/>
        </w:rPr>
        <w:t>บริษัทได้ประเมินผลกระทบที่อาจเกิดขึ้นต่อ</w:t>
      </w:r>
      <w:r w:rsidR="005D195A" w:rsidRPr="001076F8">
        <w:rPr>
          <w:rFonts w:asciiTheme="majorBidi" w:hAnsiTheme="majorBidi" w:cstheme="majorBidi"/>
          <w:spacing w:val="-4"/>
          <w:cs/>
        </w:rPr>
        <w:t xml:space="preserve">          </w:t>
      </w:r>
      <w:r w:rsidRPr="001076F8">
        <w:rPr>
          <w:rFonts w:asciiTheme="majorBidi" w:hAnsiTheme="majorBidi" w:cstheme="majorBidi"/>
          <w:spacing w:val="-4"/>
          <w:cs/>
        </w:rPr>
        <w:t>งบการเงินระหว่างกาลจากการถือปฏิบัติตามมาตรฐานการรายงานทางการเงินที่ออกและปรับปรุงใหม่เหล่านี้ซึ่งคาดว่าไม่มีผลกระทบที่มีสาระสำคัญต่องบการเงินระหว่างกาลในงวดที่ถือปฏิบัติ</w:t>
      </w:r>
    </w:p>
    <w:p w14:paraId="0D728746" w14:textId="7DBC5381" w:rsidR="00A455D4" w:rsidRPr="001076F8" w:rsidRDefault="00A455D4" w:rsidP="00A455D4">
      <w:pPr>
        <w:spacing w:line="240" w:lineRule="auto"/>
        <w:ind w:left="547"/>
        <w:jc w:val="thaiDistribute"/>
        <w:rPr>
          <w:rFonts w:asciiTheme="majorBidi" w:hAnsiTheme="majorBidi" w:cstheme="majorBidi"/>
          <w:spacing w:val="-4"/>
        </w:rPr>
      </w:pPr>
    </w:p>
    <w:p w14:paraId="719629A9" w14:textId="3ECFA203" w:rsidR="00A455D4" w:rsidRPr="001076F8" w:rsidRDefault="00A455D4" w:rsidP="00A455D4">
      <w:pPr>
        <w:spacing w:line="240" w:lineRule="auto"/>
        <w:ind w:left="547"/>
        <w:jc w:val="thaiDistribute"/>
        <w:rPr>
          <w:rFonts w:asciiTheme="majorBidi" w:hAnsiTheme="majorBidi" w:cstheme="majorBidi"/>
          <w:spacing w:val="-4"/>
        </w:rPr>
      </w:pPr>
      <w:r w:rsidRPr="001076F8">
        <w:rPr>
          <w:rFonts w:asciiTheme="majorBidi" w:hAnsiTheme="majorBidi" w:cstheme="majorBidi"/>
          <w:spacing w:val="-4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Pr="001076F8">
        <w:rPr>
          <w:rFonts w:asciiTheme="majorBidi" w:hAnsiTheme="majorBidi" w:cstheme="majorBidi"/>
          <w:spacing w:val="-4"/>
        </w:rPr>
        <w:t xml:space="preserve">31 </w:t>
      </w:r>
      <w:r w:rsidRPr="001076F8">
        <w:rPr>
          <w:rFonts w:asciiTheme="majorBidi" w:hAnsiTheme="majorBidi" w:cstheme="majorBidi"/>
          <w:spacing w:val="-4"/>
          <w:cs/>
        </w:rPr>
        <w:t xml:space="preserve">ธันวาคม </w:t>
      </w:r>
      <w:r w:rsidRPr="001076F8">
        <w:rPr>
          <w:rFonts w:asciiTheme="majorBidi" w:hAnsiTheme="majorBidi" w:cstheme="majorBidi"/>
          <w:spacing w:val="-4"/>
        </w:rPr>
        <w:t>256</w:t>
      </w:r>
      <w:r w:rsidR="00410EBC" w:rsidRPr="001076F8">
        <w:rPr>
          <w:rFonts w:asciiTheme="majorBidi" w:hAnsiTheme="majorBidi" w:cstheme="majorBidi"/>
          <w:spacing w:val="-4"/>
        </w:rPr>
        <w:t>6</w:t>
      </w:r>
    </w:p>
    <w:p w14:paraId="3CDC7C37" w14:textId="570CD33C" w:rsidR="00B31A6E" w:rsidRPr="001076F8" w:rsidRDefault="00B31A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pacing w:val="-4"/>
        </w:rPr>
      </w:pPr>
      <w:r w:rsidRPr="001076F8">
        <w:rPr>
          <w:rFonts w:asciiTheme="majorBidi" w:hAnsiTheme="majorBidi" w:cstheme="majorBidi"/>
          <w:spacing w:val="-4"/>
        </w:rPr>
        <w:br w:type="page"/>
      </w:r>
    </w:p>
    <w:p w14:paraId="3BB80F28" w14:textId="438766E3" w:rsidR="004E57A8" w:rsidRPr="001076F8" w:rsidRDefault="00A72E2E" w:rsidP="00694F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1076F8">
        <w:rPr>
          <w:rFonts w:asciiTheme="majorBidi" w:hAnsiTheme="majorBidi" w:cstheme="majorBidi"/>
          <w:b/>
          <w:bCs/>
        </w:rPr>
        <w:lastRenderedPageBreak/>
        <w:t>3</w:t>
      </w:r>
      <w:r w:rsidR="004E57A8" w:rsidRPr="001076F8">
        <w:rPr>
          <w:rFonts w:asciiTheme="majorBidi" w:hAnsiTheme="majorBidi" w:cstheme="majorBidi"/>
          <w:b/>
          <w:bCs/>
          <w:cs/>
        </w:rPr>
        <w:tab/>
        <w:t>เงินสดและรายการเทียบเท่าเงินสด</w:t>
      </w:r>
    </w:p>
    <w:p w14:paraId="1F2A4C0C" w14:textId="77777777" w:rsidR="004E57A8" w:rsidRPr="001076F8" w:rsidRDefault="004E57A8" w:rsidP="004E57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605"/>
        <w:rPr>
          <w:rFonts w:asciiTheme="majorBidi" w:hAnsiTheme="majorBidi" w:cstheme="majorBidi"/>
        </w:rPr>
      </w:pPr>
    </w:p>
    <w:p w14:paraId="34B42C05" w14:textId="29F61A42" w:rsidR="004E57A8" w:rsidRPr="001076F8" w:rsidRDefault="004E57A8" w:rsidP="00E043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 xml:space="preserve">ณ วันที่ </w:t>
      </w:r>
      <w:r w:rsidR="358AEB74" w:rsidRPr="001076F8">
        <w:rPr>
          <w:rFonts w:asciiTheme="majorBidi" w:hAnsiTheme="majorBidi" w:cstheme="majorBidi"/>
        </w:rPr>
        <w:t xml:space="preserve">30 </w:t>
      </w:r>
      <w:r w:rsidR="00996981" w:rsidRPr="001076F8">
        <w:rPr>
          <w:rFonts w:asciiTheme="majorBidi" w:hAnsiTheme="majorBidi" w:cstheme="majorBidi" w:hint="cs"/>
          <w:cs/>
        </w:rPr>
        <w:t>กันยายน</w:t>
      </w:r>
      <w:r w:rsidR="00996981" w:rsidRPr="001076F8">
        <w:rPr>
          <w:rFonts w:asciiTheme="majorBidi" w:hAnsiTheme="majorBidi" w:cstheme="majorBidi"/>
          <w:cs/>
        </w:rPr>
        <w:t xml:space="preserve"> </w:t>
      </w:r>
      <w:r w:rsidR="00410EBC" w:rsidRPr="001076F8">
        <w:rPr>
          <w:rFonts w:asciiTheme="majorBidi" w:hAnsiTheme="majorBidi" w:cstheme="majorBidi"/>
        </w:rPr>
        <w:t>2567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>และ</w:t>
      </w:r>
      <w:r w:rsidR="00E04379" w:rsidRPr="001076F8">
        <w:rPr>
          <w:rFonts w:asciiTheme="majorBidi" w:hAnsiTheme="majorBidi" w:cstheme="majorBidi"/>
          <w:cs/>
        </w:rPr>
        <w:t xml:space="preserve"> </w:t>
      </w:r>
      <w:r w:rsidR="00E04379" w:rsidRPr="001076F8">
        <w:rPr>
          <w:rFonts w:asciiTheme="majorBidi" w:hAnsiTheme="majorBidi" w:cstheme="majorBidi"/>
        </w:rPr>
        <w:t>31</w:t>
      </w:r>
      <w:r w:rsidR="00E04379" w:rsidRPr="001076F8">
        <w:rPr>
          <w:rFonts w:asciiTheme="majorBidi" w:hAnsiTheme="majorBidi" w:cstheme="majorBidi"/>
          <w:cs/>
        </w:rPr>
        <w:t xml:space="preserve"> ธันวาคม</w:t>
      </w:r>
      <w:r w:rsidRPr="001076F8">
        <w:rPr>
          <w:rFonts w:asciiTheme="majorBidi" w:hAnsiTheme="majorBidi" w:cstheme="majorBidi"/>
          <w:cs/>
        </w:rPr>
        <w:t xml:space="preserve"> </w:t>
      </w:r>
      <w:r w:rsidRPr="001076F8">
        <w:rPr>
          <w:rFonts w:asciiTheme="majorBidi" w:hAnsiTheme="majorBidi" w:cstheme="majorBidi"/>
        </w:rPr>
        <w:t>256</w:t>
      </w:r>
      <w:r w:rsidR="008F7939" w:rsidRPr="001076F8">
        <w:rPr>
          <w:rFonts w:asciiTheme="majorBidi" w:hAnsiTheme="majorBidi" w:cstheme="majorBidi"/>
        </w:rPr>
        <w:t>6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>เงินสดและรายการเทียบเท่าเงินสดที่เปิดเผยในงบกระแสเงินสดมีดังนี้</w:t>
      </w:r>
    </w:p>
    <w:p w14:paraId="7F09967A" w14:textId="77777777" w:rsidR="004E57A8" w:rsidRPr="001076F8" w:rsidRDefault="004E57A8" w:rsidP="004E57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605"/>
        <w:rPr>
          <w:rFonts w:asciiTheme="majorBidi" w:hAnsiTheme="majorBidi" w:cstheme="majorBidi"/>
          <w:b/>
          <w:bCs/>
        </w:rPr>
      </w:pPr>
    </w:p>
    <w:tbl>
      <w:tblPr>
        <w:tblStyle w:val="TableGrid"/>
        <w:tblW w:w="9342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2"/>
        <w:gridCol w:w="720"/>
        <w:gridCol w:w="1260"/>
        <w:gridCol w:w="270"/>
        <w:gridCol w:w="1170"/>
        <w:gridCol w:w="270"/>
        <w:gridCol w:w="1260"/>
        <w:gridCol w:w="270"/>
        <w:gridCol w:w="1170"/>
      </w:tblGrid>
      <w:tr w:rsidR="004E57A8" w:rsidRPr="001076F8" w14:paraId="4E283EB8" w14:textId="77777777" w:rsidTr="1EC29960">
        <w:trPr>
          <w:trHeight w:val="20"/>
        </w:trPr>
        <w:tc>
          <w:tcPr>
            <w:tcW w:w="2952" w:type="dxa"/>
            <w:vAlign w:val="bottom"/>
          </w:tcPr>
          <w:p w14:paraId="2DDEBE48" w14:textId="77777777" w:rsidR="004E57A8" w:rsidRPr="001076F8" w:rsidRDefault="004E57A8" w:rsidP="002A29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20" w:type="dxa"/>
          </w:tcPr>
          <w:p w14:paraId="5536A2A7" w14:textId="77777777" w:rsidR="004E57A8" w:rsidRPr="001076F8" w:rsidRDefault="004E57A8" w:rsidP="002A29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0" w:type="dxa"/>
            <w:gridSpan w:val="3"/>
            <w:vAlign w:val="bottom"/>
          </w:tcPr>
          <w:p w14:paraId="2C0AB9FC" w14:textId="77777777" w:rsidR="004E57A8" w:rsidRPr="001076F8" w:rsidRDefault="004E57A8" w:rsidP="002A29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328DBFCE" w14:textId="77777777" w:rsidR="004E57A8" w:rsidRPr="001076F8" w:rsidRDefault="004E57A8" w:rsidP="002A29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0" w:type="dxa"/>
            <w:gridSpan w:val="3"/>
          </w:tcPr>
          <w:p w14:paraId="030411B7" w14:textId="77777777" w:rsidR="004E57A8" w:rsidRPr="001076F8" w:rsidRDefault="004E57A8" w:rsidP="002A29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E04379" w:rsidRPr="001076F8" w14:paraId="60B3EF4D" w14:textId="77777777" w:rsidTr="1EC29960">
        <w:trPr>
          <w:trHeight w:val="20"/>
        </w:trPr>
        <w:tc>
          <w:tcPr>
            <w:tcW w:w="2952" w:type="dxa"/>
            <w:vAlign w:val="bottom"/>
          </w:tcPr>
          <w:p w14:paraId="4C142E31" w14:textId="77777777" w:rsidR="00E04379" w:rsidRPr="001076F8" w:rsidRDefault="00E04379" w:rsidP="00E04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20" w:type="dxa"/>
          </w:tcPr>
          <w:p w14:paraId="3D3CF32E" w14:textId="77777777" w:rsidR="00E04379" w:rsidRPr="001076F8" w:rsidRDefault="00E04379" w:rsidP="00E04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6649FC55" w14:textId="615A131E" w:rsidR="00E04379" w:rsidRPr="001076F8" w:rsidRDefault="358AEB74" w:rsidP="00E04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 xml:space="preserve">30 </w:t>
            </w:r>
            <w:r w:rsidR="00996981" w:rsidRPr="001076F8">
              <w:rPr>
                <w:rFonts w:asciiTheme="majorBidi" w:hAnsiTheme="majorBidi" w:cstheme="majorBidi" w:hint="cs"/>
                <w:cs/>
                <w:lang w:val="en-US"/>
              </w:rPr>
              <w:t>กันยายน</w:t>
            </w:r>
          </w:p>
        </w:tc>
        <w:tc>
          <w:tcPr>
            <w:tcW w:w="270" w:type="dxa"/>
            <w:vAlign w:val="bottom"/>
          </w:tcPr>
          <w:p w14:paraId="3F6233CD" w14:textId="77777777" w:rsidR="00E04379" w:rsidRPr="001076F8" w:rsidRDefault="00E04379" w:rsidP="00E04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356A2108" w14:textId="43AA8496" w:rsidR="00E04379" w:rsidRPr="001076F8" w:rsidRDefault="00E04379" w:rsidP="00E04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 xml:space="preserve">31 </w:t>
            </w:r>
            <w:r w:rsidRPr="001076F8">
              <w:rPr>
                <w:rFonts w:asciiTheme="majorBidi" w:hAnsiTheme="majorBidi" w:cstheme="majorBidi"/>
                <w:cs/>
              </w:rPr>
              <w:t>ธันวาคม</w:t>
            </w:r>
          </w:p>
        </w:tc>
        <w:tc>
          <w:tcPr>
            <w:tcW w:w="270" w:type="dxa"/>
          </w:tcPr>
          <w:p w14:paraId="4381F66A" w14:textId="77777777" w:rsidR="00E04379" w:rsidRPr="001076F8" w:rsidRDefault="00E04379" w:rsidP="00E04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6BD7176C" w14:textId="2187F8DA" w:rsidR="00E04379" w:rsidRPr="001076F8" w:rsidRDefault="00996981" w:rsidP="1C427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 xml:space="preserve">30 </w:t>
            </w:r>
            <w:r w:rsidRPr="001076F8">
              <w:rPr>
                <w:rFonts w:asciiTheme="majorBidi" w:hAnsiTheme="majorBidi" w:cstheme="majorBidi" w:hint="cs"/>
                <w:cs/>
                <w:lang w:val="en-US"/>
              </w:rPr>
              <w:t>กันยายน</w:t>
            </w:r>
          </w:p>
        </w:tc>
        <w:tc>
          <w:tcPr>
            <w:tcW w:w="270" w:type="dxa"/>
            <w:vAlign w:val="bottom"/>
          </w:tcPr>
          <w:p w14:paraId="35AA7F0C" w14:textId="77777777" w:rsidR="00E04379" w:rsidRPr="001076F8" w:rsidRDefault="00E04379" w:rsidP="00E04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68D8D017" w14:textId="19D5378D" w:rsidR="00E04379" w:rsidRPr="001076F8" w:rsidRDefault="00E04379" w:rsidP="00E04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31 </w:t>
            </w:r>
            <w:r w:rsidRPr="001076F8">
              <w:rPr>
                <w:rFonts w:asciiTheme="majorBidi" w:hAnsiTheme="majorBidi" w:cstheme="majorBidi"/>
                <w:cs/>
              </w:rPr>
              <w:t>ธันวาคม</w:t>
            </w:r>
          </w:p>
        </w:tc>
      </w:tr>
      <w:tr w:rsidR="00E04379" w:rsidRPr="001076F8" w14:paraId="361A48F0" w14:textId="77777777" w:rsidTr="1EC29960">
        <w:trPr>
          <w:trHeight w:val="20"/>
        </w:trPr>
        <w:tc>
          <w:tcPr>
            <w:tcW w:w="2952" w:type="dxa"/>
            <w:vAlign w:val="bottom"/>
          </w:tcPr>
          <w:p w14:paraId="78FAFD3F" w14:textId="77777777" w:rsidR="00E04379" w:rsidRPr="001076F8" w:rsidRDefault="00E04379" w:rsidP="00E04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20" w:type="dxa"/>
          </w:tcPr>
          <w:p w14:paraId="4FD25A03" w14:textId="77777777" w:rsidR="00E04379" w:rsidRPr="001076F8" w:rsidRDefault="00E04379" w:rsidP="00E04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53D4164E" w14:textId="29A2F5EE" w:rsidR="00E04379" w:rsidRPr="001076F8" w:rsidRDefault="00E04379" w:rsidP="00E04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8F7939" w:rsidRPr="001076F8">
              <w:rPr>
                <w:rFonts w:asciiTheme="majorBidi" w:hAnsiTheme="majorBidi" w:cstheme="majorBidi"/>
                <w:lang w:val="en-US"/>
              </w:rPr>
              <w:t>7</w:t>
            </w:r>
          </w:p>
        </w:tc>
        <w:tc>
          <w:tcPr>
            <w:tcW w:w="270" w:type="dxa"/>
            <w:vAlign w:val="bottom"/>
          </w:tcPr>
          <w:p w14:paraId="0A6899C9" w14:textId="77777777" w:rsidR="00E04379" w:rsidRPr="001076F8" w:rsidRDefault="00E04379" w:rsidP="00E04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69E079A0" w14:textId="7A182D29" w:rsidR="00E04379" w:rsidRPr="001076F8" w:rsidRDefault="00E04379" w:rsidP="00E04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8F7939" w:rsidRPr="001076F8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270" w:type="dxa"/>
          </w:tcPr>
          <w:p w14:paraId="63A6E583" w14:textId="77777777" w:rsidR="00E04379" w:rsidRPr="001076F8" w:rsidRDefault="00E04379" w:rsidP="00E04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14BFAC22" w14:textId="0E647D1D" w:rsidR="00E04379" w:rsidRPr="001076F8" w:rsidRDefault="00E04379" w:rsidP="00E04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8F7939" w:rsidRPr="001076F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70" w:type="dxa"/>
            <w:vAlign w:val="bottom"/>
          </w:tcPr>
          <w:p w14:paraId="183B4A27" w14:textId="77777777" w:rsidR="00E04379" w:rsidRPr="001076F8" w:rsidRDefault="00E04379" w:rsidP="00E04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35987DAE" w14:textId="3804E7F6" w:rsidR="00E04379" w:rsidRPr="001076F8" w:rsidRDefault="00E04379" w:rsidP="00E04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8F7939" w:rsidRPr="001076F8">
              <w:rPr>
                <w:rFonts w:asciiTheme="majorBidi" w:hAnsiTheme="majorBidi" w:cstheme="majorBidi"/>
              </w:rPr>
              <w:t>6</w:t>
            </w:r>
          </w:p>
        </w:tc>
      </w:tr>
      <w:tr w:rsidR="00E04379" w:rsidRPr="001076F8" w14:paraId="3F773E5F" w14:textId="77777777" w:rsidTr="1EC29960">
        <w:trPr>
          <w:trHeight w:val="20"/>
        </w:trPr>
        <w:tc>
          <w:tcPr>
            <w:tcW w:w="2952" w:type="dxa"/>
            <w:vAlign w:val="bottom"/>
          </w:tcPr>
          <w:p w14:paraId="296CF907" w14:textId="77777777" w:rsidR="00E04379" w:rsidRPr="001076F8" w:rsidRDefault="00E04379" w:rsidP="00E04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</w:p>
        </w:tc>
        <w:tc>
          <w:tcPr>
            <w:tcW w:w="6390" w:type="dxa"/>
            <w:gridSpan w:val="8"/>
          </w:tcPr>
          <w:p w14:paraId="549A5337" w14:textId="77777777" w:rsidR="00E04379" w:rsidRPr="001076F8" w:rsidRDefault="00E04379" w:rsidP="009675BE">
            <w:pPr>
              <w:spacing w:line="240" w:lineRule="auto"/>
              <w:ind w:left="521" w:right="-101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  <w:lang w:val="th-TH"/>
              </w:rPr>
              <w:t>(พันบาท)</w:t>
            </w:r>
          </w:p>
        </w:tc>
      </w:tr>
      <w:tr w:rsidR="001076F8" w:rsidRPr="001076F8" w14:paraId="531A4B5E" w14:textId="77777777" w:rsidTr="1EC29960">
        <w:trPr>
          <w:trHeight w:val="20"/>
        </w:trPr>
        <w:tc>
          <w:tcPr>
            <w:tcW w:w="2952" w:type="dxa"/>
          </w:tcPr>
          <w:p w14:paraId="5CA090BC" w14:textId="24179547" w:rsidR="001076F8" w:rsidRPr="001076F8" w:rsidRDefault="001076F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  <w:r w:rsidRPr="001076F8">
              <w:rPr>
                <w:rFonts w:asciiTheme="majorBidi" w:hAnsiTheme="majorBidi" w:cstheme="majorBidi"/>
                <w:cs/>
              </w:rPr>
              <w:t>เงินสด</w:t>
            </w:r>
          </w:p>
        </w:tc>
        <w:tc>
          <w:tcPr>
            <w:tcW w:w="720" w:type="dxa"/>
          </w:tcPr>
          <w:p w14:paraId="16DD6E6A" w14:textId="77777777" w:rsidR="001076F8" w:rsidRPr="001076F8" w:rsidRDefault="001076F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  <w:vAlign w:val="bottom"/>
          </w:tcPr>
          <w:p w14:paraId="070BBC17" w14:textId="58C77DD1" w:rsidR="001076F8" w:rsidRPr="00CF5BE6" w:rsidRDefault="001076F8" w:rsidP="001076F8">
            <w:pPr>
              <w:ind w:right="14"/>
              <w:jc w:val="right"/>
              <w:rPr>
                <w:rFonts w:asciiTheme="majorBidi" w:eastAsia="Times New Roman" w:hAnsiTheme="majorBidi" w:cstheme="majorBidi"/>
              </w:rPr>
            </w:pPr>
            <w:r w:rsidRPr="005652B6">
              <w:rPr>
                <w:rFonts w:asciiTheme="majorBidi" w:eastAsia="Times New Roman" w:hAnsiTheme="majorBidi" w:cstheme="majorBidi" w:hint="cs"/>
                <w:cs/>
              </w:rPr>
              <w:t>15</w:t>
            </w:r>
          </w:p>
        </w:tc>
        <w:tc>
          <w:tcPr>
            <w:tcW w:w="270" w:type="dxa"/>
          </w:tcPr>
          <w:p w14:paraId="5E7F0558" w14:textId="6E4CE37A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770B27D7" w14:textId="4ED4BF68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>15</w:t>
            </w:r>
          </w:p>
        </w:tc>
        <w:tc>
          <w:tcPr>
            <w:tcW w:w="270" w:type="dxa"/>
          </w:tcPr>
          <w:p w14:paraId="2FBD4EC4" w14:textId="171E5D25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1A48367F" w14:textId="551E5D0C" w:rsidR="001076F8" w:rsidRPr="00CF5BE6" w:rsidRDefault="001076F8" w:rsidP="00CD78EB">
            <w:pPr>
              <w:ind w:right="163"/>
              <w:jc w:val="right"/>
              <w:rPr>
                <w:rFonts w:asciiTheme="majorBidi" w:eastAsia="Times New Roman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270" w:type="dxa"/>
            <w:vAlign w:val="bottom"/>
          </w:tcPr>
          <w:p w14:paraId="64B2642F" w14:textId="38EC2BD5" w:rsidR="001076F8" w:rsidRPr="001076F8" w:rsidRDefault="001076F8" w:rsidP="001076F8">
            <w:pPr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7B959DDC" w14:textId="17CE6790" w:rsidR="001076F8" w:rsidRPr="001076F8" w:rsidRDefault="001076F8" w:rsidP="001076F8">
            <w:pPr>
              <w:ind w:right="-471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>-</w:t>
            </w:r>
          </w:p>
        </w:tc>
      </w:tr>
      <w:tr w:rsidR="001076F8" w:rsidRPr="001076F8" w14:paraId="31A2B82C" w14:textId="77777777" w:rsidTr="1EC29960">
        <w:trPr>
          <w:trHeight w:val="20"/>
        </w:trPr>
        <w:tc>
          <w:tcPr>
            <w:tcW w:w="2952" w:type="dxa"/>
          </w:tcPr>
          <w:p w14:paraId="32CA240D" w14:textId="77777777" w:rsidR="001076F8" w:rsidRPr="001076F8" w:rsidRDefault="001076F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เงินฝากธนาคารพาณิชย์ในประเทศ</w:t>
            </w:r>
          </w:p>
        </w:tc>
        <w:tc>
          <w:tcPr>
            <w:tcW w:w="720" w:type="dxa"/>
          </w:tcPr>
          <w:p w14:paraId="0FD5C478" w14:textId="77777777" w:rsidR="001076F8" w:rsidRPr="001076F8" w:rsidRDefault="001076F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lang w:val="th-TH"/>
              </w:rPr>
            </w:pPr>
          </w:p>
        </w:tc>
        <w:tc>
          <w:tcPr>
            <w:tcW w:w="1260" w:type="dxa"/>
            <w:vAlign w:val="bottom"/>
          </w:tcPr>
          <w:p w14:paraId="4D28E693" w14:textId="1CA3194A" w:rsidR="001076F8" w:rsidRPr="00CF5BE6" w:rsidRDefault="001076F8" w:rsidP="001076F8">
            <w:pPr>
              <w:ind w:right="14"/>
              <w:jc w:val="right"/>
              <w:rPr>
                <w:rFonts w:asciiTheme="majorBidi" w:eastAsia="Times New Roman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247</w:t>
            </w:r>
            <w:r w:rsidRPr="001076F8">
              <w:rPr>
                <w:rFonts w:asciiTheme="majorBidi" w:hAnsiTheme="majorBidi" w:cstheme="majorBidi"/>
              </w:rPr>
              <w:t>,512</w:t>
            </w:r>
          </w:p>
        </w:tc>
        <w:tc>
          <w:tcPr>
            <w:tcW w:w="270" w:type="dxa"/>
          </w:tcPr>
          <w:p w14:paraId="2CA9F424" w14:textId="2F52B83E" w:rsidR="001076F8" w:rsidRPr="001076F8" w:rsidRDefault="001076F8" w:rsidP="001076F8">
            <w:pPr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64B7AF6D" w14:textId="52BDE8C0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>388,567</w:t>
            </w:r>
          </w:p>
        </w:tc>
        <w:tc>
          <w:tcPr>
            <w:tcW w:w="270" w:type="dxa"/>
          </w:tcPr>
          <w:p w14:paraId="1618406D" w14:textId="39C448E9" w:rsidR="001076F8" w:rsidRPr="001076F8" w:rsidRDefault="001076F8" w:rsidP="001076F8">
            <w:pPr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 xml:space="preserve"> </w:t>
            </w:r>
          </w:p>
        </w:tc>
        <w:tc>
          <w:tcPr>
            <w:tcW w:w="1260" w:type="dxa"/>
          </w:tcPr>
          <w:p w14:paraId="24FD3969" w14:textId="3F5C9FC2" w:rsidR="001076F8" w:rsidRPr="00CF5BE6" w:rsidRDefault="001076F8" w:rsidP="001076F8">
            <w:pPr>
              <w:ind w:right="14"/>
              <w:jc w:val="right"/>
              <w:rPr>
                <w:rFonts w:asciiTheme="majorBidi" w:eastAsia="Times New Roman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16,684 </w:t>
            </w:r>
          </w:p>
        </w:tc>
        <w:tc>
          <w:tcPr>
            <w:tcW w:w="270" w:type="dxa"/>
            <w:vAlign w:val="bottom"/>
          </w:tcPr>
          <w:p w14:paraId="6250E591" w14:textId="77C4C3DD" w:rsidR="001076F8" w:rsidRPr="001076F8" w:rsidRDefault="001076F8" w:rsidP="001076F8">
            <w:pPr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41153D96" w14:textId="20E334BC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>18,799</w:t>
            </w:r>
          </w:p>
        </w:tc>
      </w:tr>
      <w:tr w:rsidR="001076F8" w:rsidRPr="001076F8" w14:paraId="3645912F" w14:textId="77777777" w:rsidTr="1EC29960">
        <w:trPr>
          <w:trHeight w:val="20"/>
        </w:trPr>
        <w:tc>
          <w:tcPr>
            <w:tcW w:w="2952" w:type="dxa"/>
          </w:tcPr>
          <w:p w14:paraId="4A80379E" w14:textId="77777777" w:rsidR="001076F8" w:rsidRPr="001076F8" w:rsidRDefault="001076F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7" w:hanging="247"/>
              <w:rPr>
                <w:rFonts w:asciiTheme="majorBidi" w:hAnsiTheme="majorBidi" w:cstheme="majorBidi"/>
                <w:i/>
                <w:iCs/>
                <w:cs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</w:rPr>
              <w:t>บวก</w:t>
            </w:r>
            <w:r w:rsidRPr="001076F8">
              <w:rPr>
                <w:rFonts w:asciiTheme="majorBidi" w:hAnsiTheme="majorBidi" w:cstheme="majorBidi"/>
                <w:cs/>
              </w:rPr>
              <w:t xml:space="preserve"> ดอกเบี้ยค้างรับ</w:t>
            </w:r>
          </w:p>
        </w:tc>
        <w:tc>
          <w:tcPr>
            <w:tcW w:w="720" w:type="dxa"/>
          </w:tcPr>
          <w:p w14:paraId="33E274C0" w14:textId="77777777" w:rsidR="001076F8" w:rsidRPr="001076F8" w:rsidRDefault="001076F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2A55C7B" w14:textId="58C215FC" w:rsidR="001076F8" w:rsidRPr="00CF5BE6" w:rsidRDefault="001076F8" w:rsidP="00CD78EB">
            <w:pPr>
              <w:ind w:right="221"/>
              <w:jc w:val="right"/>
              <w:rPr>
                <w:rFonts w:asciiTheme="majorBidi" w:eastAsia="Times New Roman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1E8F9260" w14:textId="36E4BA50" w:rsidR="001076F8" w:rsidRPr="001076F8" w:rsidRDefault="001076F8" w:rsidP="001076F8">
            <w:pPr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76348FEA" w14:textId="155CBCA7" w:rsidR="001076F8" w:rsidRPr="001076F8" w:rsidRDefault="001076F8" w:rsidP="001076F8">
            <w:pPr>
              <w:ind w:right="14"/>
              <w:jc w:val="right"/>
              <w:rPr>
                <w:rFonts w:asciiTheme="majorBidi" w:eastAsia="Times New Roman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>44</w:t>
            </w:r>
          </w:p>
        </w:tc>
        <w:tc>
          <w:tcPr>
            <w:tcW w:w="270" w:type="dxa"/>
          </w:tcPr>
          <w:p w14:paraId="304F5226" w14:textId="54AECBE0" w:rsidR="001076F8" w:rsidRPr="001076F8" w:rsidRDefault="001076F8" w:rsidP="001076F8">
            <w:pPr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 xml:space="preserve"> </w:t>
            </w:r>
          </w:p>
        </w:tc>
        <w:tc>
          <w:tcPr>
            <w:tcW w:w="1260" w:type="dxa"/>
          </w:tcPr>
          <w:p w14:paraId="09317529" w14:textId="754F1E65" w:rsidR="001076F8" w:rsidRPr="00CF5BE6" w:rsidRDefault="001076F8" w:rsidP="00CD78EB">
            <w:pPr>
              <w:ind w:right="163"/>
              <w:jc w:val="right"/>
              <w:rPr>
                <w:rFonts w:asciiTheme="majorBidi" w:eastAsia="Times New Roman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270" w:type="dxa"/>
            <w:vAlign w:val="bottom"/>
          </w:tcPr>
          <w:p w14:paraId="66CAFD28" w14:textId="037C08C3" w:rsidR="001076F8" w:rsidRPr="001076F8" w:rsidRDefault="001076F8" w:rsidP="001076F8">
            <w:pPr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257EAAF4" w14:textId="31678A62" w:rsidR="001076F8" w:rsidRPr="001076F8" w:rsidRDefault="001076F8" w:rsidP="001076F8">
            <w:pPr>
              <w:ind w:right="-471"/>
              <w:jc w:val="center"/>
              <w:rPr>
                <w:rFonts w:asciiTheme="majorBidi" w:eastAsia="Times New Roman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>-</w:t>
            </w:r>
          </w:p>
        </w:tc>
      </w:tr>
      <w:tr w:rsidR="001076F8" w:rsidRPr="001076F8" w14:paraId="4A0F128A" w14:textId="77777777" w:rsidTr="1EC29960">
        <w:trPr>
          <w:trHeight w:val="20"/>
        </w:trPr>
        <w:tc>
          <w:tcPr>
            <w:tcW w:w="2952" w:type="dxa"/>
          </w:tcPr>
          <w:p w14:paraId="25DF75E4" w14:textId="77777777" w:rsidR="001076F8" w:rsidRPr="001076F8" w:rsidRDefault="001076F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7" w:hanging="247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</w:rPr>
              <w:t>หัก</w:t>
            </w:r>
            <w:r w:rsidRPr="001076F8">
              <w:rPr>
                <w:rFonts w:asciiTheme="majorBidi" w:hAnsiTheme="majorBidi" w:cstheme="majorBidi"/>
                <w:cs/>
              </w:rPr>
              <w:t xml:space="preserve"> ค่าเผื่อผลขาดทุนด้านเครดิตที่</w:t>
            </w:r>
            <w:r w:rsidRPr="001076F8">
              <w:rPr>
                <w:rFonts w:asciiTheme="majorBidi" w:hAnsiTheme="majorBidi" w:cstheme="majorBidi"/>
              </w:rPr>
              <w:br/>
            </w:r>
            <w:r w:rsidRPr="001076F8">
              <w:rPr>
                <w:rFonts w:asciiTheme="majorBidi" w:hAnsiTheme="majorBidi" w:cstheme="majorBidi"/>
                <w:cs/>
              </w:rPr>
              <w:t>คาดว่าจะเกิดขึ้น</w:t>
            </w:r>
          </w:p>
        </w:tc>
        <w:tc>
          <w:tcPr>
            <w:tcW w:w="720" w:type="dxa"/>
          </w:tcPr>
          <w:p w14:paraId="08BA800D" w14:textId="77777777" w:rsidR="001076F8" w:rsidRPr="001076F8" w:rsidRDefault="001076F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4E2C1A5" w14:textId="60809869" w:rsidR="001076F8" w:rsidRPr="00CF5BE6" w:rsidRDefault="001076F8" w:rsidP="00CF5BE6">
            <w:pPr>
              <w:tabs>
                <w:tab w:val="clear" w:pos="680"/>
                <w:tab w:val="left" w:pos="696"/>
              </w:tabs>
              <w:ind w:right="14"/>
              <w:jc w:val="right"/>
              <w:rPr>
                <w:rFonts w:asciiTheme="majorBidi" w:eastAsia="Times New Roman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(538)</w:t>
            </w:r>
          </w:p>
        </w:tc>
        <w:tc>
          <w:tcPr>
            <w:tcW w:w="270" w:type="dxa"/>
            <w:vAlign w:val="bottom"/>
          </w:tcPr>
          <w:p w14:paraId="32948D38" w14:textId="483BE054" w:rsidR="001076F8" w:rsidRPr="001076F8" w:rsidRDefault="001076F8" w:rsidP="001076F8">
            <w:pPr>
              <w:tabs>
                <w:tab w:val="clear" w:pos="680"/>
                <w:tab w:val="decimal" w:pos="705"/>
              </w:tabs>
              <w:ind w:right="-121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07581A02" w14:textId="6481558F" w:rsidR="001076F8" w:rsidRPr="001076F8" w:rsidRDefault="001076F8" w:rsidP="001076F8">
            <w:pPr>
              <w:tabs>
                <w:tab w:val="clear" w:pos="680"/>
                <w:tab w:val="decimal" w:pos="705"/>
              </w:tabs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>(681)</w:t>
            </w:r>
          </w:p>
        </w:tc>
        <w:tc>
          <w:tcPr>
            <w:tcW w:w="270" w:type="dxa"/>
          </w:tcPr>
          <w:p w14:paraId="2E62E897" w14:textId="01C00362" w:rsidR="001076F8" w:rsidRPr="001076F8" w:rsidRDefault="001076F8" w:rsidP="001076F8">
            <w:pPr>
              <w:ind w:right="-435" w:hanging="375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627B7AF1" w14:textId="774E0645" w:rsidR="001076F8" w:rsidRPr="00CF5BE6" w:rsidRDefault="001076F8" w:rsidP="00CF5BE6">
            <w:pPr>
              <w:ind w:right="14"/>
              <w:jc w:val="right"/>
              <w:rPr>
                <w:rFonts w:asciiTheme="majorBidi" w:eastAsia="Times New Roman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(52)</w:t>
            </w:r>
          </w:p>
        </w:tc>
        <w:tc>
          <w:tcPr>
            <w:tcW w:w="270" w:type="dxa"/>
          </w:tcPr>
          <w:p w14:paraId="1ECA2FEB" w14:textId="2B514052" w:rsidR="001076F8" w:rsidRPr="001076F8" w:rsidRDefault="001076F8" w:rsidP="001076F8">
            <w:pPr>
              <w:ind w:right="-83" w:hanging="375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65B96906" w14:textId="4E7D9E41" w:rsidR="001076F8" w:rsidRPr="001076F8" w:rsidRDefault="001076F8" w:rsidP="001076F8">
            <w:pPr>
              <w:ind w:hanging="375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>(59)</w:t>
            </w:r>
          </w:p>
        </w:tc>
      </w:tr>
      <w:tr w:rsidR="001076F8" w:rsidRPr="001076F8" w14:paraId="1589AD79" w14:textId="77777777" w:rsidTr="1EC29960">
        <w:trPr>
          <w:trHeight w:val="337"/>
        </w:trPr>
        <w:tc>
          <w:tcPr>
            <w:tcW w:w="2952" w:type="dxa"/>
            <w:vAlign w:val="bottom"/>
          </w:tcPr>
          <w:p w14:paraId="3F472215" w14:textId="77777777" w:rsidR="001076F8" w:rsidRPr="001076F8" w:rsidRDefault="001076F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720" w:type="dxa"/>
          </w:tcPr>
          <w:p w14:paraId="26F35353" w14:textId="77777777" w:rsidR="001076F8" w:rsidRPr="001076F8" w:rsidRDefault="001076F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lang w:val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825645" w14:textId="0B5F8736" w:rsidR="001076F8" w:rsidRPr="00CF5BE6" w:rsidRDefault="001076F8" w:rsidP="00CF5BE6">
            <w:pPr>
              <w:ind w:right="14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>246,989</w:t>
            </w:r>
          </w:p>
        </w:tc>
        <w:tc>
          <w:tcPr>
            <w:tcW w:w="270" w:type="dxa"/>
          </w:tcPr>
          <w:p w14:paraId="076C9BFD" w14:textId="69C0F5E1" w:rsidR="001076F8" w:rsidRPr="00CF5BE6" w:rsidRDefault="001076F8" w:rsidP="001076F8">
            <w:pPr>
              <w:ind w:left="159" w:right="-43" w:hanging="159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eastAsia="Times New Roman" w:hAnsiTheme="majorBidi" w:cstheme="majorBidi"/>
                <w:b/>
                <w:bCs/>
                <w:lang w:val="th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5E9513" w14:textId="6ADD36AF" w:rsidR="001076F8" w:rsidRPr="00CF5BE6" w:rsidRDefault="001076F8" w:rsidP="001076F8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eastAsia="Times New Roman" w:hAnsiTheme="majorBidi" w:cstheme="majorBidi"/>
                <w:b/>
                <w:bCs/>
              </w:rPr>
              <w:t>387,945</w:t>
            </w:r>
          </w:p>
        </w:tc>
        <w:tc>
          <w:tcPr>
            <w:tcW w:w="270" w:type="dxa"/>
          </w:tcPr>
          <w:p w14:paraId="5A5468D3" w14:textId="59684E56" w:rsidR="001076F8" w:rsidRPr="00CF5BE6" w:rsidRDefault="001076F8" w:rsidP="001076F8">
            <w:pPr>
              <w:ind w:left="159" w:right="-43" w:hanging="159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003B6A" w14:textId="07536F65" w:rsidR="001076F8" w:rsidRPr="00CF5BE6" w:rsidRDefault="001076F8" w:rsidP="00CF5BE6">
            <w:pPr>
              <w:ind w:right="14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16,632 </w:t>
            </w:r>
          </w:p>
        </w:tc>
        <w:tc>
          <w:tcPr>
            <w:tcW w:w="270" w:type="dxa"/>
          </w:tcPr>
          <w:p w14:paraId="2C20817C" w14:textId="041930BD" w:rsidR="001076F8" w:rsidRPr="00CF5BE6" w:rsidRDefault="001076F8" w:rsidP="001076F8">
            <w:pPr>
              <w:ind w:left="159" w:right="-13" w:hanging="159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BF326F" w14:textId="36FCF88F" w:rsidR="001076F8" w:rsidRPr="00CF5BE6" w:rsidRDefault="001076F8" w:rsidP="001076F8">
            <w:pPr>
              <w:ind w:left="159" w:right="-13" w:hanging="159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eastAsia="Times New Roman" w:hAnsiTheme="majorBidi" w:cstheme="majorBidi"/>
                <w:b/>
                <w:bCs/>
              </w:rPr>
              <w:t>18,740</w:t>
            </w:r>
          </w:p>
        </w:tc>
      </w:tr>
    </w:tbl>
    <w:p w14:paraId="2E40250E" w14:textId="77777777" w:rsidR="00694F23" w:rsidRPr="001076F8" w:rsidRDefault="00694F23" w:rsidP="006675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cs/>
        </w:rPr>
      </w:pPr>
    </w:p>
    <w:p w14:paraId="1BE8B19B" w14:textId="25FA6C64" w:rsidR="00694F23" w:rsidRPr="001076F8" w:rsidRDefault="00B409AB" w:rsidP="00587440">
      <w:pPr>
        <w:pStyle w:val="ListParagraph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630"/>
        </w:tabs>
        <w:spacing w:line="240" w:lineRule="auto"/>
        <w:ind w:left="1080" w:hanging="1080"/>
        <w:rPr>
          <w:rFonts w:asciiTheme="majorBidi" w:hAnsiTheme="majorBidi" w:cstheme="majorBidi"/>
          <w:b/>
          <w:bCs/>
          <w:szCs w:val="30"/>
        </w:rPr>
      </w:pPr>
      <w:r w:rsidRPr="001076F8">
        <w:rPr>
          <w:rFonts w:asciiTheme="majorBidi" w:hAnsiTheme="majorBidi" w:cstheme="majorBidi"/>
          <w:b/>
          <w:bCs/>
          <w:szCs w:val="30"/>
          <w:cs/>
        </w:rPr>
        <w:t>รายการระหว่างธนาคารและตลาดเงินสุทธิ</w:t>
      </w:r>
    </w:p>
    <w:p w14:paraId="134AD84A" w14:textId="3113963D" w:rsidR="00A72E2E" w:rsidRPr="001076F8" w:rsidRDefault="00A72E2E" w:rsidP="009675B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rPr>
          <w:rFonts w:asciiTheme="majorBidi" w:hAnsiTheme="majorBidi" w:cstheme="majorBidi"/>
          <w:b/>
          <w:bCs/>
          <w:szCs w:val="30"/>
        </w:rPr>
      </w:pPr>
    </w:p>
    <w:tbl>
      <w:tblPr>
        <w:tblStyle w:val="TableGrid"/>
        <w:tblW w:w="9342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2"/>
        <w:gridCol w:w="720"/>
        <w:gridCol w:w="1260"/>
        <w:gridCol w:w="270"/>
        <w:gridCol w:w="1170"/>
        <w:gridCol w:w="270"/>
        <w:gridCol w:w="1260"/>
        <w:gridCol w:w="270"/>
        <w:gridCol w:w="1170"/>
      </w:tblGrid>
      <w:tr w:rsidR="00B409AB" w:rsidRPr="001076F8" w14:paraId="66E78BA3" w14:textId="77777777" w:rsidTr="1EC29960">
        <w:trPr>
          <w:trHeight w:val="20"/>
        </w:trPr>
        <w:tc>
          <w:tcPr>
            <w:tcW w:w="2952" w:type="dxa"/>
            <w:vAlign w:val="bottom"/>
          </w:tcPr>
          <w:p w14:paraId="3F0E5327" w14:textId="77777777" w:rsidR="00B409AB" w:rsidRPr="001076F8" w:rsidRDefault="00B409AB" w:rsidP="00624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20" w:type="dxa"/>
          </w:tcPr>
          <w:p w14:paraId="2398CA40" w14:textId="77777777" w:rsidR="00B409AB" w:rsidRPr="001076F8" w:rsidRDefault="00B409AB" w:rsidP="00624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0" w:type="dxa"/>
            <w:gridSpan w:val="3"/>
            <w:vAlign w:val="bottom"/>
          </w:tcPr>
          <w:p w14:paraId="3793ACE0" w14:textId="77777777" w:rsidR="00B409AB" w:rsidRPr="001076F8" w:rsidRDefault="00B409AB" w:rsidP="00624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375BECFC" w14:textId="77777777" w:rsidR="00B409AB" w:rsidRPr="001076F8" w:rsidRDefault="00B409AB" w:rsidP="00624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0" w:type="dxa"/>
            <w:gridSpan w:val="3"/>
          </w:tcPr>
          <w:p w14:paraId="5C9F50B1" w14:textId="77777777" w:rsidR="00B409AB" w:rsidRPr="001076F8" w:rsidRDefault="00B409AB" w:rsidP="00624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409AB" w:rsidRPr="001076F8" w14:paraId="38B55602" w14:textId="77777777" w:rsidTr="1EC29960">
        <w:trPr>
          <w:trHeight w:val="20"/>
        </w:trPr>
        <w:tc>
          <w:tcPr>
            <w:tcW w:w="2952" w:type="dxa"/>
            <w:vAlign w:val="bottom"/>
          </w:tcPr>
          <w:p w14:paraId="5BE4D749" w14:textId="77777777" w:rsidR="00B409AB" w:rsidRPr="001076F8" w:rsidRDefault="00B409AB" w:rsidP="00624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20" w:type="dxa"/>
          </w:tcPr>
          <w:p w14:paraId="7523FB03" w14:textId="77777777" w:rsidR="00B409AB" w:rsidRPr="001076F8" w:rsidRDefault="00B409AB" w:rsidP="00624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006186B9" w14:textId="3F851063" w:rsidR="00B409AB" w:rsidRPr="001076F8" w:rsidRDefault="00996981" w:rsidP="00624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 xml:space="preserve">30 </w:t>
            </w:r>
            <w:r w:rsidRPr="001076F8">
              <w:rPr>
                <w:rFonts w:asciiTheme="majorBidi" w:hAnsiTheme="majorBidi" w:cstheme="majorBidi" w:hint="cs"/>
                <w:cs/>
                <w:lang w:val="en-US"/>
              </w:rPr>
              <w:t>กันยายน</w:t>
            </w:r>
          </w:p>
        </w:tc>
        <w:tc>
          <w:tcPr>
            <w:tcW w:w="270" w:type="dxa"/>
            <w:vAlign w:val="bottom"/>
          </w:tcPr>
          <w:p w14:paraId="387A1896" w14:textId="77777777" w:rsidR="00B409AB" w:rsidRPr="001076F8" w:rsidRDefault="00B409AB" w:rsidP="00624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3F0E00DE" w14:textId="77777777" w:rsidR="00B409AB" w:rsidRPr="001076F8" w:rsidRDefault="00B409AB" w:rsidP="00624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 xml:space="preserve">31 </w:t>
            </w:r>
            <w:r w:rsidRPr="001076F8">
              <w:rPr>
                <w:rFonts w:asciiTheme="majorBidi" w:hAnsiTheme="majorBidi" w:cstheme="majorBidi"/>
                <w:cs/>
              </w:rPr>
              <w:t>ธันวาคม</w:t>
            </w:r>
          </w:p>
        </w:tc>
        <w:tc>
          <w:tcPr>
            <w:tcW w:w="270" w:type="dxa"/>
          </w:tcPr>
          <w:p w14:paraId="17442CBA" w14:textId="77777777" w:rsidR="00B409AB" w:rsidRPr="001076F8" w:rsidRDefault="00B409AB" w:rsidP="00624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2D749A83" w14:textId="1B31D269" w:rsidR="00B409AB" w:rsidRPr="001076F8" w:rsidRDefault="00996981" w:rsidP="1C427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 xml:space="preserve">30 </w:t>
            </w:r>
            <w:r w:rsidRPr="001076F8">
              <w:rPr>
                <w:rFonts w:asciiTheme="majorBidi" w:hAnsiTheme="majorBidi" w:cstheme="majorBidi" w:hint="cs"/>
                <w:cs/>
                <w:lang w:val="en-US"/>
              </w:rPr>
              <w:t>กันยายน</w:t>
            </w:r>
          </w:p>
        </w:tc>
        <w:tc>
          <w:tcPr>
            <w:tcW w:w="270" w:type="dxa"/>
            <w:vAlign w:val="bottom"/>
          </w:tcPr>
          <w:p w14:paraId="6D585D3E" w14:textId="77777777" w:rsidR="00B409AB" w:rsidRPr="001076F8" w:rsidRDefault="00B409AB" w:rsidP="00624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1FE0291" w14:textId="77777777" w:rsidR="00B409AB" w:rsidRPr="001076F8" w:rsidRDefault="00B409AB" w:rsidP="00624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31 </w:t>
            </w:r>
            <w:r w:rsidRPr="001076F8">
              <w:rPr>
                <w:rFonts w:asciiTheme="majorBidi" w:hAnsiTheme="majorBidi" w:cstheme="majorBidi"/>
                <w:cs/>
              </w:rPr>
              <w:t>ธันวาคม</w:t>
            </w:r>
          </w:p>
        </w:tc>
      </w:tr>
      <w:tr w:rsidR="00B409AB" w:rsidRPr="001076F8" w14:paraId="21E71C39" w14:textId="77777777" w:rsidTr="1EC29960">
        <w:trPr>
          <w:trHeight w:val="20"/>
        </w:trPr>
        <w:tc>
          <w:tcPr>
            <w:tcW w:w="2952" w:type="dxa"/>
            <w:vAlign w:val="bottom"/>
          </w:tcPr>
          <w:p w14:paraId="1FB162C5" w14:textId="77777777" w:rsidR="00B409AB" w:rsidRPr="001076F8" w:rsidRDefault="00B409AB" w:rsidP="00624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20" w:type="dxa"/>
          </w:tcPr>
          <w:p w14:paraId="7326E373" w14:textId="77777777" w:rsidR="00B409AB" w:rsidRPr="001076F8" w:rsidRDefault="00B409AB" w:rsidP="00624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35F0A259" w14:textId="77777777" w:rsidR="00B409AB" w:rsidRPr="001076F8" w:rsidRDefault="00B409AB" w:rsidP="00624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Pr="001076F8">
              <w:rPr>
                <w:rFonts w:asciiTheme="majorBidi" w:hAnsiTheme="majorBidi" w:cstheme="majorBidi"/>
                <w:lang w:val="en-US"/>
              </w:rPr>
              <w:t>7</w:t>
            </w:r>
          </w:p>
        </w:tc>
        <w:tc>
          <w:tcPr>
            <w:tcW w:w="270" w:type="dxa"/>
            <w:vAlign w:val="bottom"/>
          </w:tcPr>
          <w:p w14:paraId="6B90F5A3" w14:textId="77777777" w:rsidR="00B409AB" w:rsidRPr="001076F8" w:rsidRDefault="00B409AB" w:rsidP="00624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332C6F18" w14:textId="77777777" w:rsidR="00B409AB" w:rsidRPr="001076F8" w:rsidRDefault="00B409AB" w:rsidP="00624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270" w:type="dxa"/>
          </w:tcPr>
          <w:p w14:paraId="4AAEAF61" w14:textId="77777777" w:rsidR="00B409AB" w:rsidRPr="001076F8" w:rsidRDefault="00B409AB" w:rsidP="00624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2A8AF6E7" w14:textId="77777777" w:rsidR="00B409AB" w:rsidRPr="001076F8" w:rsidRDefault="00B409AB" w:rsidP="00624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70" w:type="dxa"/>
            <w:vAlign w:val="bottom"/>
          </w:tcPr>
          <w:p w14:paraId="302ECD84" w14:textId="77777777" w:rsidR="00B409AB" w:rsidRPr="001076F8" w:rsidRDefault="00B409AB" w:rsidP="00624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0E8F1361" w14:textId="77777777" w:rsidR="00B409AB" w:rsidRPr="001076F8" w:rsidRDefault="00B409AB" w:rsidP="00624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2566</w:t>
            </w:r>
          </w:p>
        </w:tc>
      </w:tr>
      <w:tr w:rsidR="00B409AB" w:rsidRPr="001076F8" w14:paraId="4D9D91E6" w14:textId="77777777" w:rsidTr="1EC29960">
        <w:trPr>
          <w:trHeight w:val="20"/>
        </w:trPr>
        <w:tc>
          <w:tcPr>
            <w:tcW w:w="2952" w:type="dxa"/>
            <w:vAlign w:val="bottom"/>
          </w:tcPr>
          <w:p w14:paraId="3A328216" w14:textId="77777777" w:rsidR="00B409AB" w:rsidRPr="001076F8" w:rsidRDefault="00B409AB" w:rsidP="006241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</w:p>
        </w:tc>
        <w:tc>
          <w:tcPr>
            <w:tcW w:w="6390" w:type="dxa"/>
            <w:gridSpan w:val="8"/>
          </w:tcPr>
          <w:p w14:paraId="3EB5557E" w14:textId="77777777" w:rsidR="00B409AB" w:rsidRPr="001076F8" w:rsidRDefault="00B409AB" w:rsidP="006241D0">
            <w:pPr>
              <w:spacing w:line="240" w:lineRule="auto"/>
              <w:ind w:left="-110" w:right="-101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  <w:lang w:val="th-TH"/>
              </w:rPr>
              <w:t>(พันบาท)</w:t>
            </w:r>
          </w:p>
        </w:tc>
      </w:tr>
      <w:tr w:rsidR="001076F8" w:rsidRPr="001076F8" w14:paraId="57AD8BFB" w14:textId="77777777" w:rsidTr="1EC29960">
        <w:trPr>
          <w:trHeight w:val="20"/>
        </w:trPr>
        <w:tc>
          <w:tcPr>
            <w:tcW w:w="2952" w:type="dxa"/>
          </w:tcPr>
          <w:p w14:paraId="75266E00" w14:textId="77777777" w:rsidR="001076F8" w:rsidRPr="001076F8" w:rsidRDefault="001076F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เงินฝากธนาคารพาณิชย์ในประเทศ</w:t>
            </w:r>
          </w:p>
        </w:tc>
        <w:tc>
          <w:tcPr>
            <w:tcW w:w="720" w:type="dxa"/>
          </w:tcPr>
          <w:p w14:paraId="5E56DD06" w14:textId="77777777" w:rsidR="001076F8" w:rsidRPr="001076F8" w:rsidRDefault="001076F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lang w:val="th-TH"/>
              </w:rPr>
            </w:pPr>
          </w:p>
        </w:tc>
        <w:tc>
          <w:tcPr>
            <w:tcW w:w="1260" w:type="dxa"/>
            <w:vAlign w:val="bottom"/>
          </w:tcPr>
          <w:p w14:paraId="5ADA3BA1" w14:textId="4C8EF736" w:rsidR="001076F8" w:rsidRPr="001076F8" w:rsidRDefault="001076F8" w:rsidP="001076F8">
            <w:pPr>
              <w:ind w:right="14"/>
              <w:jc w:val="right"/>
              <w:rPr>
                <w:rFonts w:asciiTheme="majorBidi" w:eastAsia="Times New Roman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247,512 </w:t>
            </w:r>
          </w:p>
        </w:tc>
        <w:tc>
          <w:tcPr>
            <w:tcW w:w="270" w:type="dxa"/>
          </w:tcPr>
          <w:p w14:paraId="7FBC752A" w14:textId="3CF9572A" w:rsidR="001076F8" w:rsidRPr="001076F8" w:rsidRDefault="001076F8" w:rsidP="001076F8">
            <w:pPr>
              <w:ind w:right="14"/>
              <w:jc w:val="right"/>
              <w:rPr>
                <w:rFonts w:asciiTheme="majorBidi" w:eastAsia="Times New Roman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2BFE7C1F" w14:textId="0DF4DD9F" w:rsidR="001076F8" w:rsidRPr="001076F8" w:rsidRDefault="001076F8" w:rsidP="001076F8">
            <w:pPr>
              <w:ind w:right="14"/>
              <w:jc w:val="right"/>
              <w:rPr>
                <w:rFonts w:asciiTheme="majorBidi" w:eastAsia="Times New Roman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>388,567</w:t>
            </w:r>
          </w:p>
        </w:tc>
        <w:tc>
          <w:tcPr>
            <w:tcW w:w="270" w:type="dxa"/>
          </w:tcPr>
          <w:p w14:paraId="35FD7C63" w14:textId="1613DD59" w:rsidR="001076F8" w:rsidRPr="001076F8" w:rsidRDefault="001076F8" w:rsidP="001076F8">
            <w:pPr>
              <w:ind w:right="14"/>
              <w:jc w:val="right"/>
              <w:rPr>
                <w:rFonts w:asciiTheme="majorBidi" w:eastAsia="Times New Roman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 xml:space="preserve"> </w:t>
            </w:r>
          </w:p>
        </w:tc>
        <w:tc>
          <w:tcPr>
            <w:tcW w:w="1260" w:type="dxa"/>
          </w:tcPr>
          <w:p w14:paraId="30774A9C" w14:textId="765DAB2A" w:rsidR="001076F8" w:rsidRPr="001076F8" w:rsidRDefault="001076F8" w:rsidP="001076F8">
            <w:pPr>
              <w:ind w:right="14"/>
              <w:jc w:val="right"/>
              <w:rPr>
                <w:rFonts w:asciiTheme="majorBidi" w:eastAsia="Times New Roman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>16,684</w:t>
            </w:r>
          </w:p>
        </w:tc>
        <w:tc>
          <w:tcPr>
            <w:tcW w:w="270" w:type="dxa"/>
            <w:vAlign w:val="bottom"/>
          </w:tcPr>
          <w:p w14:paraId="542078F4" w14:textId="67E2CA9C" w:rsidR="001076F8" w:rsidRPr="001076F8" w:rsidRDefault="001076F8" w:rsidP="001076F8">
            <w:pPr>
              <w:ind w:right="14"/>
              <w:jc w:val="right"/>
              <w:rPr>
                <w:rFonts w:asciiTheme="majorBidi" w:eastAsia="Times New Roman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68A40B9D" w14:textId="0980FDD3" w:rsidR="001076F8" w:rsidRPr="001076F8" w:rsidRDefault="001076F8" w:rsidP="001076F8">
            <w:pPr>
              <w:ind w:right="14"/>
              <w:jc w:val="right"/>
              <w:rPr>
                <w:rFonts w:asciiTheme="majorBidi" w:eastAsia="Times New Roman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>18,799</w:t>
            </w:r>
          </w:p>
        </w:tc>
      </w:tr>
      <w:tr w:rsidR="001076F8" w:rsidRPr="001076F8" w14:paraId="14A97CE3" w14:textId="77777777" w:rsidTr="1EC29960">
        <w:trPr>
          <w:trHeight w:val="20"/>
        </w:trPr>
        <w:tc>
          <w:tcPr>
            <w:tcW w:w="2952" w:type="dxa"/>
          </w:tcPr>
          <w:p w14:paraId="37DFF221" w14:textId="77777777" w:rsidR="001076F8" w:rsidRPr="001076F8" w:rsidRDefault="001076F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7" w:hanging="247"/>
              <w:rPr>
                <w:rFonts w:asciiTheme="majorBidi" w:hAnsiTheme="majorBidi" w:cstheme="majorBidi"/>
                <w:i/>
                <w:iCs/>
                <w:cs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</w:rPr>
              <w:t>บวก</w:t>
            </w:r>
            <w:r w:rsidRPr="001076F8">
              <w:rPr>
                <w:rFonts w:asciiTheme="majorBidi" w:hAnsiTheme="majorBidi" w:cstheme="majorBidi"/>
                <w:cs/>
              </w:rPr>
              <w:t xml:space="preserve"> ดอกเบี้ยค้างรับ</w:t>
            </w:r>
          </w:p>
        </w:tc>
        <w:tc>
          <w:tcPr>
            <w:tcW w:w="720" w:type="dxa"/>
          </w:tcPr>
          <w:p w14:paraId="25589C94" w14:textId="77777777" w:rsidR="001076F8" w:rsidRPr="001076F8" w:rsidRDefault="001076F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21E0D50" w14:textId="23AEB6F3" w:rsidR="001076F8" w:rsidRPr="001076F8" w:rsidRDefault="001076F8" w:rsidP="00EB05F3">
            <w:pPr>
              <w:tabs>
                <w:tab w:val="clear" w:pos="680"/>
                <w:tab w:val="clear" w:pos="907"/>
                <w:tab w:val="left" w:pos="696"/>
                <w:tab w:val="left" w:pos="876"/>
              </w:tabs>
              <w:ind w:right="221"/>
              <w:jc w:val="right"/>
              <w:rPr>
                <w:rFonts w:asciiTheme="majorBidi" w:eastAsia="Times New Roman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270" w:type="dxa"/>
          </w:tcPr>
          <w:p w14:paraId="2F77273E" w14:textId="3348D0E0" w:rsidR="001076F8" w:rsidRPr="001076F8" w:rsidRDefault="001076F8" w:rsidP="001076F8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140B7CC7" w14:textId="1EC03797" w:rsidR="001076F8" w:rsidRPr="001076F8" w:rsidRDefault="001076F8" w:rsidP="001076F8">
            <w:pPr>
              <w:ind w:right="14"/>
              <w:jc w:val="right"/>
              <w:rPr>
                <w:rFonts w:asciiTheme="majorBidi" w:eastAsia="Times New Roman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>44</w:t>
            </w:r>
          </w:p>
        </w:tc>
        <w:tc>
          <w:tcPr>
            <w:tcW w:w="270" w:type="dxa"/>
          </w:tcPr>
          <w:p w14:paraId="72BA3E5C" w14:textId="2296999C" w:rsidR="001076F8" w:rsidRPr="001076F8" w:rsidRDefault="001076F8" w:rsidP="001076F8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 xml:space="preserve"> </w:t>
            </w:r>
          </w:p>
        </w:tc>
        <w:tc>
          <w:tcPr>
            <w:tcW w:w="1260" w:type="dxa"/>
          </w:tcPr>
          <w:p w14:paraId="6A12BFCB" w14:textId="393CE7BB" w:rsidR="001076F8" w:rsidRPr="001076F8" w:rsidRDefault="001076F8" w:rsidP="00EB05F3">
            <w:pPr>
              <w:tabs>
                <w:tab w:val="clear" w:pos="680"/>
                <w:tab w:val="clear" w:pos="907"/>
                <w:tab w:val="left" w:pos="698"/>
              </w:tabs>
              <w:ind w:right="221"/>
              <w:jc w:val="right"/>
              <w:rPr>
                <w:rFonts w:asciiTheme="majorBidi" w:eastAsia="Times New Roman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270" w:type="dxa"/>
            <w:vAlign w:val="bottom"/>
          </w:tcPr>
          <w:p w14:paraId="5124A8C5" w14:textId="0F914969" w:rsidR="001076F8" w:rsidRPr="001076F8" w:rsidRDefault="001076F8" w:rsidP="001076F8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5A0574FD" w14:textId="0C3A5C89" w:rsidR="001076F8" w:rsidRPr="001076F8" w:rsidRDefault="001076F8" w:rsidP="00EB05F3">
            <w:pPr>
              <w:ind w:right="-377"/>
              <w:jc w:val="center"/>
              <w:rPr>
                <w:rFonts w:asciiTheme="majorBidi" w:eastAsia="Times New Roman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>-</w:t>
            </w:r>
          </w:p>
        </w:tc>
      </w:tr>
      <w:tr w:rsidR="001076F8" w:rsidRPr="001076F8" w14:paraId="0FDD1414" w14:textId="77777777" w:rsidTr="1EC29960">
        <w:trPr>
          <w:trHeight w:val="20"/>
        </w:trPr>
        <w:tc>
          <w:tcPr>
            <w:tcW w:w="2952" w:type="dxa"/>
          </w:tcPr>
          <w:p w14:paraId="4528D0FA" w14:textId="77777777" w:rsidR="001076F8" w:rsidRPr="001076F8" w:rsidRDefault="001076F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7" w:hanging="247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</w:rPr>
              <w:t>หัก</w:t>
            </w:r>
            <w:r w:rsidRPr="001076F8">
              <w:rPr>
                <w:rFonts w:asciiTheme="majorBidi" w:hAnsiTheme="majorBidi" w:cstheme="majorBidi"/>
                <w:cs/>
              </w:rPr>
              <w:t xml:space="preserve"> ค่าเผื่อผลขาดทุนด้านเครดิตที่</w:t>
            </w:r>
            <w:r w:rsidRPr="001076F8">
              <w:rPr>
                <w:rFonts w:asciiTheme="majorBidi" w:hAnsiTheme="majorBidi" w:cstheme="majorBidi"/>
              </w:rPr>
              <w:br/>
            </w:r>
            <w:r w:rsidRPr="001076F8">
              <w:rPr>
                <w:rFonts w:asciiTheme="majorBidi" w:hAnsiTheme="majorBidi" w:cstheme="majorBidi"/>
                <w:cs/>
              </w:rPr>
              <w:t>คาดว่าจะเกิดขึ้น</w:t>
            </w:r>
          </w:p>
        </w:tc>
        <w:tc>
          <w:tcPr>
            <w:tcW w:w="720" w:type="dxa"/>
          </w:tcPr>
          <w:p w14:paraId="49E5EFB8" w14:textId="77777777" w:rsidR="001076F8" w:rsidRPr="001076F8" w:rsidRDefault="001076F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66DC61B" w14:textId="00AD4413" w:rsidR="001076F8" w:rsidRPr="001076F8" w:rsidRDefault="001076F8" w:rsidP="00CF5BE6">
            <w:pPr>
              <w:ind w:right="14"/>
              <w:jc w:val="right"/>
              <w:rPr>
                <w:rFonts w:asciiTheme="majorBidi" w:eastAsia="Times New Roman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(538)</w:t>
            </w:r>
          </w:p>
        </w:tc>
        <w:tc>
          <w:tcPr>
            <w:tcW w:w="270" w:type="dxa"/>
            <w:vAlign w:val="bottom"/>
          </w:tcPr>
          <w:p w14:paraId="3FA9EB22" w14:textId="59ADF13C" w:rsidR="001076F8" w:rsidRPr="001076F8" w:rsidRDefault="001076F8" w:rsidP="001076F8">
            <w:pPr>
              <w:tabs>
                <w:tab w:val="clear" w:pos="680"/>
                <w:tab w:val="decimal" w:pos="705"/>
              </w:tabs>
              <w:ind w:right="-121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2BAE18BA" w14:textId="1A42D353" w:rsidR="001076F8" w:rsidRPr="001076F8" w:rsidRDefault="001076F8" w:rsidP="001076F8">
            <w:pPr>
              <w:tabs>
                <w:tab w:val="clear" w:pos="680"/>
                <w:tab w:val="decimal" w:pos="705"/>
              </w:tabs>
              <w:jc w:val="right"/>
              <w:rPr>
                <w:rFonts w:asciiTheme="majorBidi" w:eastAsia="Times New Roman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>(681)</w:t>
            </w:r>
          </w:p>
        </w:tc>
        <w:tc>
          <w:tcPr>
            <w:tcW w:w="270" w:type="dxa"/>
          </w:tcPr>
          <w:p w14:paraId="62151D07" w14:textId="222D34C6" w:rsidR="001076F8" w:rsidRPr="001076F8" w:rsidRDefault="001076F8" w:rsidP="001076F8">
            <w:pPr>
              <w:ind w:right="-435" w:hanging="375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5E1D95D0" w14:textId="7092C6CC" w:rsidR="001076F8" w:rsidRPr="00CF5BE6" w:rsidRDefault="001076F8" w:rsidP="00CF5BE6">
            <w:pPr>
              <w:ind w:right="14"/>
              <w:jc w:val="right"/>
              <w:rPr>
                <w:rFonts w:asciiTheme="majorBidi" w:eastAsia="Times New Roman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(52)</w:t>
            </w:r>
          </w:p>
        </w:tc>
        <w:tc>
          <w:tcPr>
            <w:tcW w:w="270" w:type="dxa"/>
          </w:tcPr>
          <w:p w14:paraId="41EF26A6" w14:textId="386DA138" w:rsidR="001076F8" w:rsidRPr="001076F8" w:rsidRDefault="001076F8" w:rsidP="001076F8">
            <w:pPr>
              <w:ind w:right="-83" w:hanging="375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14:paraId="0C8E9470" w14:textId="20A3E969" w:rsidR="001076F8" w:rsidRPr="001076F8" w:rsidRDefault="001076F8" w:rsidP="001076F8">
            <w:pPr>
              <w:tabs>
                <w:tab w:val="clear" w:pos="680"/>
                <w:tab w:val="decimal" w:pos="705"/>
              </w:tabs>
              <w:jc w:val="right"/>
              <w:rPr>
                <w:rFonts w:asciiTheme="majorBidi" w:eastAsia="Times New Roman" w:hAnsiTheme="majorBidi" w:cstheme="majorBidi"/>
              </w:rPr>
            </w:pPr>
            <w:r w:rsidRPr="001076F8">
              <w:rPr>
                <w:rFonts w:asciiTheme="majorBidi" w:eastAsia="Times New Roman" w:hAnsiTheme="majorBidi" w:cstheme="majorBidi"/>
              </w:rPr>
              <w:t>(59)</w:t>
            </w:r>
          </w:p>
        </w:tc>
      </w:tr>
      <w:tr w:rsidR="001076F8" w:rsidRPr="001076F8" w14:paraId="02261D26" w14:textId="77777777" w:rsidTr="1EC29960">
        <w:trPr>
          <w:trHeight w:val="337"/>
        </w:trPr>
        <w:tc>
          <w:tcPr>
            <w:tcW w:w="2952" w:type="dxa"/>
            <w:vAlign w:val="bottom"/>
          </w:tcPr>
          <w:p w14:paraId="2F57EAC1" w14:textId="77777777" w:rsidR="001076F8" w:rsidRPr="001076F8" w:rsidRDefault="001076F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720" w:type="dxa"/>
          </w:tcPr>
          <w:p w14:paraId="5AD5BD63" w14:textId="77777777" w:rsidR="001076F8" w:rsidRPr="001076F8" w:rsidRDefault="001076F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lang w:val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6A4C19" w14:textId="12193E6F" w:rsidR="001076F8" w:rsidRPr="00CF5BE6" w:rsidRDefault="001076F8" w:rsidP="00CF5BE6">
            <w:pPr>
              <w:ind w:right="14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246,974 </w:t>
            </w:r>
          </w:p>
        </w:tc>
        <w:tc>
          <w:tcPr>
            <w:tcW w:w="270" w:type="dxa"/>
          </w:tcPr>
          <w:p w14:paraId="3A863738" w14:textId="16F2C6E8" w:rsidR="001076F8" w:rsidRPr="00CF5BE6" w:rsidRDefault="001076F8" w:rsidP="001076F8">
            <w:pPr>
              <w:ind w:left="159" w:right="-43" w:hanging="159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80A3EC" w14:textId="2DE4601B" w:rsidR="001076F8" w:rsidRPr="00CF5BE6" w:rsidRDefault="001076F8" w:rsidP="001076F8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eastAsia="Times New Roman" w:hAnsiTheme="majorBidi" w:cstheme="majorBidi"/>
                <w:b/>
                <w:bCs/>
              </w:rPr>
              <w:t>387,930</w:t>
            </w:r>
          </w:p>
        </w:tc>
        <w:tc>
          <w:tcPr>
            <w:tcW w:w="270" w:type="dxa"/>
          </w:tcPr>
          <w:p w14:paraId="3600F533" w14:textId="1B8A2C5E" w:rsidR="001076F8" w:rsidRPr="00CF5BE6" w:rsidRDefault="001076F8" w:rsidP="001076F8">
            <w:pPr>
              <w:ind w:left="159" w:right="-43" w:hanging="159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F5BFD2" w14:textId="7F654E30" w:rsidR="001076F8" w:rsidRPr="00CF5BE6" w:rsidRDefault="001076F8" w:rsidP="00CF5BE6">
            <w:pPr>
              <w:ind w:right="14"/>
              <w:jc w:val="right"/>
              <w:rPr>
                <w:rFonts w:asciiTheme="majorBidi" w:eastAsia="Times New Roman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16,632 </w:t>
            </w:r>
          </w:p>
        </w:tc>
        <w:tc>
          <w:tcPr>
            <w:tcW w:w="270" w:type="dxa"/>
          </w:tcPr>
          <w:p w14:paraId="032140F8" w14:textId="136040CE" w:rsidR="001076F8" w:rsidRPr="00CF5BE6" w:rsidRDefault="001076F8" w:rsidP="001076F8">
            <w:pPr>
              <w:ind w:left="159" w:right="-13" w:hanging="159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ECB1E1" w14:textId="7DA8FD87" w:rsidR="001076F8" w:rsidRPr="00CF5BE6" w:rsidRDefault="001076F8" w:rsidP="001076F8">
            <w:pPr>
              <w:ind w:left="159" w:right="-13" w:hanging="159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eastAsia="Times New Roman" w:hAnsiTheme="majorBidi" w:cstheme="majorBidi"/>
                <w:b/>
                <w:bCs/>
              </w:rPr>
              <w:t>18,740</w:t>
            </w:r>
          </w:p>
        </w:tc>
      </w:tr>
    </w:tbl>
    <w:p w14:paraId="66E82617" w14:textId="77777777" w:rsidR="00B409AB" w:rsidRPr="001076F8" w:rsidRDefault="00B409AB" w:rsidP="00B409A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rPr>
          <w:rFonts w:asciiTheme="majorBidi" w:hAnsiTheme="majorBidi" w:cstheme="majorBidi"/>
          <w:b/>
          <w:bCs/>
          <w:szCs w:val="30"/>
        </w:rPr>
      </w:pPr>
    </w:p>
    <w:p w14:paraId="53FC7150" w14:textId="6C758D55" w:rsidR="00A72E2E" w:rsidRDefault="00A72E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p w14:paraId="0D4D58FF" w14:textId="77777777" w:rsidR="007C0D42" w:rsidRDefault="007C0D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p w14:paraId="78C64945" w14:textId="77777777" w:rsidR="000C2B84" w:rsidRDefault="000C2B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p w14:paraId="15E54DDA" w14:textId="77777777" w:rsidR="000C2B84" w:rsidRPr="001076F8" w:rsidRDefault="000C2B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cs/>
        </w:rPr>
      </w:pPr>
    </w:p>
    <w:p w14:paraId="4AA7ACD1" w14:textId="0BF869B8" w:rsidR="002D6C7E" w:rsidRPr="001076F8" w:rsidRDefault="00694F23" w:rsidP="00D84FA8">
      <w:pPr>
        <w:pStyle w:val="ListParagraph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  <w:szCs w:val="30"/>
          <w:lang w:val="th-TH"/>
        </w:rPr>
      </w:pPr>
      <w:r w:rsidRPr="001076F8">
        <w:rPr>
          <w:rFonts w:asciiTheme="majorBidi" w:hAnsiTheme="majorBidi" w:cstheme="majorBidi"/>
          <w:b/>
          <w:bCs/>
          <w:szCs w:val="30"/>
          <w:cs/>
        </w:rPr>
        <w:lastRenderedPageBreak/>
        <w:t>เ</w:t>
      </w:r>
      <w:r w:rsidR="002D6C7E" w:rsidRPr="001076F8">
        <w:rPr>
          <w:rFonts w:asciiTheme="majorBidi" w:hAnsiTheme="majorBidi" w:cstheme="majorBidi"/>
          <w:b/>
          <w:bCs/>
          <w:szCs w:val="30"/>
          <w:cs/>
        </w:rPr>
        <w:t>งินลงทุนในบริษัทย่อย</w:t>
      </w:r>
    </w:p>
    <w:p w14:paraId="51CEA119" w14:textId="77777777" w:rsidR="00277AF1" w:rsidRPr="001076F8" w:rsidRDefault="00277AF1" w:rsidP="00277A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cs/>
          <w:lang w:val="th-TH"/>
        </w:rPr>
      </w:pPr>
    </w:p>
    <w:tbl>
      <w:tblPr>
        <w:tblW w:w="9790" w:type="dxa"/>
        <w:tblInd w:w="396" w:type="dxa"/>
        <w:tblLayout w:type="fixed"/>
        <w:tblLook w:val="0000" w:firstRow="0" w:lastRow="0" w:firstColumn="0" w:lastColumn="0" w:noHBand="0" w:noVBand="0"/>
      </w:tblPr>
      <w:tblGrid>
        <w:gridCol w:w="6354"/>
        <w:gridCol w:w="1545"/>
        <w:gridCol w:w="270"/>
        <w:gridCol w:w="1621"/>
      </w:tblGrid>
      <w:tr w:rsidR="006F2369" w:rsidRPr="001076F8" w14:paraId="21F5EE1D" w14:textId="44405821" w:rsidTr="1EC29960">
        <w:trPr>
          <w:cantSplit/>
          <w:tblHeader/>
        </w:trPr>
        <w:tc>
          <w:tcPr>
            <w:tcW w:w="3245" w:type="pct"/>
            <w:shd w:val="clear" w:color="auto" w:fill="auto"/>
          </w:tcPr>
          <w:p w14:paraId="1D9DAD03" w14:textId="77777777" w:rsidR="006F2369" w:rsidRPr="001076F8" w:rsidRDefault="006F2369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55" w:type="pct"/>
            <w:gridSpan w:val="3"/>
            <w:shd w:val="clear" w:color="auto" w:fill="auto"/>
          </w:tcPr>
          <w:p w14:paraId="7381CFF6" w14:textId="47C454BF" w:rsidR="006F2369" w:rsidRPr="001076F8" w:rsidRDefault="006F2369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 xml:space="preserve">งบการเงินเฉพาะกิจการ </w:t>
            </w:r>
          </w:p>
        </w:tc>
      </w:tr>
      <w:tr w:rsidR="006F2369" w:rsidRPr="001076F8" w14:paraId="26B280FC" w14:textId="561418BC" w:rsidTr="00D84FA8">
        <w:trPr>
          <w:cantSplit/>
          <w:trHeight w:val="383"/>
          <w:tblHeader/>
        </w:trPr>
        <w:tc>
          <w:tcPr>
            <w:tcW w:w="3245" w:type="pct"/>
            <w:shd w:val="clear" w:color="auto" w:fill="auto"/>
          </w:tcPr>
          <w:p w14:paraId="72BC909F" w14:textId="77777777" w:rsidR="006F2369" w:rsidRPr="001076F8" w:rsidRDefault="006F2369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rPr>
                <w:rFonts w:asciiTheme="majorBidi" w:hAnsiTheme="majorBidi" w:cstheme="majorBidi"/>
              </w:rPr>
            </w:pPr>
          </w:p>
        </w:tc>
        <w:tc>
          <w:tcPr>
            <w:tcW w:w="789" w:type="pct"/>
            <w:shd w:val="clear" w:color="auto" w:fill="auto"/>
            <w:vAlign w:val="center"/>
          </w:tcPr>
          <w:p w14:paraId="4705058B" w14:textId="71B9F000" w:rsidR="006F2369" w:rsidRPr="001076F8" w:rsidRDefault="00996981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 xml:space="preserve">30 </w:t>
            </w:r>
            <w:r w:rsidRPr="001076F8">
              <w:rPr>
                <w:rFonts w:asciiTheme="majorBidi" w:hAnsiTheme="majorBidi" w:cstheme="majorBidi" w:hint="cs"/>
                <w:cs/>
              </w:rPr>
              <w:t>กันยายน</w:t>
            </w:r>
          </w:p>
        </w:tc>
        <w:tc>
          <w:tcPr>
            <w:tcW w:w="138" w:type="pct"/>
          </w:tcPr>
          <w:p w14:paraId="611577B0" w14:textId="77777777" w:rsidR="006F2369" w:rsidRPr="001076F8" w:rsidRDefault="006F2369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28" w:type="pct"/>
          </w:tcPr>
          <w:p w14:paraId="5C05D49D" w14:textId="098178B7" w:rsidR="006F2369" w:rsidRPr="001076F8" w:rsidRDefault="009C652D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31 </w:t>
            </w:r>
            <w:r w:rsidRPr="001076F8">
              <w:rPr>
                <w:rFonts w:asciiTheme="majorBidi" w:hAnsiTheme="majorBidi" w:cstheme="majorBidi"/>
                <w:cs/>
              </w:rPr>
              <w:t>ธันวาคม</w:t>
            </w:r>
          </w:p>
        </w:tc>
      </w:tr>
      <w:tr w:rsidR="0004540D" w:rsidRPr="001076F8" w14:paraId="25C43BCD" w14:textId="77777777" w:rsidTr="00D84FA8">
        <w:trPr>
          <w:cantSplit/>
          <w:trHeight w:val="284"/>
          <w:tblHeader/>
        </w:trPr>
        <w:tc>
          <w:tcPr>
            <w:tcW w:w="3245" w:type="pct"/>
            <w:shd w:val="clear" w:color="auto" w:fill="auto"/>
          </w:tcPr>
          <w:p w14:paraId="38594CF2" w14:textId="77777777" w:rsidR="0004540D" w:rsidRPr="001076F8" w:rsidRDefault="0004540D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rPr>
                <w:rFonts w:asciiTheme="majorBidi" w:hAnsiTheme="majorBidi" w:cstheme="majorBidi"/>
              </w:rPr>
            </w:pPr>
          </w:p>
        </w:tc>
        <w:tc>
          <w:tcPr>
            <w:tcW w:w="789" w:type="pct"/>
            <w:shd w:val="clear" w:color="auto" w:fill="auto"/>
            <w:vAlign w:val="center"/>
          </w:tcPr>
          <w:p w14:paraId="54E9A4D9" w14:textId="137F2584" w:rsidR="0004540D" w:rsidRPr="001076F8" w:rsidRDefault="0004540D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8F7939" w:rsidRPr="001076F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38" w:type="pct"/>
          </w:tcPr>
          <w:p w14:paraId="2265F6DF" w14:textId="77777777" w:rsidR="0004540D" w:rsidRPr="001076F8" w:rsidRDefault="0004540D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28" w:type="pct"/>
          </w:tcPr>
          <w:p w14:paraId="3CBC7AEA" w14:textId="0F37564F" w:rsidR="0004540D" w:rsidRPr="001076F8" w:rsidRDefault="0004540D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8F7939" w:rsidRPr="001076F8">
              <w:rPr>
                <w:rFonts w:asciiTheme="majorBidi" w:hAnsiTheme="majorBidi" w:cstheme="majorBidi"/>
              </w:rPr>
              <w:t>6</w:t>
            </w:r>
          </w:p>
        </w:tc>
      </w:tr>
      <w:tr w:rsidR="006F2369" w:rsidRPr="001076F8" w14:paraId="4F95CCBD" w14:textId="66BA6F96" w:rsidTr="1EC29960">
        <w:trPr>
          <w:trHeight w:val="329"/>
        </w:trPr>
        <w:tc>
          <w:tcPr>
            <w:tcW w:w="3245" w:type="pct"/>
            <w:shd w:val="clear" w:color="auto" w:fill="auto"/>
          </w:tcPr>
          <w:p w14:paraId="290B1512" w14:textId="77777777" w:rsidR="006F2369" w:rsidRPr="001076F8" w:rsidRDefault="006F2369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755" w:type="pct"/>
            <w:gridSpan w:val="3"/>
            <w:shd w:val="clear" w:color="auto" w:fill="auto"/>
          </w:tcPr>
          <w:p w14:paraId="1957C48E" w14:textId="035A2BCA" w:rsidR="006F2369" w:rsidRPr="001076F8" w:rsidRDefault="006F2369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after="0"/>
              <w:ind w:left="-108" w:right="-131"/>
              <w:jc w:val="center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  <w:lang w:val="th-TH"/>
              </w:rPr>
              <w:t>(พันบาท)</w:t>
            </w:r>
          </w:p>
        </w:tc>
      </w:tr>
      <w:tr w:rsidR="001076F8" w:rsidRPr="001076F8" w14:paraId="42F72421" w14:textId="3CEF1757" w:rsidTr="1EC29960">
        <w:tc>
          <w:tcPr>
            <w:tcW w:w="3245" w:type="pct"/>
            <w:shd w:val="clear" w:color="auto" w:fill="auto"/>
          </w:tcPr>
          <w:p w14:paraId="003905C6" w14:textId="2D4ACACD" w:rsidR="001076F8" w:rsidRPr="001076F8" w:rsidRDefault="001076F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เงินลงทุนในบริษัทย่อย</w:t>
            </w:r>
          </w:p>
        </w:tc>
        <w:tc>
          <w:tcPr>
            <w:tcW w:w="78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38B639" w14:textId="7DDC6A59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lang w:val="en-GB"/>
              </w:rPr>
              <w:t>3,092,884</w:t>
            </w:r>
          </w:p>
        </w:tc>
        <w:tc>
          <w:tcPr>
            <w:tcW w:w="138" w:type="pct"/>
          </w:tcPr>
          <w:p w14:paraId="7801DA60" w14:textId="77777777" w:rsidR="001076F8" w:rsidRPr="001076F8" w:rsidRDefault="001076F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28" w:type="pct"/>
            <w:tcBorders>
              <w:bottom w:val="single" w:sz="4" w:space="0" w:color="auto"/>
            </w:tcBorders>
            <w:vAlign w:val="bottom"/>
          </w:tcPr>
          <w:p w14:paraId="6244F1B2" w14:textId="309FA3BC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lang w:val="en-GB"/>
              </w:rPr>
              <w:t>3,092,884</w:t>
            </w:r>
          </w:p>
        </w:tc>
      </w:tr>
      <w:tr w:rsidR="001076F8" w:rsidRPr="001076F8" w14:paraId="6101A473" w14:textId="4EF9F7F3" w:rsidTr="1EC29960">
        <w:tc>
          <w:tcPr>
            <w:tcW w:w="3245" w:type="pct"/>
            <w:shd w:val="clear" w:color="auto" w:fill="auto"/>
          </w:tcPr>
          <w:p w14:paraId="1E31DBA2" w14:textId="2113D5D0" w:rsidR="001076F8" w:rsidRPr="001076F8" w:rsidRDefault="001076F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7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2ED12B3" w14:textId="0BE8E307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b/>
                <w:bCs/>
                <w:lang w:val="en-GB"/>
              </w:rPr>
              <w:t>3,092,884</w:t>
            </w:r>
          </w:p>
        </w:tc>
        <w:tc>
          <w:tcPr>
            <w:tcW w:w="138" w:type="pct"/>
          </w:tcPr>
          <w:p w14:paraId="40044A11" w14:textId="77777777" w:rsidR="001076F8" w:rsidRPr="001076F8" w:rsidRDefault="001076F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2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5B7C21" w14:textId="4ED5311A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b/>
                <w:bCs/>
                <w:lang w:val="en-GB"/>
              </w:rPr>
              <w:t>3,092,884</w:t>
            </w:r>
          </w:p>
        </w:tc>
      </w:tr>
    </w:tbl>
    <w:p w14:paraId="29592129" w14:textId="4C7DCD30" w:rsidR="00EE3D29" w:rsidRPr="001076F8" w:rsidRDefault="00EE3D29" w:rsidP="009675BE">
      <w:pPr>
        <w:ind w:right="-27"/>
        <w:jc w:val="thaiDistribute"/>
        <w:rPr>
          <w:rFonts w:asciiTheme="majorBidi" w:hAnsiTheme="majorBidi" w:cstheme="majorBidi"/>
          <w:cs/>
        </w:rPr>
      </w:pPr>
    </w:p>
    <w:p w14:paraId="1A26821C" w14:textId="32147765" w:rsidR="002D6C7E" w:rsidRPr="001076F8" w:rsidRDefault="002D6C7E" w:rsidP="1C427D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 xml:space="preserve">เงินลงทุนในบริษัทย่อย ณ วันที่ </w:t>
      </w:r>
      <w:r w:rsidR="358AEB74" w:rsidRPr="001076F8">
        <w:rPr>
          <w:rFonts w:asciiTheme="majorBidi" w:hAnsiTheme="majorBidi" w:cstheme="majorBidi"/>
        </w:rPr>
        <w:t xml:space="preserve">30 </w:t>
      </w:r>
      <w:r w:rsidR="00996981" w:rsidRPr="001076F8">
        <w:rPr>
          <w:rFonts w:asciiTheme="majorBidi" w:hAnsiTheme="majorBidi" w:cstheme="majorBidi" w:hint="cs"/>
          <w:cs/>
        </w:rPr>
        <w:t>กันยายน</w:t>
      </w:r>
      <w:r w:rsidR="00996981" w:rsidRPr="001076F8">
        <w:rPr>
          <w:rFonts w:asciiTheme="majorBidi" w:hAnsiTheme="majorBidi" w:cstheme="majorBidi"/>
          <w:cs/>
        </w:rPr>
        <w:t xml:space="preserve"> </w:t>
      </w:r>
      <w:r w:rsidR="008F7939" w:rsidRPr="001076F8">
        <w:rPr>
          <w:rFonts w:asciiTheme="majorBidi" w:hAnsiTheme="majorBidi" w:cstheme="majorBidi"/>
        </w:rPr>
        <w:t>2567</w:t>
      </w:r>
      <w:r w:rsidR="00244281" w:rsidRPr="001076F8">
        <w:rPr>
          <w:rFonts w:asciiTheme="majorBidi" w:hAnsiTheme="majorBidi" w:cstheme="majorBidi"/>
          <w:cs/>
        </w:rPr>
        <w:t xml:space="preserve"> และ </w:t>
      </w:r>
      <w:r w:rsidR="001E3FC8" w:rsidRPr="001076F8">
        <w:rPr>
          <w:rFonts w:asciiTheme="majorBidi" w:hAnsiTheme="majorBidi" w:cstheme="majorBidi"/>
        </w:rPr>
        <w:t xml:space="preserve">31 </w:t>
      </w:r>
      <w:r w:rsidRPr="001076F8">
        <w:rPr>
          <w:rFonts w:asciiTheme="majorBidi" w:hAnsiTheme="majorBidi" w:cstheme="majorBidi"/>
          <w:cs/>
        </w:rPr>
        <w:t xml:space="preserve">ธันวาคม </w:t>
      </w:r>
      <w:r w:rsidR="0014704B" w:rsidRPr="001076F8">
        <w:rPr>
          <w:rFonts w:asciiTheme="majorBidi" w:hAnsiTheme="majorBidi" w:cstheme="majorBidi"/>
        </w:rPr>
        <w:t>256</w:t>
      </w:r>
      <w:r w:rsidR="008F7939" w:rsidRPr="001076F8">
        <w:rPr>
          <w:rFonts w:asciiTheme="majorBidi" w:hAnsiTheme="majorBidi" w:cstheme="majorBidi"/>
        </w:rPr>
        <w:t>6</w:t>
      </w:r>
      <w:r w:rsidR="006C4F28"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>มีดังนี้</w:t>
      </w:r>
    </w:p>
    <w:p w14:paraId="5EBA75CA" w14:textId="77777777" w:rsidR="001C7053" w:rsidRPr="001076F8" w:rsidRDefault="001C7053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Theme="majorBidi" w:hAnsiTheme="majorBidi" w:cstheme="majorBidi"/>
          <w:b/>
          <w:bCs/>
          <w:u w:val="single"/>
          <w:cs/>
        </w:rPr>
      </w:pPr>
    </w:p>
    <w:tbl>
      <w:tblPr>
        <w:tblW w:w="972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1800"/>
        <w:gridCol w:w="901"/>
        <w:gridCol w:w="899"/>
        <w:gridCol w:w="720"/>
        <w:gridCol w:w="270"/>
        <w:gridCol w:w="810"/>
        <w:gridCol w:w="242"/>
        <w:gridCol w:w="838"/>
        <w:gridCol w:w="270"/>
        <w:gridCol w:w="810"/>
        <w:gridCol w:w="240"/>
        <w:gridCol w:w="840"/>
        <w:gridCol w:w="262"/>
        <w:gridCol w:w="818"/>
      </w:tblGrid>
      <w:tr w:rsidR="00C937C2" w:rsidRPr="001076F8" w14:paraId="7FAFB663" w14:textId="77777777" w:rsidTr="1C427D5D">
        <w:trPr>
          <w:trHeight w:val="20"/>
          <w:tblHeader/>
        </w:trPr>
        <w:tc>
          <w:tcPr>
            <w:tcW w:w="1800" w:type="dxa"/>
            <w:shd w:val="clear" w:color="auto" w:fill="auto"/>
          </w:tcPr>
          <w:p w14:paraId="20E27CC1" w14:textId="77777777" w:rsidR="00C937C2" w:rsidRPr="001076F8" w:rsidRDefault="00C937C2" w:rsidP="003F1109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1" w:type="dxa"/>
            <w:shd w:val="clear" w:color="auto" w:fill="auto"/>
            <w:vAlign w:val="bottom"/>
          </w:tcPr>
          <w:p w14:paraId="2BD8BAE0" w14:textId="77777777" w:rsidR="00C937C2" w:rsidRPr="001076F8" w:rsidRDefault="00C937C2" w:rsidP="003F1109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3485F725" w14:textId="77777777" w:rsidR="00C937C2" w:rsidRPr="001076F8" w:rsidRDefault="00C937C2" w:rsidP="003F1109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720" w:type="dxa"/>
          </w:tcPr>
          <w:p w14:paraId="12672321" w14:textId="77777777" w:rsidR="00C937C2" w:rsidRPr="001076F8" w:rsidRDefault="00C937C2" w:rsidP="003F1109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19BB76EB" w14:textId="77777777" w:rsidR="00C937C2" w:rsidRPr="001076F8" w:rsidRDefault="00C937C2" w:rsidP="003F1109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810" w:type="dxa"/>
          </w:tcPr>
          <w:p w14:paraId="47CDC540" w14:textId="77777777" w:rsidR="00C937C2" w:rsidRPr="001076F8" w:rsidRDefault="00C937C2" w:rsidP="003F1109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42" w:type="dxa"/>
          </w:tcPr>
          <w:p w14:paraId="3C1504B6" w14:textId="77777777" w:rsidR="00C937C2" w:rsidRPr="001076F8" w:rsidRDefault="00C937C2" w:rsidP="003F1109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4078" w:type="dxa"/>
            <w:gridSpan w:val="7"/>
            <w:tcBorders>
              <w:left w:val="nil"/>
            </w:tcBorders>
          </w:tcPr>
          <w:p w14:paraId="2C9C3526" w14:textId="019A7E39" w:rsidR="00C937C2" w:rsidRPr="001076F8" w:rsidRDefault="00C937C2" w:rsidP="003F1109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F33B4A" w:rsidRPr="001076F8" w14:paraId="2DC17C7D" w14:textId="77777777" w:rsidTr="1C427D5D">
        <w:trPr>
          <w:trHeight w:val="20"/>
          <w:tblHeader/>
        </w:trPr>
        <w:tc>
          <w:tcPr>
            <w:tcW w:w="1800" w:type="dxa"/>
            <w:shd w:val="clear" w:color="auto" w:fill="auto"/>
          </w:tcPr>
          <w:p w14:paraId="12F4EE07" w14:textId="77777777" w:rsidR="00F33B4A" w:rsidRPr="001076F8" w:rsidRDefault="00F33B4A" w:rsidP="003F1109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1" w:type="dxa"/>
            <w:shd w:val="clear" w:color="auto" w:fill="auto"/>
            <w:vAlign w:val="bottom"/>
          </w:tcPr>
          <w:p w14:paraId="595C31F9" w14:textId="77777777" w:rsidR="00F33B4A" w:rsidRPr="001076F8" w:rsidRDefault="00F33B4A" w:rsidP="003F1109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40F5F679" w14:textId="77777777" w:rsidR="00F33B4A" w:rsidRPr="001076F8" w:rsidRDefault="00F33B4A" w:rsidP="003F1109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800" w:type="dxa"/>
            <w:gridSpan w:val="3"/>
            <w:vAlign w:val="bottom"/>
          </w:tcPr>
          <w:p w14:paraId="36FD51B4" w14:textId="77777777" w:rsidR="00F33B4A" w:rsidRPr="001076F8" w:rsidRDefault="00F33B4A" w:rsidP="003F1109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สัดส่วน</w:t>
            </w:r>
          </w:p>
          <w:p w14:paraId="2F3446C0" w14:textId="77777777" w:rsidR="00F33B4A" w:rsidRPr="001076F8" w:rsidRDefault="00F33B4A" w:rsidP="003F1109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ความเป็นเจ้าของ</w:t>
            </w:r>
          </w:p>
        </w:tc>
        <w:tc>
          <w:tcPr>
            <w:tcW w:w="242" w:type="dxa"/>
            <w:vAlign w:val="bottom"/>
          </w:tcPr>
          <w:p w14:paraId="038AFDDC" w14:textId="77777777" w:rsidR="00F33B4A" w:rsidRPr="001076F8" w:rsidRDefault="00F33B4A" w:rsidP="003F1109">
            <w:pPr>
              <w:pStyle w:val="block"/>
              <w:spacing w:after="0" w:line="240" w:lineRule="auto"/>
              <w:ind w:left="70" w:hanging="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918" w:type="dxa"/>
            <w:gridSpan w:val="3"/>
            <w:tcBorders>
              <w:left w:val="nil"/>
            </w:tcBorders>
            <w:vAlign w:val="bottom"/>
          </w:tcPr>
          <w:p w14:paraId="063986B1" w14:textId="77777777" w:rsidR="00F33B4A" w:rsidRPr="001076F8" w:rsidRDefault="00F33B4A" w:rsidP="003F1109">
            <w:pPr>
              <w:pStyle w:val="block"/>
              <w:spacing w:after="0" w:line="240" w:lineRule="auto"/>
              <w:ind w:left="70" w:hanging="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ทุนชำระแล้ว</w:t>
            </w:r>
          </w:p>
        </w:tc>
        <w:tc>
          <w:tcPr>
            <w:tcW w:w="240" w:type="dxa"/>
            <w:vAlign w:val="bottom"/>
          </w:tcPr>
          <w:p w14:paraId="67F0D664" w14:textId="77777777" w:rsidR="00F33B4A" w:rsidRPr="001076F8" w:rsidRDefault="00F33B4A" w:rsidP="003F1109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920" w:type="dxa"/>
            <w:gridSpan w:val="3"/>
            <w:shd w:val="clear" w:color="auto" w:fill="auto"/>
            <w:vAlign w:val="bottom"/>
          </w:tcPr>
          <w:p w14:paraId="1D5DACF9" w14:textId="77777777" w:rsidR="00F33B4A" w:rsidRPr="001076F8" w:rsidRDefault="00F33B4A" w:rsidP="003F1109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วิธีราคาทุน</w:t>
            </w:r>
          </w:p>
        </w:tc>
      </w:tr>
      <w:tr w:rsidR="009C652D" w:rsidRPr="001076F8" w14:paraId="382E9068" w14:textId="77777777" w:rsidTr="1C427D5D">
        <w:trPr>
          <w:trHeight w:val="20"/>
          <w:tblHeader/>
        </w:trPr>
        <w:tc>
          <w:tcPr>
            <w:tcW w:w="1800" w:type="dxa"/>
            <w:shd w:val="clear" w:color="auto" w:fill="auto"/>
          </w:tcPr>
          <w:p w14:paraId="72D18B71" w14:textId="77777777" w:rsidR="009C652D" w:rsidRPr="001076F8" w:rsidRDefault="009C652D" w:rsidP="009C652D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1" w:type="dxa"/>
            <w:shd w:val="clear" w:color="auto" w:fill="auto"/>
            <w:vAlign w:val="bottom"/>
          </w:tcPr>
          <w:p w14:paraId="6BDF6B8E" w14:textId="77777777" w:rsidR="009C652D" w:rsidRPr="001076F8" w:rsidRDefault="009C652D" w:rsidP="009C652D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ลักษณะธุรกิจ</w:t>
            </w:r>
          </w:p>
        </w:tc>
        <w:tc>
          <w:tcPr>
            <w:tcW w:w="899" w:type="dxa"/>
            <w:shd w:val="clear" w:color="auto" w:fill="auto"/>
            <w:vAlign w:val="bottom"/>
          </w:tcPr>
          <w:p w14:paraId="752E0A03" w14:textId="77777777" w:rsidR="009C652D" w:rsidRPr="001076F8" w:rsidRDefault="009C652D" w:rsidP="009C652D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ประเทศที่</w:t>
            </w:r>
            <w:r w:rsidRPr="001076F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br/>
            </w:r>
            <w:r w:rsidRPr="001076F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กิจการจัดตั้ง</w:t>
            </w:r>
          </w:p>
        </w:tc>
        <w:tc>
          <w:tcPr>
            <w:tcW w:w="720" w:type="dxa"/>
            <w:vAlign w:val="bottom"/>
          </w:tcPr>
          <w:p w14:paraId="1AB0C973" w14:textId="563529F8" w:rsidR="009C652D" w:rsidRPr="001076F8" w:rsidRDefault="008F7939" w:rsidP="009C65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4C7E17A4" w:rsidRPr="001076F8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1076F8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="00996981" w:rsidRPr="001076F8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กันยายน</w:t>
            </w:r>
            <w:r w:rsidRPr="001076F8">
              <w:rPr>
                <w:rFonts w:asciiTheme="majorBidi" w:hAnsiTheme="majorBidi" w:cstheme="majorBidi"/>
                <w:sz w:val="24"/>
                <w:szCs w:val="24"/>
                <w:cs/>
              </w:rPr>
              <w:br/>
            </w:r>
            <w:r w:rsidR="009C652D" w:rsidRPr="001076F8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Pr="001076F8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270" w:type="dxa"/>
          </w:tcPr>
          <w:p w14:paraId="0B2D0304" w14:textId="77777777" w:rsidR="009C652D" w:rsidRPr="001076F8" w:rsidRDefault="009C652D" w:rsidP="009C65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88E66CC" w14:textId="77777777" w:rsidR="005C0B01" w:rsidRPr="001076F8" w:rsidRDefault="009C652D" w:rsidP="005C0B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142D80D1" w14:textId="02661B41" w:rsidR="009C652D" w:rsidRPr="001076F8" w:rsidRDefault="009C652D" w:rsidP="005C0B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  <w:cs/>
              </w:rPr>
              <w:t>ธันวาคม</w:t>
            </w:r>
            <w:r w:rsidRPr="001076F8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8F7939" w:rsidRPr="001076F8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242" w:type="dxa"/>
          </w:tcPr>
          <w:p w14:paraId="30B39A75" w14:textId="77777777" w:rsidR="009C652D" w:rsidRPr="001076F8" w:rsidRDefault="009C652D" w:rsidP="009C65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70" w:right="-110" w:hanging="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38" w:type="dxa"/>
            <w:tcBorders>
              <w:left w:val="nil"/>
            </w:tcBorders>
            <w:vAlign w:val="bottom"/>
          </w:tcPr>
          <w:p w14:paraId="345DCE54" w14:textId="5DC248C3" w:rsidR="005C0B01" w:rsidRPr="001076F8" w:rsidRDefault="009C652D" w:rsidP="009C65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6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60BD5DA3" w:rsidRPr="001076F8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  <w:p w14:paraId="6DADF60A" w14:textId="6E4BB071" w:rsidR="001C4A0F" w:rsidRPr="001076F8" w:rsidRDefault="00996981" w:rsidP="009C65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68" w:right="-11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076F8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กันยายน</w:t>
            </w:r>
          </w:p>
          <w:p w14:paraId="709057BD" w14:textId="69D90166" w:rsidR="009C652D" w:rsidRPr="001076F8" w:rsidRDefault="009C652D" w:rsidP="009C65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6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8F7939" w:rsidRPr="001076F8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270" w:type="dxa"/>
          </w:tcPr>
          <w:p w14:paraId="6C82CF37" w14:textId="77777777" w:rsidR="009C652D" w:rsidRPr="001076F8" w:rsidRDefault="009C652D" w:rsidP="009C65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70" w:right="-110" w:hanging="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9226C45" w14:textId="77777777" w:rsidR="005C0B01" w:rsidRPr="001076F8" w:rsidRDefault="009C652D" w:rsidP="009C65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3" w:right="-110" w:hanging="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3F5B19B6" w14:textId="33DCAB7B" w:rsidR="009C652D" w:rsidRPr="001076F8" w:rsidRDefault="009C652D" w:rsidP="009C65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3" w:right="-110" w:hanging="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1076F8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8F7939" w:rsidRPr="001076F8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240" w:type="dxa"/>
            <w:vAlign w:val="bottom"/>
          </w:tcPr>
          <w:p w14:paraId="24F63F60" w14:textId="77777777" w:rsidR="009C652D" w:rsidRPr="001076F8" w:rsidRDefault="009C652D" w:rsidP="009C65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14:paraId="058AB51F" w14:textId="12AAB845" w:rsidR="008F7939" w:rsidRPr="001076F8" w:rsidRDefault="008F7939" w:rsidP="008F793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6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1738AC0B" w:rsidRPr="001076F8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  <w:p w14:paraId="35532281" w14:textId="68BCDC8E" w:rsidR="008F7939" w:rsidRPr="001076F8" w:rsidRDefault="00996981" w:rsidP="008F793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68" w:right="-11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076F8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กันยายน</w:t>
            </w:r>
          </w:p>
          <w:p w14:paraId="54BA3892" w14:textId="515F8A33" w:rsidR="009C652D" w:rsidRPr="001076F8" w:rsidRDefault="008F7939" w:rsidP="008F793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  <w:tc>
          <w:tcPr>
            <w:tcW w:w="262" w:type="dxa"/>
          </w:tcPr>
          <w:p w14:paraId="07190E03" w14:textId="77777777" w:rsidR="009C652D" w:rsidRPr="001076F8" w:rsidRDefault="009C652D" w:rsidP="009C65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8" w:type="dxa"/>
            <w:vAlign w:val="bottom"/>
          </w:tcPr>
          <w:p w14:paraId="1BF80D48" w14:textId="005D5504" w:rsidR="005C0B01" w:rsidRPr="001076F8" w:rsidRDefault="009C652D" w:rsidP="009C65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5C0B01" w:rsidRPr="001076F8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557D04D0" w14:textId="61900C03" w:rsidR="009C652D" w:rsidRPr="001076F8" w:rsidRDefault="009C652D" w:rsidP="009C65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  <w:cs/>
              </w:rPr>
              <w:t>ธันวาคม</w:t>
            </w:r>
            <w:r w:rsidRPr="001076F8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8F7939" w:rsidRPr="001076F8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F33B4A" w:rsidRPr="001076F8" w14:paraId="03834B40" w14:textId="77777777" w:rsidTr="1C427D5D">
        <w:trPr>
          <w:trHeight w:val="20"/>
          <w:tblHeader/>
        </w:trPr>
        <w:tc>
          <w:tcPr>
            <w:tcW w:w="1800" w:type="dxa"/>
            <w:shd w:val="clear" w:color="auto" w:fill="auto"/>
          </w:tcPr>
          <w:p w14:paraId="6D66AE62" w14:textId="77777777" w:rsidR="00F33B4A" w:rsidRPr="001076F8" w:rsidRDefault="00F33B4A" w:rsidP="003F1109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01" w:type="dxa"/>
            <w:shd w:val="clear" w:color="auto" w:fill="auto"/>
          </w:tcPr>
          <w:p w14:paraId="173CE62E" w14:textId="77777777" w:rsidR="00F33B4A" w:rsidRPr="001076F8" w:rsidRDefault="00F33B4A" w:rsidP="003F1109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899" w:type="dxa"/>
            <w:shd w:val="clear" w:color="auto" w:fill="auto"/>
          </w:tcPr>
          <w:p w14:paraId="165740DD" w14:textId="77777777" w:rsidR="00F33B4A" w:rsidRPr="001076F8" w:rsidRDefault="00F33B4A" w:rsidP="003F1109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800" w:type="dxa"/>
            <w:gridSpan w:val="3"/>
          </w:tcPr>
          <w:p w14:paraId="2C602312" w14:textId="77777777" w:rsidR="00F33B4A" w:rsidRPr="001076F8" w:rsidRDefault="00F33B4A" w:rsidP="003F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(ร้อยละ)</w:t>
            </w:r>
          </w:p>
        </w:tc>
        <w:tc>
          <w:tcPr>
            <w:tcW w:w="242" w:type="dxa"/>
          </w:tcPr>
          <w:p w14:paraId="7F2E39A2" w14:textId="77777777" w:rsidR="00F33B4A" w:rsidRPr="001076F8" w:rsidRDefault="00F33B4A" w:rsidP="003F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70" w:right="-110" w:hanging="7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4078" w:type="dxa"/>
            <w:gridSpan w:val="7"/>
            <w:tcBorders>
              <w:left w:val="nil"/>
            </w:tcBorders>
          </w:tcPr>
          <w:p w14:paraId="2B6602B9" w14:textId="77777777" w:rsidR="00F33B4A" w:rsidRPr="001076F8" w:rsidRDefault="00F33B4A" w:rsidP="003F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(</w:t>
            </w:r>
            <w:r w:rsidRPr="001076F8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พันบาท)</w:t>
            </w:r>
          </w:p>
        </w:tc>
      </w:tr>
      <w:tr w:rsidR="00F33B4A" w:rsidRPr="001076F8" w14:paraId="253EC332" w14:textId="77777777" w:rsidTr="1C427D5D">
        <w:trPr>
          <w:trHeight w:val="20"/>
        </w:trPr>
        <w:tc>
          <w:tcPr>
            <w:tcW w:w="1800" w:type="dxa"/>
            <w:shd w:val="clear" w:color="auto" w:fill="auto"/>
          </w:tcPr>
          <w:p w14:paraId="5EEA9A22" w14:textId="77777777" w:rsidR="00F33B4A" w:rsidRPr="001076F8" w:rsidRDefault="00F33B4A" w:rsidP="003F1109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bidi="th-TH"/>
              </w:rPr>
              <w:t>บริษัทย่อยทางตรง</w:t>
            </w:r>
          </w:p>
        </w:tc>
        <w:tc>
          <w:tcPr>
            <w:tcW w:w="901" w:type="dxa"/>
            <w:shd w:val="clear" w:color="auto" w:fill="auto"/>
          </w:tcPr>
          <w:p w14:paraId="6927F9EB" w14:textId="77777777" w:rsidR="00F33B4A" w:rsidRPr="001076F8" w:rsidRDefault="00F33B4A" w:rsidP="003F1109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899" w:type="dxa"/>
            <w:shd w:val="clear" w:color="auto" w:fill="auto"/>
          </w:tcPr>
          <w:p w14:paraId="3DAB97F8" w14:textId="77777777" w:rsidR="00F33B4A" w:rsidRPr="001076F8" w:rsidRDefault="00F33B4A" w:rsidP="003F1109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</w:tcPr>
          <w:p w14:paraId="7AF1D8A3" w14:textId="77777777" w:rsidR="00F33B4A" w:rsidRPr="001076F8" w:rsidRDefault="00F33B4A" w:rsidP="003F1109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2B10D35C" w14:textId="77777777" w:rsidR="00F33B4A" w:rsidRPr="001076F8" w:rsidRDefault="00F33B4A" w:rsidP="003F1109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</w:tcPr>
          <w:p w14:paraId="3F894ADC" w14:textId="77777777" w:rsidR="00F33B4A" w:rsidRPr="001076F8" w:rsidRDefault="00F33B4A" w:rsidP="003F1109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42" w:type="dxa"/>
          </w:tcPr>
          <w:p w14:paraId="1109BCFB" w14:textId="77777777" w:rsidR="00F33B4A" w:rsidRPr="001076F8" w:rsidRDefault="00F33B4A" w:rsidP="003F1109">
            <w:pPr>
              <w:pStyle w:val="block"/>
              <w:spacing w:after="0" w:line="240" w:lineRule="auto"/>
              <w:ind w:left="70" w:hanging="7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838" w:type="dxa"/>
            <w:tcBorders>
              <w:left w:val="nil"/>
            </w:tcBorders>
          </w:tcPr>
          <w:p w14:paraId="3DA3A19B" w14:textId="77777777" w:rsidR="00F33B4A" w:rsidRPr="001076F8" w:rsidRDefault="00F33B4A" w:rsidP="003F1109">
            <w:pPr>
              <w:pStyle w:val="block"/>
              <w:spacing w:after="0" w:line="240" w:lineRule="auto"/>
              <w:ind w:left="70" w:hanging="7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497B8888" w14:textId="77777777" w:rsidR="00F33B4A" w:rsidRPr="001076F8" w:rsidRDefault="00F33B4A" w:rsidP="003F1109">
            <w:pPr>
              <w:pStyle w:val="block"/>
              <w:spacing w:after="0" w:line="240" w:lineRule="auto"/>
              <w:ind w:left="70" w:hanging="7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</w:tcPr>
          <w:p w14:paraId="23319F5A" w14:textId="77777777" w:rsidR="00F33B4A" w:rsidRPr="001076F8" w:rsidRDefault="00F33B4A" w:rsidP="003F1109">
            <w:pPr>
              <w:pStyle w:val="block"/>
              <w:spacing w:after="0" w:line="240" w:lineRule="auto"/>
              <w:ind w:left="70" w:hanging="7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40" w:type="dxa"/>
          </w:tcPr>
          <w:p w14:paraId="41BB0049" w14:textId="77777777" w:rsidR="00F33B4A" w:rsidRPr="001076F8" w:rsidRDefault="00F33B4A" w:rsidP="003F1109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840" w:type="dxa"/>
            <w:shd w:val="clear" w:color="auto" w:fill="auto"/>
          </w:tcPr>
          <w:p w14:paraId="3E06BA06" w14:textId="77777777" w:rsidR="00F33B4A" w:rsidRPr="001076F8" w:rsidRDefault="00F33B4A" w:rsidP="003F1109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62" w:type="dxa"/>
          </w:tcPr>
          <w:p w14:paraId="231B594A" w14:textId="77777777" w:rsidR="00F33B4A" w:rsidRPr="001076F8" w:rsidRDefault="00F33B4A" w:rsidP="003F1109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818" w:type="dxa"/>
          </w:tcPr>
          <w:p w14:paraId="6B3D2EF1" w14:textId="77777777" w:rsidR="00F33B4A" w:rsidRPr="001076F8" w:rsidRDefault="00F33B4A" w:rsidP="003F1109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</w:tr>
      <w:tr w:rsidR="001076F8" w:rsidRPr="001076F8" w14:paraId="75FCC11E" w14:textId="77777777" w:rsidTr="1C427D5D">
        <w:trPr>
          <w:trHeight w:val="20"/>
        </w:trPr>
        <w:tc>
          <w:tcPr>
            <w:tcW w:w="1800" w:type="dxa"/>
            <w:shd w:val="clear" w:color="auto" w:fill="auto"/>
            <w:vAlign w:val="bottom"/>
          </w:tcPr>
          <w:p w14:paraId="73D32183" w14:textId="77777777" w:rsidR="001076F8" w:rsidRPr="001076F8" w:rsidRDefault="001076F8" w:rsidP="001076F8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บริษัท</w:t>
            </w:r>
            <w:r w:rsidRPr="001076F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076F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บริหารสินทรัพย์</w:t>
            </w:r>
            <w:r w:rsidRPr="001076F8">
              <w:rPr>
                <w:rFonts w:asciiTheme="majorBidi" w:hAnsiTheme="majorBidi" w:cstheme="majorBidi"/>
                <w:sz w:val="24"/>
                <w:szCs w:val="24"/>
              </w:rPr>
              <w:br/>
              <w:t xml:space="preserve">   </w:t>
            </w:r>
            <w:r w:rsidRPr="001076F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อัลฟาแคปปิตอล </w:t>
            </w:r>
            <w:r w:rsidRPr="001076F8">
              <w:rPr>
                <w:rFonts w:asciiTheme="majorBidi" w:hAnsiTheme="majorBidi" w:cstheme="majorBidi"/>
                <w:sz w:val="24"/>
                <w:szCs w:val="24"/>
              </w:rPr>
              <w:br/>
              <w:t xml:space="preserve">   </w:t>
            </w:r>
            <w:r w:rsidRPr="001076F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จำกัด</w:t>
            </w:r>
          </w:p>
        </w:tc>
        <w:tc>
          <w:tcPr>
            <w:tcW w:w="901" w:type="dxa"/>
            <w:shd w:val="clear" w:color="auto" w:fill="auto"/>
            <w:vAlign w:val="bottom"/>
          </w:tcPr>
          <w:p w14:paraId="05B9A251" w14:textId="77777777" w:rsidR="001076F8" w:rsidRPr="001076F8" w:rsidRDefault="001076F8" w:rsidP="001076F8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บริหารสินทรัพย์</w:t>
            </w:r>
          </w:p>
        </w:tc>
        <w:tc>
          <w:tcPr>
            <w:tcW w:w="899" w:type="dxa"/>
            <w:shd w:val="clear" w:color="auto" w:fill="auto"/>
            <w:vAlign w:val="bottom"/>
          </w:tcPr>
          <w:p w14:paraId="3D94BD7D" w14:textId="77777777" w:rsidR="001076F8" w:rsidRPr="001076F8" w:rsidRDefault="001076F8" w:rsidP="001076F8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 xml:space="preserve">    </w:t>
            </w:r>
            <w:r w:rsidRPr="001076F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0E3649DE" w14:textId="23322F90" w:rsidR="001076F8" w:rsidRPr="001076F8" w:rsidRDefault="003E4026" w:rsidP="001076F8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99.99</w:t>
            </w:r>
          </w:p>
        </w:tc>
        <w:tc>
          <w:tcPr>
            <w:tcW w:w="270" w:type="dxa"/>
            <w:vAlign w:val="bottom"/>
          </w:tcPr>
          <w:p w14:paraId="53BC7AE0" w14:textId="77777777" w:rsidR="001076F8" w:rsidRPr="001076F8" w:rsidRDefault="001076F8" w:rsidP="001076F8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0C2CA2E" w14:textId="14DEB56A" w:rsidR="001076F8" w:rsidRPr="001076F8" w:rsidRDefault="001076F8" w:rsidP="001076F8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99.99</w:t>
            </w:r>
          </w:p>
        </w:tc>
        <w:tc>
          <w:tcPr>
            <w:tcW w:w="242" w:type="dxa"/>
            <w:vAlign w:val="bottom"/>
          </w:tcPr>
          <w:p w14:paraId="4BD30247" w14:textId="77777777" w:rsidR="001076F8" w:rsidRPr="001076F8" w:rsidRDefault="001076F8" w:rsidP="001076F8">
            <w:pPr>
              <w:pStyle w:val="block"/>
              <w:spacing w:after="0" w:line="240" w:lineRule="auto"/>
              <w:ind w:left="70" w:hanging="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838" w:type="dxa"/>
            <w:tcBorders>
              <w:left w:val="nil"/>
            </w:tcBorders>
            <w:vAlign w:val="bottom"/>
          </w:tcPr>
          <w:p w14:paraId="790B4724" w14:textId="54CD0D30" w:rsidR="001076F8" w:rsidRPr="001076F8" w:rsidRDefault="001076F8" w:rsidP="001076F8">
            <w:pPr>
              <w:pStyle w:val="block"/>
              <w:tabs>
                <w:tab w:val="decimal" w:pos="620"/>
              </w:tabs>
              <w:spacing w:after="0" w:line="240" w:lineRule="auto"/>
              <w:ind w:left="-80" w:right="-11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186</w:t>
            </w:r>
            <w:r w:rsidRPr="001076F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1076F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166</w:t>
            </w:r>
          </w:p>
        </w:tc>
        <w:tc>
          <w:tcPr>
            <w:tcW w:w="270" w:type="dxa"/>
            <w:vAlign w:val="bottom"/>
          </w:tcPr>
          <w:p w14:paraId="40B52438" w14:textId="77777777" w:rsidR="001076F8" w:rsidRPr="001076F8" w:rsidRDefault="001076F8" w:rsidP="001076F8">
            <w:pPr>
              <w:pStyle w:val="block"/>
              <w:tabs>
                <w:tab w:val="decimal" w:pos="620"/>
              </w:tabs>
              <w:spacing w:after="0" w:line="240" w:lineRule="auto"/>
              <w:ind w:left="70" w:right="-110" w:hanging="7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03B40CE" w14:textId="00CD906F" w:rsidR="001076F8" w:rsidRPr="001076F8" w:rsidRDefault="001076F8" w:rsidP="001076F8">
            <w:pPr>
              <w:pStyle w:val="block"/>
              <w:tabs>
                <w:tab w:val="decimal" w:pos="620"/>
              </w:tabs>
              <w:spacing w:after="0" w:line="240" w:lineRule="auto"/>
              <w:ind w:left="70" w:right="-110" w:hanging="7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186</w:t>
            </w:r>
            <w:r w:rsidRPr="001076F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1076F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166</w:t>
            </w:r>
          </w:p>
        </w:tc>
        <w:tc>
          <w:tcPr>
            <w:tcW w:w="240" w:type="dxa"/>
            <w:vAlign w:val="bottom"/>
          </w:tcPr>
          <w:p w14:paraId="7C31C4BF" w14:textId="77777777" w:rsidR="001076F8" w:rsidRPr="001076F8" w:rsidRDefault="001076F8" w:rsidP="001076F8">
            <w:pPr>
              <w:pStyle w:val="block"/>
              <w:tabs>
                <w:tab w:val="decimal" w:pos="620"/>
              </w:tabs>
              <w:spacing w:after="0" w:line="240" w:lineRule="auto"/>
              <w:ind w:left="0" w:right="-11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14:paraId="1C55D025" w14:textId="70F48404" w:rsidR="001076F8" w:rsidRPr="001076F8" w:rsidRDefault="001076F8" w:rsidP="001076F8">
            <w:pPr>
              <w:pStyle w:val="acctfourfigures"/>
              <w:tabs>
                <w:tab w:val="clear" w:pos="765"/>
                <w:tab w:val="decimal" w:pos="620"/>
                <w:tab w:val="decimal" w:pos="970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1,190,677</w:t>
            </w:r>
          </w:p>
        </w:tc>
        <w:tc>
          <w:tcPr>
            <w:tcW w:w="262" w:type="dxa"/>
            <w:vAlign w:val="bottom"/>
          </w:tcPr>
          <w:p w14:paraId="231EEDF1" w14:textId="77777777" w:rsidR="001076F8" w:rsidRPr="001076F8" w:rsidRDefault="001076F8" w:rsidP="001076F8">
            <w:pPr>
              <w:pStyle w:val="block"/>
              <w:tabs>
                <w:tab w:val="decimal" w:pos="620"/>
              </w:tabs>
              <w:spacing w:after="0" w:line="240" w:lineRule="auto"/>
              <w:ind w:left="0" w:right="-11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818" w:type="dxa"/>
            <w:vAlign w:val="bottom"/>
          </w:tcPr>
          <w:p w14:paraId="749AE980" w14:textId="012FFBEE" w:rsidR="001076F8" w:rsidRPr="001076F8" w:rsidRDefault="001076F8" w:rsidP="001076F8">
            <w:pPr>
              <w:pStyle w:val="block"/>
              <w:tabs>
                <w:tab w:val="decimal" w:pos="620"/>
              </w:tabs>
              <w:spacing w:after="0" w:line="240" w:lineRule="auto"/>
              <w:ind w:left="0" w:right="-11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1,190,677</w:t>
            </w:r>
          </w:p>
        </w:tc>
      </w:tr>
      <w:tr w:rsidR="001076F8" w:rsidRPr="001076F8" w14:paraId="05E08DB4" w14:textId="77777777" w:rsidTr="1C427D5D">
        <w:trPr>
          <w:trHeight w:val="20"/>
        </w:trPr>
        <w:tc>
          <w:tcPr>
            <w:tcW w:w="1800" w:type="dxa"/>
            <w:shd w:val="clear" w:color="auto" w:fill="auto"/>
            <w:vAlign w:val="bottom"/>
          </w:tcPr>
          <w:p w14:paraId="7C899235" w14:textId="77777777" w:rsidR="001076F8" w:rsidRPr="001076F8" w:rsidRDefault="001076F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บริหารสินทรัพย์</w:t>
            </w:r>
            <w:r w:rsidRPr="001076F8">
              <w:rPr>
                <w:rFonts w:asciiTheme="majorBidi" w:hAnsiTheme="majorBidi" w:cstheme="majorBidi"/>
                <w:sz w:val="24"/>
                <w:szCs w:val="24"/>
              </w:rPr>
              <w:br/>
              <w:t xml:space="preserve">   </w:t>
            </w:r>
            <w:r w:rsidRPr="001076F8">
              <w:rPr>
                <w:rFonts w:asciiTheme="majorBidi" w:hAnsiTheme="majorBidi" w:cstheme="majorBidi"/>
                <w:sz w:val="24"/>
                <w:szCs w:val="24"/>
                <w:cs/>
              </w:rPr>
              <w:t>ไวร์เลส</w:t>
            </w:r>
            <w:r w:rsidRPr="001076F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076F8">
              <w:rPr>
                <w:rFonts w:asciiTheme="majorBidi" w:hAnsiTheme="majorBidi" w:cstheme="majorBidi"/>
                <w:sz w:val="24"/>
                <w:szCs w:val="24"/>
                <w:cs/>
              </w:rPr>
              <w:t>จำกัด</w:t>
            </w:r>
          </w:p>
        </w:tc>
        <w:tc>
          <w:tcPr>
            <w:tcW w:w="901" w:type="dxa"/>
            <w:shd w:val="clear" w:color="auto" w:fill="auto"/>
            <w:vAlign w:val="bottom"/>
          </w:tcPr>
          <w:p w14:paraId="44BAF443" w14:textId="77777777" w:rsidR="001076F8" w:rsidRPr="001076F8" w:rsidRDefault="001076F8" w:rsidP="001076F8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บริหารสินทรัพย์</w:t>
            </w:r>
          </w:p>
        </w:tc>
        <w:tc>
          <w:tcPr>
            <w:tcW w:w="899" w:type="dxa"/>
            <w:shd w:val="clear" w:color="auto" w:fill="auto"/>
            <w:vAlign w:val="bottom"/>
          </w:tcPr>
          <w:p w14:paraId="533995AA" w14:textId="77777777" w:rsidR="001076F8" w:rsidRPr="001076F8" w:rsidRDefault="001076F8" w:rsidP="001076F8">
            <w:pPr>
              <w:pStyle w:val="acctfourfigures"/>
              <w:tabs>
                <w:tab w:val="clear" w:pos="765"/>
                <w:tab w:val="left" w:pos="-51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632F871A" w14:textId="28CAECF1" w:rsidR="001076F8" w:rsidRPr="001076F8" w:rsidRDefault="003E4026" w:rsidP="001076F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99.99</w:t>
            </w:r>
          </w:p>
        </w:tc>
        <w:tc>
          <w:tcPr>
            <w:tcW w:w="270" w:type="dxa"/>
            <w:vAlign w:val="bottom"/>
          </w:tcPr>
          <w:p w14:paraId="315EE350" w14:textId="77777777" w:rsidR="001076F8" w:rsidRPr="001076F8" w:rsidRDefault="001076F8" w:rsidP="001076F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0433900" w14:textId="3EE269DE" w:rsidR="001076F8" w:rsidRPr="001076F8" w:rsidRDefault="001076F8" w:rsidP="001076F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99.99</w:t>
            </w:r>
          </w:p>
        </w:tc>
        <w:tc>
          <w:tcPr>
            <w:tcW w:w="242" w:type="dxa"/>
            <w:vAlign w:val="bottom"/>
          </w:tcPr>
          <w:p w14:paraId="4DEE6CAC" w14:textId="77777777" w:rsidR="001076F8" w:rsidRPr="001076F8" w:rsidRDefault="001076F8" w:rsidP="001076F8">
            <w:pPr>
              <w:pStyle w:val="acctfourfigures"/>
              <w:tabs>
                <w:tab w:val="clear" w:pos="765"/>
                <w:tab w:val="decimal" w:pos="1080"/>
              </w:tabs>
              <w:spacing w:line="240" w:lineRule="auto"/>
              <w:ind w:left="70" w:hanging="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38" w:type="dxa"/>
            <w:tcBorders>
              <w:left w:val="nil"/>
              <w:bottom w:val="single" w:sz="4" w:space="0" w:color="auto"/>
            </w:tcBorders>
            <w:vAlign w:val="bottom"/>
          </w:tcPr>
          <w:p w14:paraId="4ECBDAC0" w14:textId="597FBB5C" w:rsidR="001076F8" w:rsidRPr="001076F8" w:rsidRDefault="001076F8" w:rsidP="001076F8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80" w:right="-110"/>
              <w:rPr>
                <w:rFonts w:asciiTheme="majorBidi" w:hAnsiTheme="majorBidi" w:cstheme="majorBidi"/>
                <w:spacing w:val="-6"/>
                <w:sz w:val="24"/>
                <w:szCs w:val="24"/>
                <w:lang w:bidi="th-TH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1,902,207</w:t>
            </w:r>
          </w:p>
        </w:tc>
        <w:tc>
          <w:tcPr>
            <w:tcW w:w="270" w:type="dxa"/>
            <w:vAlign w:val="bottom"/>
          </w:tcPr>
          <w:p w14:paraId="7D93D089" w14:textId="77777777" w:rsidR="001076F8" w:rsidRPr="001076F8" w:rsidRDefault="001076F8" w:rsidP="001076F8">
            <w:pPr>
              <w:pStyle w:val="acctfourfigures"/>
              <w:tabs>
                <w:tab w:val="clear" w:pos="765"/>
                <w:tab w:val="decimal" w:pos="620"/>
                <w:tab w:val="decimal" w:pos="970"/>
              </w:tabs>
              <w:spacing w:line="240" w:lineRule="auto"/>
              <w:ind w:left="70" w:right="-110" w:hanging="70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B42157" w14:textId="692A9863" w:rsidR="001076F8" w:rsidRPr="001076F8" w:rsidRDefault="001076F8" w:rsidP="001076F8">
            <w:pPr>
              <w:pStyle w:val="block"/>
              <w:tabs>
                <w:tab w:val="decimal" w:pos="620"/>
              </w:tabs>
              <w:spacing w:after="0" w:line="240" w:lineRule="auto"/>
              <w:ind w:left="70" w:right="-110" w:hanging="7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1,902,207</w:t>
            </w:r>
          </w:p>
        </w:tc>
        <w:tc>
          <w:tcPr>
            <w:tcW w:w="240" w:type="dxa"/>
            <w:vAlign w:val="bottom"/>
          </w:tcPr>
          <w:p w14:paraId="5B6FCCF6" w14:textId="77777777" w:rsidR="001076F8" w:rsidRPr="001076F8" w:rsidRDefault="001076F8" w:rsidP="001076F8">
            <w:pPr>
              <w:pStyle w:val="acctfourfigures"/>
              <w:tabs>
                <w:tab w:val="clear" w:pos="765"/>
                <w:tab w:val="decimal" w:pos="620"/>
                <w:tab w:val="decimal" w:pos="97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16E8B5" w14:textId="6F798F60" w:rsidR="001076F8" w:rsidRPr="001076F8" w:rsidRDefault="001076F8" w:rsidP="001076F8">
            <w:pPr>
              <w:pStyle w:val="acctfourfigures"/>
              <w:tabs>
                <w:tab w:val="clear" w:pos="765"/>
                <w:tab w:val="decimal" w:pos="620"/>
                <w:tab w:val="decimal" w:pos="970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1,902,207</w:t>
            </w:r>
          </w:p>
        </w:tc>
        <w:tc>
          <w:tcPr>
            <w:tcW w:w="262" w:type="dxa"/>
            <w:vAlign w:val="bottom"/>
          </w:tcPr>
          <w:p w14:paraId="68EA64CF" w14:textId="77777777" w:rsidR="001076F8" w:rsidRPr="001076F8" w:rsidRDefault="001076F8" w:rsidP="001076F8">
            <w:pPr>
              <w:pStyle w:val="acctfourfigures"/>
              <w:tabs>
                <w:tab w:val="clear" w:pos="765"/>
                <w:tab w:val="decimal" w:pos="620"/>
                <w:tab w:val="decimal" w:pos="97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  <w:vAlign w:val="bottom"/>
          </w:tcPr>
          <w:p w14:paraId="032A3930" w14:textId="28E097BA" w:rsidR="001076F8" w:rsidRPr="001076F8" w:rsidRDefault="001076F8" w:rsidP="001076F8">
            <w:pPr>
              <w:pStyle w:val="acctfourfigures"/>
              <w:tabs>
                <w:tab w:val="clear" w:pos="765"/>
                <w:tab w:val="decimal" w:pos="350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1,902,207</w:t>
            </w:r>
          </w:p>
        </w:tc>
      </w:tr>
      <w:tr w:rsidR="001076F8" w:rsidRPr="001076F8" w14:paraId="6C7AA051" w14:textId="77777777" w:rsidTr="1C427D5D">
        <w:trPr>
          <w:trHeight w:val="20"/>
        </w:trPr>
        <w:tc>
          <w:tcPr>
            <w:tcW w:w="1800" w:type="dxa"/>
            <w:shd w:val="clear" w:color="auto" w:fill="auto"/>
            <w:vAlign w:val="bottom"/>
          </w:tcPr>
          <w:p w14:paraId="12A8ECC4" w14:textId="77777777" w:rsidR="001076F8" w:rsidRPr="001076F8" w:rsidRDefault="001076F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1" w:type="dxa"/>
            <w:shd w:val="clear" w:color="auto" w:fill="auto"/>
            <w:vAlign w:val="bottom"/>
          </w:tcPr>
          <w:p w14:paraId="758FD26A" w14:textId="77777777" w:rsidR="001076F8" w:rsidRPr="001076F8" w:rsidRDefault="001076F8" w:rsidP="001076F8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29881872" w14:textId="77777777" w:rsidR="001076F8" w:rsidRPr="001076F8" w:rsidRDefault="001076F8" w:rsidP="001076F8">
            <w:pPr>
              <w:pStyle w:val="acctfourfigures"/>
              <w:tabs>
                <w:tab w:val="clear" w:pos="765"/>
                <w:tab w:val="left" w:pos="-51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651E86E2" w14:textId="77777777" w:rsidR="001076F8" w:rsidRPr="001076F8" w:rsidRDefault="001076F8" w:rsidP="001076F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5F297227" w14:textId="77777777" w:rsidR="001076F8" w:rsidRPr="001076F8" w:rsidRDefault="001076F8" w:rsidP="001076F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40D2B24" w14:textId="77777777" w:rsidR="001076F8" w:rsidRPr="001076F8" w:rsidRDefault="001076F8" w:rsidP="001076F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183CF047" w14:textId="77777777" w:rsidR="001076F8" w:rsidRPr="001076F8" w:rsidRDefault="001076F8" w:rsidP="001076F8">
            <w:pPr>
              <w:pStyle w:val="acctfourfigures"/>
              <w:tabs>
                <w:tab w:val="clear" w:pos="765"/>
                <w:tab w:val="decimal" w:pos="1080"/>
              </w:tabs>
              <w:spacing w:line="240" w:lineRule="auto"/>
              <w:ind w:left="70" w:hanging="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double" w:sz="4" w:space="0" w:color="auto"/>
            </w:tcBorders>
            <w:vAlign w:val="bottom"/>
          </w:tcPr>
          <w:p w14:paraId="74DA925B" w14:textId="144398DC" w:rsidR="001076F8" w:rsidRPr="001076F8" w:rsidRDefault="001076F8" w:rsidP="001076F8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80" w:right="-110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bidi="th-TH"/>
              </w:rPr>
            </w:pPr>
            <w:r w:rsidRPr="001076F8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2,088,373</w:t>
            </w:r>
          </w:p>
        </w:tc>
        <w:tc>
          <w:tcPr>
            <w:tcW w:w="270" w:type="dxa"/>
            <w:vAlign w:val="bottom"/>
          </w:tcPr>
          <w:p w14:paraId="002DA09A" w14:textId="77777777" w:rsidR="001076F8" w:rsidRPr="001076F8" w:rsidRDefault="001076F8" w:rsidP="001076F8">
            <w:pPr>
              <w:pStyle w:val="acctfourfigures"/>
              <w:tabs>
                <w:tab w:val="clear" w:pos="765"/>
                <w:tab w:val="decimal" w:pos="620"/>
                <w:tab w:val="decimal" w:pos="970"/>
              </w:tabs>
              <w:spacing w:line="240" w:lineRule="auto"/>
              <w:ind w:left="70" w:right="-110" w:hanging="70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76EB04" w14:textId="2224F24C" w:rsidR="001076F8" w:rsidRPr="001076F8" w:rsidRDefault="001076F8" w:rsidP="001076F8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70" w:right="-110" w:hanging="70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1076F8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2,088,373</w:t>
            </w:r>
          </w:p>
        </w:tc>
        <w:tc>
          <w:tcPr>
            <w:tcW w:w="240" w:type="dxa"/>
            <w:vAlign w:val="bottom"/>
          </w:tcPr>
          <w:p w14:paraId="7A22E5B2" w14:textId="77777777" w:rsidR="001076F8" w:rsidRPr="001076F8" w:rsidRDefault="001076F8" w:rsidP="001076F8">
            <w:pPr>
              <w:pStyle w:val="acctfourfigures"/>
              <w:tabs>
                <w:tab w:val="clear" w:pos="765"/>
                <w:tab w:val="decimal" w:pos="620"/>
                <w:tab w:val="decimal" w:pos="97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D2E5D0" w14:textId="257E54E1" w:rsidR="001076F8" w:rsidRPr="001076F8" w:rsidRDefault="001076F8" w:rsidP="001076F8">
            <w:pPr>
              <w:pStyle w:val="acctfourfigures"/>
              <w:tabs>
                <w:tab w:val="clear" w:pos="765"/>
                <w:tab w:val="decimal" w:pos="620"/>
                <w:tab w:val="decimal" w:pos="97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1076F8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3,092,884</w:t>
            </w:r>
          </w:p>
        </w:tc>
        <w:tc>
          <w:tcPr>
            <w:tcW w:w="262" w:type="dxa"/>
            <w:vAlign w:val="bottom"/>
          </w:tcPr>
          <w:p w14:paraId="60C711AF" w14:textId="77777777" w:rsidR="001076F8" w:rsidRPr="001076F8" w:rsidRDefault="001076F8" w:rsidP="001076F8">
            <w:pPr>
              <w:pStyle w:val="acctfourfigures"/>
              <w:tabs>
                <w:tab w:val="clear" w:pos="765"/>
                <w:tab w:val="decimal" w:pos="620"/>
                <w:tab w:val="decimal" w:pos="97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8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FE5E75" w14:textId="4B29923D" w:rsidR="001076F8" w:rsidRPr="001076F8" w:rsidRDefault="001076F8" w:rsidP="001076F8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3,092,884</w:t>
            </w:r>
          </w:p>
        </w:tc>
      </w:tr>
    </w:tbl>
    <w:p w14:paraId="6F2B7629" w14:textId="77777777" w:rsidR="00B35F00" w:rsidRPr="001076F8" w:rsidRDefault="00B35F00" w:rsidP="00AA207C">
      <w:pPr>
        <w:ind w:left="547" w:right="-27"/>
        <w:jc w:val="thaiDistribute"/>
        <w:rPr>
          <w:rFonts w:asciiTheme="majorBidi" w:hAnsiTheme="majorBidi" w:cstheme="majorBidi"/>
        </w:rPr>
      </w:pPr>
    </w:p>
    <w:p w14:paraId="1403E228" w14:textId="77777777" w:rsidR="00A72E2E" w:rsidRPr="001076F8" w:rsidRDefault="00A72E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cs/>
        </w:rPr>
      </w:pPr>
      <w:r w:rsidRPr="001076F8">
        <w:rPr>
          <w:rFonts w:asciiTheme="majorBidi" w:hAnsiTheme="majorBidi" w:cstheme="majorBidi"/>
          <w:b/>
          <w:bCs/>
          <w:cs/>
        </w:rPr>
        <w:br w:type="page"/>
      </w:r>
    </w:p>
    <w:p w14:paraId="6CD7D794" w14:textId="4B804C82" w:rsidR="00BF4FBD" w:rsidRPr="001076F8" w:rsidRDefault="00AB7D19" w:rsidP="00A72E2E">
      <w:pPr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  <w:r w:rsidRPr="001076F8">
        <w:rPr>
          <w:rFonts w:asciiTheme="majorBidi" w:hAnsiTheme="majorBidi" w:cstheme="majorBidi"/>
          <w:b/>
          <w:bCs/>
          <w:cs/>
        </w:rPr>
        <w:lastRenderedPageBreak/>
        <w:t>เงินให้สินเชื่อแก่ลูกหนี้และดอกเบี้ยค้างรับสุทธิ</w:t>
      </w:r>
    </w:p>
    <w:p w14:paraId="77904EC5" w14:textId="77777777" w:rsidR="00A9046A" w:rsidRPr="001076F8" w:rsidRDefault="00A9046A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</w:rPr>
      </w:pPr>
    </w:p>
    <w:p w14:paraId="1667BFD7" w14:textId="19B7B284" w:rsidR="00A9046A" w:rsidRPr="001076F8" w:rsidRDefault="00A9046A" w:rsidP="00AA207C">
      <w:pPr>
        <w:numPr>
          <w:ilvl w:val="1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1076F8">
        <w:rPr>
          <w:rFonts w:asciiTheme="majorBidi" w:hAnsiTheme="majorBidi" w:cstheme="majorBidi"/>
          <w:b/>
          <w:bCs/>
          <w:cs/>
        </w:rPr>
        <w:t>จำแนกตามประเภทของเงินให้สินเชื่อ</w:t>
      </w:r>
    </w:p>
    <w:p w14:paraId="2F7635CA" w14:textId="77777777" w:rsidR="001649C1" w:rsidRPr="001076F8" w:rsidRDefault="001649C1" w:rsidP="00AA207C">
      <w:pPr>
        <w:ind w:left="547" w:right="-27"/>
        <w:jc w:val="thaiDistribute"/>
        <w:rPr>
          <w:rFonts w:asciiTheme="majorBidi" w:hAnsiTheme="majorBidi" w:cstheme="majorBidi"/>
        </w:rPr>
      </w:pPr>
    </w:p>
    <w:tbl>
      <w:tblPr>
        <w:tblW w:w="91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870"/>
        <w:gridCol w:w="1386"/>
        <w:gridCol w:w="267"/>
        <w:gridCol w:w="1407"/>
      </w:tblGrid>
      <w:tr w:rsidR="0093595F" w:rsidRPr="001076F8" w14:paraId="1A01189E" w14:textId="77777777" w:rsidTr="1EC29960">
        <w:trPr>
          <w:trHeight w:val="294"/>
        </w:trPr>
        <w:tc>
          <w:tcPr>
            <w:tcW w:w="5220" w:type="dxa"/>
          </w:tcPr>
          <w:p w14:paraId="52006853" w14:textId="77777777" w:rsidR="0093595F" w:rsidRPr="001076F8" w:rsidRDefault="0093595F" w:rsidP="003F1109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70" w:type="dxa"/>
            <w:vAlign w:val="bottom"/>
          </w:tcPr>
          <w:p w14:paraId="74AF1283" w14:textId="77777777" w:rsidR="0093595F" w:rsidRPr="001076F8" w:rsidRDefault="0093595F" w:rsidP="003F1109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3060" w:type="dxa"/>
            <w:gridSpan w:val="3"/>
            <w:vAlign w:val="bottom"/>
          </w:tcPr>
          <w:p w14:paraId="7B662E09" w14:textId="77777777" w:rsidR="0093595F" w:rsidRPr="001076F8" w:rsidRDefault="0093595F" w:rsidP="003F1109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93595F" w:rsidRPr="001076F8" w14:paraId="3ADED9A9" w14:textId="77777777" w:rsidTr="1EC29960">
        <w:trPr>
          <w:trHeight w:val="294"/>
        </w:trPr>
        <w:tc>
          <w:tcPr>
            <w:tcW w:w="5220" w:type="dxa"/>
          </w:tcPr>
          <w:p w14:paraId="312C0220" w14:textId="77777777" w:rsidR="0093595F" w:rsidRPr="001076F8" w:rsidRDefault="0093595F" w:rsidP="003F1109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70" w:type="dxa"/>
            <w:vAlign w:val="bottom"/>
          </w:tcPr>
          <w:p w14:paraId="005A52CE" w14:textId="7967BFC2" w:rsidR="0093595F" w:rsidRPr="001076F8" w:rsidRDefault="0093595F" w:rsidP="003F1109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86" w:type="dxa"/>
            <w:vAlign w:val="center"/>
          </w:tcPr>
          <w:p w14:paraId="24275FC3" w14:textId="62F5B3B7" w:rsidR="0093595F" w:rsidRPr="001076F8" w:rsidRDefault="00F73733" w:rsidP="003F1109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>30</w:t>
            </w:r>
            <w:r w:rsidR="358AEB74" w:rsidRPr="001076F8">
              <w:rPr>
                <w:rFonts w:asciiTheme="majorBidi" w:hAnsiTheme="majorBidi" w:cstheme="majorBidi"/>
              </w:rPr>
              <w:t xml:space="preserve"> </w:t>
            </w:r>
            <w:r w:rsidR="00996981" w:rsidRPr="001076F8">
              <w:rPr>
                <w:rFonts w:asciiTheme="majorBidi" w:hAnsiTheme="majorBidi" w:cstheme="majorBidi" w:hint="cs"/>
                <w:cs/>
              </w:rPr>
              <w:t>กันยายน</w:t>
            </w:r>
          </w:p>
        </w:tc>
        <w:tc>
          <w:tcPr>
            <w:tcW w:w="267" w:type="dxa"/>
            <w:vAlign w:val="center"/>
          </w:tcPr>
          <w:p w14:paraId="159174CA" w14:textId="77777777" w:rsidR="0093595F" w:rsidRPr="001076F8" w:rsidRDefault="0093595F" w:rsidP="003F1109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07" w:type="dxa"/>
            <w:vAlign w:val="center"/>
          </w:tcPr>
          <w:p w14:paraId="083A2D0C" w14:textId="7F523840" w:rsidR="0093595F" w:rsidRPr="001076F8" w:rsidRDefault="009C652D" w:rsidP="003F1109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 xml:space="preserve">31 </w:t>
            </w:r>
            <w:r w:rsidRPr="001076F8">
              <w:rPr>
                <w:rFonts w:asciiTheme="majorBidi" w:hAnsiTheme="majorBidi" w:cstheme="majorBidi"/>
                <w:cs/>
              </w:rPr>
              <w:t>ธันวาคม</w:t>
            </w:r>
          </w:p>
        </w:tc>
      </w:tr>
      <w:tr w:rsidR="009C652D" w:rsidRPr="001076F8" w14:paraId="7C776D28" w14:textId="77777777" w:rsidTr="1EC29960">
        <w:trPr>
          <w:trHeight w:val="294"/>
        </w:trPr>
        <w:tc>
          <w:tcPr>
            <w:tcW w:w="5220" w:type="dxa"/>
          </w:tcPr>
          <w:p w14:paraId="460D534E" w14:textId="77777777" w:rsidR="009C652D" w:rsidRPr="001076F8" w:rsidRDefault="009C652D" w:rsidP="009C652D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70" w:type="dxa"/>
            <w:vAlign w:val="bottom"/>
          </w:tcPr>
          <w:p w14:paraId="0841B633" w14:textId="328BE454" w:rsidR="009C652D" w:rsidRPr="001076F8" w:rsidRDefault="009C652D" w:rsidP="009C652D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</w:rPr>
              <w:t>หมายเหตุ</w:t>
            </w:r>
          </w:p>
        </w:tc>
        <w:tc>
          <w:tcPr>
            <w:tcW w:w="1386" w:type="dxa"/>
            <w:vAlign w:val="center"/>
          </w:tcPr>
          <w:p w14:paraId="5BF7745A" w14:textId="0ACF6859" w:rsidR="009C652D" w:rsidRPr="001076F8" w:rsidRDefault="009C652D" w:rsidP="009C652D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8F7939" w:rsidRPr="001076F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67" w:type="dxa"/>
            <w:vAlign w:val="center"/>
          </w:tcPr>
          <w:p w14:paraId="3F3798E1" w14:textId="77777777" w:rsidR="009C652D" w:rsidRPr="001076F8" w:rsidRDefault="009C652D" w:rsidP="009C652D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07" w:type="dxa"/>
            <w:vAlign w:val="center"/>
          </w:tcPr>
          <w:p w14:paraId="52F0D710" w14:textId="64CD6302" w:rsidR="009C652D" w:rsidRPr="001076F8" w:rsidRDefault="009C652D" w:rsidP="009C652D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8F7939" w:rsidRPr="001076F8">
              <w:rPr>
                <w:rFonts w:asciiTheme="majorBidi" w:hAnsiTheme="majorBidi" w:cstheme="majorBidi"/>
              </w:rPr>
              <w:t>6</w:t>
            </w:r>
          </w:p>
        </w:tc>
      </w:tr>
      <w:tr w:rsidR="009C652D" w:rsidRPr="001076F8" w14:paraId="382AB078" w14:textId="77777777" w:rsidTr="1EC29960">
        <w:trPr>
          <w:trHeight w:val="294"/>
        </w:trPr>
        <w:tc>
          <w:tcPr>
            <w:tcW w:w="5220" w:type="dxa"/>
          </w:tcPr>
          <w:p w14:paraId="1250F9FF" w14:textId="77777777" w:rsidR="009C652D" w:rsidRPr="001076F8" w:rsidRDefault="009C652D" w:rsidP="009C652D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70" w:type="dxa"/>
            <w:vAlign w:val="bottom"/>
          </w:tcPr>
          <w:p w14:paraId="479357B2" w14:textId="77777777" w:rsidR="009C652D" w:rsidRPr="001076F8" w:rsidRDefault="009C652D" w:rsidP="009C652D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060" w:type="dxa"/>
            <w:gridSpan w:val="3"/>
            <w:vAlign w:val="center"/>
          </w:tcPr>
          <w:p w14:paraId="7A981A02" w14:textId="77777777" w:rsidR="009C652D" w:rsidRPr="001076F8" w:rsidRDefault="009C652D" w:rsidP="009C652D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i/>
                <w:iCs/>
              </w:rPr>
              <w:t>(</w:t>
            </w:r>
            <w:r w:rsidRPr="001076F8">
              <w:rPr>
                <w:rFonts w:asciiTheme="majorBidi" w:hAnsiTheme="majorBidi" w:cstheme="majorBidi"/>
                <w:i/>
                <w:iCs/>
                <w:cs/>
              </w:rPr>
              <w:t>พันบาท)</w:t>
            </w:r>
          </w:p>
        </w:tc>
      </w:tr>
      <w:tr w:rsidR="001076F8" w:rsidRPr="001076F8" w14:paraId="71351F61" w14:textId="77777777" w:rsidTr="1EC29960">
        <w:trPr>
          <w:trHeight w:val="294"/>
        </w:trPr>
        <w:tc>
          <w:tcPr>
            <w:tcW w:w="5220" w:type="dxa"/>
          </w:tcPr>
          <w:p w14:paraId="58C0BB3E" w14:textId="77777777" w:rsidR="001076F8" w:rsidRPr="001076F8" w:rsidRDefault="001076F8" w:rsidP="001076F8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 xml:space="preserve">เงินให้สินเชื่อแก่ลูกหนี้ </w:t>
            </w:r>
          </w:p>
        </w:tc>
        <w:tc>
          <w:tcPr>
            <w:tcW w:w="870" w:type="dxa"/>
          </w:tcPr>
          <w:p w14:paraId="74DC1695" w14:textId="77777777" w:rsidR="001076F8" w:rsidRPr="001076F8" w:rsidRDefault="001076F8" w:rsidP="001076F8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86" w:type="dxa"/>
            <w:vAlign w:val="bottom"/>
          </w:tcPr>
          <w:p w14:paraId="2FFCC306" w14:textId="754C2FF4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3,</w:t>
            </w:r>
            <w:ins w:id="2" w:author="Nattanon, Jeenpatipat" w:date="2024-11-12T11:06:00Z">
              <w:r w:rsidR="00F6024F">
                <w:rPr>
                  <w:rFonts w:asciiTheme="majorBidi" w:hAnsiTheme="majorBidi" w:cstheme="majorBidi"/>
                </w:rPr>
                <w:t>5</w:t>
              </w:r>
              <w:r w:rsidR="003778BC">
                <w:rPr>
                  <w:rFonts w:asciiTheme="majorBidi" w:hAnsiTheme="majorBidi" w:cstheme="majorBidi"/>
                </w:rPr>
                <w:t>09</w:t>
              </w:r>
            </w:ins>
            <w:del w:id="3" w:author="Nattanon, Jeenpatipat" w:date="2024-11-12T11:06:00Z">
              <w:r w:rsidRPr="00CF5BE6" w:rsidDel="00F6024F">
                <w:rPr>
                  <w:rFonts w:asciiTheme="majorBidi" w:hAnsiTheme="majorBidi" w:cstheme="majorBidi"/>
                </w:rPr>
                <w:delText>603</w:delText>
              </w:r>
            </w:del>
            <w:r w:rsidRPr="00CF5BE6">
              <w:rPr>
                <w:rFonts w:asciiTheme="majorBidi" w:hAnsiTheme="majorBidi" w:cstheme="majorBidi"/>
              </w:rPr>
              <w:t>,</w:t>
            </w:r>
            <w:ins w:id="4" w:author="Nattanon, Jeenpatipat" w:date="2024-11-12T11:06:00Z">
              <w:r w:rsidR="003778BC">
                <w:rPr>
                  <w:rFonts w:asciiTheme="majorBidi" w:hAnsiTheme="majorBidi" w:cstheme="majorBidi"/>
                </w:rPr>
                <w:t>966</w:t>
              </w:r>
            </w:ins>
            <w:del w:id="5" w:author="Nattanon, Jeenpatipat" w:date="2024-11-12T11:06:00Z">
              <w:r w:rsidRPr="00CF5BE6" w:rsidDel="003778BC">
                <w:rPr>
                  <w:rFonts w:asciiTheme="majorBidi" w:hAnsiTheme="majorBidi" w:cstheme="majorBidi"/>
                </w:rPr>
                <w:delText>204</w:delText>
              </w:r>
            </w:del>
            <w:r w:rsidRPr="00CF5BE6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267" w:type="dxa"/>
            <w:vAlign w:val="bottom"/>
          </w:tcPr>
          <w:p w14:paraId="5A223344" w14:textId="77777777" w:rsidR="001076F8" w:rsidRPr="001076F8" w:rsidRDefault="001076F8" w:rsidP="001076F8">
            <w:pPr>
              <w:pStyle w:val="acctfourfigures"/>
              <w:tabs>
                <w:tab w:val="clear" w:pos="765"/>
                <w:tab w:val="decimal" w:pos="878"/>
                <w:tab w:val="decimal" w:pos="1170"/>
              </w:tabs>
              <w:spacing w:line="240" w:lineRule="auto"/>
              <w:ind w:left="-180" w:right="-7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07" w:type="dxa"/>
            <w:vAlign w:val="bottom"/>
          </w:tcPr>
          <w:p w14:paraId="631B50EA" w14:textId="06BAEC7F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3,251,464</w:t>
            </w:r>
          </w:p>
        </w:tc>
      </w:tr>
      <w:tr w:rsidR="001076F8" w:rsidRPr="001076F8" w14:paraId="28847652" w14:textId="77777777" w:rsidTr="1EC29960">
        <w:trPr>
          <w:trHeight w:val="294"/>
        </w:trPr>
        <w:tc>
          <w:tcPr>
            <w:tcW w:w="5220" w:type="dxa"/>
          </w:tcPr>
          <w:p w14:paraId="1E01BB5C" w14:textId="77777777" w:rsidR="001076F8" w:rsidRPr="001076F8" w:rsidRDefault="001076F8" w:rsidP="001076F8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</w:rPr>
              <w:t>บวก</w:t>
            </w:r>
            <w:r w:rsidRPr="001076F8">
              <w:rPr>
                <w:rFonts w:asciiTheme="majorBidi" w:hAnsiTheme="majorBidi" w:cstheme="majorBidi"/>
                <w:cs/>
              </w:rPr>
              <w:t xml:space="preserve"> ดอกเบี้ยค้างรับ</w:t>
            </w:r>
          </w:p>
        </w:tc>
        <w:tc>
          <w:tcPr>
            <w:tcW w:w="870" w:type="dxa"/>
          </w:tcPr>
          <w:p w14:paraId="437D7A49" w14:textId="77777777" w:rsidR="001076F8" w:rsidRPr="001076F8" w:rsidRDefault="001076F8" w:rsidP="001076F8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vAlign w:val="bottom"/>
          </w:tcPr>
          <w:p w14:paraId="6E8AAE65" w14:textId="2FD5B9D2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809,218 </w:t>
            </w:r>
          </w:p>
        </w:tc>
        <w:tc>
          <w:tcPr>
            <w:tcW w:w="267" w:type="dxa"/>
            <w:vAlign w:val="bottom"/>
          </w:tcPr>
          <w:p w14:paraId="1F607D78" w14:textId="77777777" w:rsidR="001076F8" w:rsidRPr="001076F8" w:rsidRDefault="001076F8" w:rsidP="001076F8">
            <w:pPr>
              <w:pStyle w:val="acctfourfigures"/>
              <w:tabs>
                <w:tab w:val="clear" w:pos="765"/>
                <w:tab w:val="decimal" w:pos="878"/>
                <w:tab w:val="decimal" w:pos="1170"/>
              </w:tabs>
              <w:spacing w:line="240" w:lineRule="auto"/>
              <w:ind w:left="-180" w:right="-7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bottom"/>
          </w:tcPr>
          <w:p w14:paraId="31876572" w14:textId="03359794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599,473</w:t>
            </w:r>
          </w:p>
        </w:tc>
      </w:tr>
      <w:tr w:rsidR="001076F8" w:rsidRPr="001076F8" w14:paraId="7CDEEF8D" w14:textId="77777777" w:rsidTr="1EC29960">
        <w:trPr>
          <w:trHeight w:val="294"/>
        </w:trPr>
        <w:tc>
          <w:tcPr>
            <w:tcW w:w="5220" w:type="dxa"/>
          </w:tcPr>
          <w:p w14:paraId="7CBBEEF8" w14:textId="77777777" w:rsidR="001076F8" w:rsidRPr="001076F8" w:rsidRDefault="001076F8" w:rsidP="001076F8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รวมเงินให้สินเชื่อแก่ลูกหนี้และดอกเบี้ยค้างรับ</w:t>
            </w:r>
          </w:p>
        </w:tc>
        <w:tc>
          <w:tcPr>
            <w:tcW w:w="870" w:type="dxa"/>
          </w:tcPr>
          <w:p w14:paraId="50CB8F5D" w14:textId="77777777" w:rsidR="001076F8" w:rsidRPr="001076F8" w:rsidRDefault="001076F8" w:rsidP="001076F8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  <w:vAlign w:val="bottom"/>
          </w:tcPr>
          <w:p w14:paraId="5414C956" w14:textId="6AA1E7E3" w:rsidR="001076F8" w:rsidRPr="00CF5BE6" w:rsidRDefault="001076F8" w:rsidP="001076F8">
            <w:pPr>
              <w:ind w:right="14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4,</w:t>
            </w:r>
            <w:ins w:id="6" w:author="Nattanon, Jeenpatipat" w:date="2024-11-12T11:06:00Z">
              <w:r w:rsidR="003778BC">
                <w:rPr>
                  <w:rFonts w:asciiTheme="majorBidi" w:hAnsiTheme="majorBidi" w:cstheme="majorBidi"/>
                  <w:b/>
                  <w:bCs/>
                </w:rPr>
                <w:t>319</w:t>
              </w:r>
            </w:ins>
            <w:del w:id="7" w:author="Nattanon, Jeenpatipat" w:date="2024-11-12T11:06:00Z">
              <w:r w:rsidRPr="00CF5BE6" w:rsidDel="003778BC">
                <w:rPr>
                  <w:rFonts w:asciiTheme="majorBidi" w:hAnsiTheme="majorBidi" w:cstheme="majorBidi"/>
                  <w:b/>
                  <w:bCs/>
                </w:rPr>
                <w:delText>412</w:delText>
              </w:r>
            </w:del>
            <w:r w:rsidRPr="00CF5BE6">
              <w:rPr>
                <w:rFonts w:asciiTheme="majorBidi" w:hAnsiTheme="majorBidi" w:cstheme="majorBidi"/>
                <w:b/>
                <w:bCs/>
              </w:rPr>
              <w:t>,</w:t>
            </w:r>
            <w:ins w:id="8" w:author="Nattanon, Jeenpatipat" w:date="2024-11-12T11:06:00Z">
              <w:r w:rsidR="003778BC">
                <w:rPr>
                  <w:rFonts w:asciiTheme="majorBidi" w:hAnsiTheme="majorBidi" w:cstheme="majorBidi"/>
                  <w:b/>
                  <w:bCs/>
                </w:rPr>
                <w:t>184</w:t>
              </w:r>
            </w:ins>
            <w:del w:id="9" w:author="Nattanon, Jeenpatipat" w:date="2024-11-12T11:06:00Z">
              <w:r w:rsidRPr="00CF5BE6" w:rsidDel="003778BC">
                <w:rPr>
                  <w:rFonts w:asciiTheme="majorBidi" w:hAnsiTheme="majorBidi" w:cstheme="majorBidi"/>
                  <w:b/>
                  <w:bCs/>
                </w:rPr>
                <w:delText>422</w:delText>
              </w:r>
            </w:del>
            <w:r w:rsidRPr="00CF5BE6">
              <w:rPr>
                <w:rFonts w:asciiTheme="majorBidi" w:hAnsiTheme="majorBidi" w:cstheme="majorBidi"/>
                <w:b/>
                <w:bCs/>
              </w:rPr>
              <w:t xml:space="preserve"> </w:t>
            </w:r>
          </w:p>
        </w:tc>
        <w:tc>
          <w:tcPr>
            <w:tcW w:w="267" w:type="dxa"/>
            <w:vAlign w:val="bottom"/>
          </w:tcPr>
          <w:p w14:paraId="559AE920" w14:textId="77777777" w:rsidR="001076F8" w:rsidRPr="001076F8" w:rsidRDefault="001076F8" w:rsidP="001076F8">
            <w:pPr>
              <w:pStyle w:val="acctfourfigures"/>
              <w:tabs>
                <w:tab w:val="clear" w:pos="765"/>
                <w:tab w:val="decimal" w:pos="698"/>
                <w:tab w:val="decimal" w:pos="1170"/>
              </w:tabs>
              <w:spacing w:line="240" w:lineRule="auto"/>
              <w:ind w:left="-180" w:right="-7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539F4E43" w14:textId="0E72AD1C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3,850,937</w:t>
            </w:r>
          </w:p>
        </w:tc>
      </w:tr>
      <w:tr w:rsidR="001076F8" w:rsidRPr="001076F8" w14:paraId="59983E77" w14:textId="77777777" w:rsidTr="1EC29960">
        <w:trPr>
          <w:trHeight w:val="294"/>
        </w:trPr>
        <w:tc>
          <w:tcPr>
            <w:tcW w:w="5220" w:type="dxa"/>
          </w:tcPr>
          <w:p w14:paraId="0F98F1E1" w14:textId="77777777" w:rsidR="001076F8" w:rsidRPr="001076F8" w:rsidRDefault="001076F8" w:rsidP="001076F8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</w:rPr>
              <w:t>หัก</w:t>
            </w:r>
            <w:r w:rsidRPr="001076F8">
              <w:rPr>
                <w:rFonts w:asciiTheme="majorBidi" w:hAnsiTheme="majorBidi" w:cstheme="majorBidi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870" w:type="dxa"/>
          </w:tcPr>
          <w:p w14:paraId="79840FBD" w14:textId="1135784B" w:rsidR="001076F8" w:rsidRPr="001076F8" w:rsidRDefault="001076F8" w:rsidP="001076F8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i/>
                <w:iCs/>
              </w:rPr>
              <w:t>7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vAlign w:val="bottom"/>
          </w:tcPr>
          <w:p w14:paraId="3422C83D" w14:textId="03F8D5EF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(</w:t>
            </w:r>
            <w:ins w:id="10" w:author="Nattanon, Jeenpatipat" w:date="2024-11-12T11:06:00Z">
              <w:r w:rsidR="003778BC">
                <w:rPr>
                  <w:rFonts w:asciiTheme="majorBidi" w:hAnsiTheme="majorBidi" w:cstheme="majorBidi"/>
                </w:rPr>
                <w:t>373</w:t>
              </w:r>
            </w:ins>
            <w:del w:id="11" w:author="Nattanon, Jeenpatipat" w:date="2024-11-12T11:06:00Z">
              <w:r w:rsidRPr="00CF5BE6" w:rsidDel="003778BC">
                <w:rPr>
                  <w:rFonts w:asciiTheme="majorBidi" w:hAnsiTheme="majorBidi" w:cstheme="majorBidi"/>
                </w:rPr>
                <w:delText>466</w:delText>
              </w:r>
            </w:del>
            <w:r w:rsidRPr="00CF5BE6">
              <w:rPr>
                <w:rFonts w:asciiTheme="majorBidi" w:hAnsiTheme="majorBidi" w:cstheme="majorBidi"/>
              </w:rPr>
              <w:t>,</w:t>
            </w:r>
            <w:ins w:id="12" w:author="Nattanon, Jeenpatipat" w:date="2024-11-12T11:06:00Z">
              <w:r w:rsidR="003778BC">
                <w:rPr>
                  <w:rFonts w:asciiTheme="majorBidi" w:hAnsiTheme="majorBidi" w:cstheme="majorBidi"/>
                </w:rPr>
                <w:t>16</w:t>
              </w:r>
            </w:ins>
            <w:ins w:id="13" w:author="Nattanon, Jeenpatipat" w:date="2024-11-12T11:07:00Z">
              <w:r w:rsidR="003778BC">
                <w:rPr>
                  <w:rFonts w:asciiTheme="majorBidi" w:hAnsiTheme="majorBidi" w:cstheme="majorBidi"/>
                </w:rPr>
                <w:t>4</w:t>
              </w:r>
            </w:ins>
            <w:del w:id="14" w:author="Nattanon, Jeenpatipat" w:date="2024-11-12T11:06:00Z">
              <w:r w:rsidRPr="00CF5BE6" w:rsidDel="003778BC">
                <w:rPr>
                  <w:rFonts w:asciiTheme="majorBidi" w:hAnsiTheme="majorBidi" w:cstheme="majorBidi"/>
                </w:rPr>
                <w:delText>402</w:delText>
              </w:r>
            </w:del>
            <w:r w:rsidRPr="00CF5BE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67" w:type="dxa"/>
            <w:vAlign w:val="bottom"/>
          </w:tcPr>
          <w:p w14:paraId="3319ECBA" w14:textId="77777777" w:rsidR="001076F8" w:rsidRPr="001076F8" w:rsidRDefault="001076F8" w:rsidP="001076F8">
            <w:pPr>
              <w:pStyle w:val="acctfourfigures"/>
              <w:tabs>
                <w:tab w:val="clear" w:pos="765"/>
                <w:tab w:val="decimal" w:pos="878"/>
                <w:tab w:val="decimal" w:pos="1170"/>
              </w:tabs>
              <w:spacing w:line="240" w:lineRule="auto"/>
              <w:ind w:left="-180" w:right="-7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bottom"/>
          </w:tcPr>
          <w:p w14:paraId="00B18B98" w14:textId="5F7C6C5F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   (361,380)</w:t>
            </w:r>
          </w:p>
        </w:tc>
      </w:tr>
      <w:tr w:rsidR="001076F8" w:rsidRPr="001076F8" w14:paraId="3F037A53" w14:textId="77777777" w:rsidTr="1EC29960">
        <w:trPr>
          <w:trHeight w:val="294"/>
        </w:trPr>
        <w:tc>
          <w:tcPr>
            <w:tcW w:w="5220" w:type="dxa"/>
          </w:tcPr>
          <w:p w14:paraId="40A1348C" w14:textId="7CBF85B5" w:rsidR="001076F8" w:rsidRPr="001076F8" w:rsidRDefault="001076F8" w:rsidP="001076F8">
            <w:pPr>
              <w:spacing w:line="240" w:lineRule="auto"/>
              <w:ind w:left="165" w:right="-43" w:hanging="165"/>
              <w:jc w:val="thaiDistribute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รวมเงินให้สินเชื่อแก่ลูกหนี้และดอกเบี้ยค้างรับสุทธิ</w:t>
            </w:r>
          </w:p>
        </w:tc>
        <w:tc>
          <w:tcPr>
            <w:tcW w:w="870" w:type="dxa"/>
          </w:tcPr>
          <w:p w14:paraId="0369A61F" w14:textId="77777777" w:rsidR="001076F8" w:rsidRPr="001076F8" w:rsidRDefault="001076F8" w:rsidP="001076F8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37CC72" w14:textId="6A650262" w:rsidR="001076F8" w:rsidRPr="00CF5BE6" w:rsidRDefault="001076F8" w:rsidP="001076F8">
            <w:pPr>
              <w:ind w:right="14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3,946,020 </w:t>
            </w:r>
          </w:p>
        </w:tc>
        <w:tc>
          <w:tcPr>
            <w:tcW w:w="267" w:type="dxa"/>
            <w:vAlign w:val="bottom"/>
          </w:tcPr>
          <w:p w14:paraId="09892389" w14:textId="77777777" w:rsidR="001076F8" w:rsidRPr="001076F8" w:rsidRDefault="001076F8" w:rsidP="001076F8">
            <w:pPr>
              <w:pStyle w:val="acctfourfigures"/>
              <w:tabs>
                <w:tab w:val="clear" w:pos="765"/>
                <w:tab w:val="decimal" w:pos="878"/>
                <w:tab w:val="decimal" w:pos="1170"/>
              </w:tabs>
              <w:spacing w:line="240" w:lineRule="auto"/>
              <w:ind w:left="-180" w:right="-7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9C640E" w14:textId="12704987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3,489,557</w:t>
            </w:r>
          </w:p>
        </w:tc>
      </w:tr>
    </w:tbl>
    <w:p w14:paraId="6B99A966" w14:textId="45509A9F" w:rsidR="00752C9E" w:rsidRPr="001076F8" w:rsidRDefault="00752C9E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</w:p>
    <w:p w14:paraId="580336DB" w14:textId="183AEE36" w:rsidR="00A9046A" w:rsidRPr="001076F8" w:rsidRDefault="00A9046A" w:rsidP="1C427D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>รายการเปลี่ยนแปลงของ</w:t>
      </w:r>
      <w:r w:rsidR="00037937" w:rsidRPr="001076F8">
        <w:rPr>
          <w:rFonts w:asciiTheme="majorBidi" w:hAnsiTheme="majorBidi" w:cstheme="majorBidi"/>
          <w:cs/>
        </w:rPr>
        <w:t>เงินให้สินเชื่อแก่</w:t>
      </w:r>
      <w:r w:rsidRPr="001076F8">
        <w:rPr>
          <w:rFonts w:asciiTheme="majorBidi" w:hAnsiTheme="majorBidi" w:cstheme="majorBidi"/>
          <w:cs/>
        </w:rPr>
        <w:t>ลูกหนี้</w:t>
      </w:r>
      <w:r w:rsidR="000352F6" w:rsidRPr="001076F8">
        <w:rPr>
          <w:rFonts w:asciiTheme="majorBidi" w:hAnsiTheme="majorBidi" w:cstheme="majorBidi"/>
          <w:cs/>
        </w:rPr>
        <w:t>และดอกเบี้ยค้างรับ</w:t>
      </w:r>
      <w:r w:rsidR="300A829A" w:rsidRPr="001076F8">
        <w:rPr>
          <w:rFonts w:asciiTheme="majorBidi" w:hAnsiTheme="majorBidi" w:cstheme="majorBidi"/>
          <w:cs/>
        </w:rPr>
        <w:t>สำหรับงวด</w:t>
      </w:r>
      <w:r w:rsidR="00DF0D88" w:rsidRPr="001076F8">
        <w:rPr>
          <w:rFonts w:asciiTheme="majorBidi" w:hAnsiTheme="majorBidi" w:cstheme="majorBidi" w:hint="cs"/>
          <w:cs/>
        </w:rPr>
        <w:t>เก้า</w:t>
      </w:r>
      <w:r w:rsidR="300A829A" w:rsidRPr="001076F8">
        <w:rPr>
          <w:rFonts w:asciiTheme="majorBidi" w:hAnsiTheme="majorBidi" w:cstheme="majorBidi"/>
          <w:cs/>
        </w:rPr>
        <w:t>เดือน</w:t>
      </w:r>
      <w:r w:rsidRPr="001076F8">
        <w:rPr>
          <w:rFonts w:asciiTheme="majorBidi" w:hAnsiTheme="majorBidi" w:cstheme="majorBidi"/>
          <w:cs/>
        </w:rPr>
        <w:t>สิ้นสุดวันที่</w:t>
      </w:r>
      <w:r w:rsidRPr="001076F8">
        <w:rPr>
          <w:rFonts w:asciiTheme="majorBidi" w:hAnsiTheme="majorBidi" w:cstheme="majorBidi"/>
        </w:rPr>
        <w:t xml:space="preserve"> </w:t>
      </w:r>
      <w:r w:rsidR="00F73733" w:rsidRPr="001076F8">
        <w:rPr>
          <w:rFonts w:asciiTheme="majorBidi" w:hAnsiTheme="majorBidi" w:cstheme="majorBidi"/>
        </w:rPr>
        <w:t>30</w:t>
      </w:r>
      <w:r w:rsidR="358AEB74" w:rsidRPr="001076F8">
        <w:rPr>
          <w:rFonts w:asciiTheme="majorBidi" w:hAnsiTheme="majorBidi" w:cstheme="majorBidi"/>
        </w:rPr>
        <w:t xml:space="preserve"> </w:t>
      </w:r>
      <w:r w:rsidR="00996981" w:rsidRPr="001076F8">
        <w:rPr>
          <w:rFonts w:asciiTheme="majorBidi" w:hAnsiTheme="majorBidi" w:cstheme="majorBidi" w:hint="cs"/>
          <w:cs/>
        </w:rPr>
        <w:t>กันยายน</w:t>
      </w:r>
      <w:r w:rsidR="008F7939" w:rsidRPr="001076F8">
        <w:rPr>
          <w:rFonts w:asciiTheme="majorBidi" w:hAnsiTheme="majorBidi" w:cstheme="majorBidi"/>
          <w:cs/>
        </w:rPr>
        <w:t xml:space="preserve"> </w:t>
      </w:r>
      <w:r w:rsidR="008F7939" w:rsidRPr="001076F8">
        <w:rPr>
          <w:rFonts w:asciiTheme="majorBidi" w:hAnsiTheme="majorBidi" w:cstheme="majorBidi"/>
        </w:rPr>
        <w:t>2567</w:t>
      </w:r>
      <w:r w:rsidR="0014704B" w:rsidRPr="001076F8">
        <w:rPr>
          <w:rFonts w:asciiTheme="majorBidi" w:hAnsiTheme="majorBidi" w:cstheme="majorBidi"/>
        </w:rPr>
        <w:t xml:space="preserve"> </w:t>
      </w:r>
      <w:r w:rsidR="0014704B" w:rsidRPr="001076F8">
        <w:rPr>
          <w:rFonts w:asciiTheme="majorBidi" w:hAnsiTheme="majorBidi" w:cstheme="majorBidi"/>
          <w:cs/>
        </w:rPr>
        <w:t>และ</w:t>
      </w:r>
      <w:r w:rsidR="009C652D" w:rsidRPr="001076F8">
        <w:rPr>
          <w:rFonts w:asciiTheme="majorBidi" w:hAnsiTheme="majorBidi" w:cstheme="majorBidi"/>
          <w:cs/>
        </w:rPr>
        <w:t xml:space="preserve">สำหรับปีสิ้นสุดวันที่ </w:t>
      </w:r>
      <w:r w:rsidR="009C652D" w:rsidRPr="001076F8">
        <w:rPr>
          <w:rFonts w:asciiTheme="majorBidi" w:hAnsiTheme="majorBidi" w:cstheme="majorBidi"/>
        </w:rPr>
        <w:t xml:space="preserve">31 </w:t>
      </w:r>
      <w:r w:rsidR="009C652D" w:rsidRPr="001076F8">
        <w:rPr>
          <w:rFonts w:asciiTheme="majorBidi" w:hAnsiTheme="majorBidi" w:cstheme="majorBidi"/>
          <w:cs/>
        </w:rPr>
        <w:t>ธันวาคม</w:t>
      </w:r>
      <w:r w:rsidR="0014704B" w:rsidRPr="001076F8">
        <w:rPr>
          <w:rFonts w:asciiTheme="majorBidi" w:hAnsiTheme="majorBidi" w:cstheme="majorBidi"/>
          <w:cs/>
        </w:rPr>
        <w:t xml:space="preserve"> </w:t>
      </w:r>
      <w:r w:rsidR="0014704B" w:rsidRPr="001076F8">
        <w:rPr>
          <w:rFonts w:asciiTheme="majorBidi" w:hAnsiTheme="majorBidi" w:cstheme="majorBidi"/>
        </w:rPr>
        <w:t>256</w:t>
      </w:r>
      <w:r w:rsidR="008F7939" w:rsidRPr="001076F8">
        <w:rPr>
          <w:rFonts w:asciiTheme="majorBidi" w:hAnsiTheme="majorBidi" w:cstheme="majorBidi"/>
        </w:rPr>
        <w:t>6</w:t>
      </w:r>
      <w:r w:rsidR="0093595F"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>เป็นดังนี้</w:t>
      </w:r>
    </w:p>
    <w:p w14:paraId="4966172B" w14:textId="18D68C4B" w:rsidR="001437D1" w:rsidRPr="001076F8" w:rsidRDefault="001437D1" w:rsidP="00AA207C">
      <w:pPr>
        <w:ind w:left="547" w:right="-27"/>
        <w:jc w:val="thaiDistribute"/>
        <w:rPr>
          <w:rFonts w:asciiTheme="majorBidi" w:hAnsiTheme="majorBidi" w:cstheme="majorBidi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120"/>
        <w:gridCol w:w="1350"/>
        <w:gridCol w:w="270"/>
        <w:gridCol w:w="1440"/>
      </w:tblGrid>
      <w:tr w:rsidR="005F609F" w:rsidRPr="001076F8" w14:paraId="2C769EEB" w14:textId="77777777" w:rsidTr="1EC29960">
        <w:trPr>
          <w:trHeight w:val="294"/>
        </w:trPr>
        <w:tc>
          <w:tcPr>
            <w:tcW w:w="6120" w:type="dxa"/>
          </w:tcPr>
          <w:p w14:paraId="1F573AD5" w14:textId="77777777" w:rsidR="005F609F" w:rsidRPr="001076F8" w:rsidRDefault="005F609F" w:rsidP="00804DC6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3060" w:type="dxa"/>
            <w:gridSpan w:val="3"/>
            <w:vAlign w:val="bottom"/>
          </w:tcPr>
          <w:p w14:paraId="62E5FF0E" w14:textId="77777777" w:rsidR="005F609F" w:rsidRPr="001076F8" w:rsidRDefault="005F609F" w:rsidP="00804DC6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5F609F" w:rsidRPr="001076F8" w14:paraId="4F134EED" w14:textId="77777777" w:rsidTr="1EC29960">
        <w:trPr>
          <w:trHeight w:val="294"/>
        </w:trPr>
        <w:tc>
          <w:tcPr>
            <w:tcW w:w="6120" w:type="dxa"/>
          </w:tcPr>
          <w:p w14:paraId="5DBB6740" w14:textId="77777777" w:rsidR="005F609F" w:rsidRPr="001076F8" w:rsidRDefault="005F609F" w:rsidP="00804DC6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vAlign w:val="center"/>
          </w:tcPr>
          <w:p w14:paraId="13BBE990" w14:textId="258C5B6C" w:rsidR="005F609F" w:rsidRPr="001076F8" w:rsidRDefault="00F73733" w:rsidP="00804DC6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>30</w:t>
            </w:r>
            <w:r w:rsidR="358AEB74" w:rsidRPr="001076F8">
              <w:rPr>
                <w:rFonts w:asciiTheme="majorBidi" w:hAnsiTheme="majorBidi" w:cstheme="majorBidi"/>
              </w:rPr>
              <w:t xml:space="preserve"> </w:t>
            </w:r>
            <w:r w:rsidR="00996981" w:rsidRPr="001076F8">
              <w:rPr>
                <w:rFonts w:asciiTheme="majorBidi" w:hAnsiTheme="majorBidi" w:cstheme="majorBidi" w:hint="cs"/>
                <w:cs/>
              </w:rPr>
              <w:t>กันยายน</w:t>
            </w:r>
          </w:p>
        </w:tc>
        <w:tc>
          <w:tcPr>
            <w:tcW w:w="270" w:type="dxa"/>
            <w:vAlign w:val="center"/>
          </w:tcPr>
          <w:p w14:paraId="2AFC0478" w14:textId="77777777" w:rsidR="005F609F" w:rsidRPr="001076F8" w:rsidRDefault="005F609F" w:rsidP="00804DC6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vAlign w:val="center"/>
          </w:tcPr>
          <w:p w14:paraId="21442A31" w14:textId="77777777" w:rsidR="005F609F" w:rsidRPr="001076F8" w:rsidRDefault="005F609F" w:rsidP="00804DC6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 xml:space="preserve">31 </w:t>
            </w:r>
            <w:r w:rsidRPr="001076F8">
              <w:rPr>
                <w:rFonts w:asciiTheme="majorBidi" w:hAnsiTheme="majorBidi" w:cstheme="majorBidi"/>
                <w:cs/>
              </w:rPr>
              <w:t>ธันวาคม</w:t>
            </w:r>
          </w:p>
        </w:tc>
      </w:tr>
      <w:tr w:rsidR="005F609F" w:rsidRPr="001076F8" w14:paraId="612AC793" w14:textId="77777777" w:rsidTr="1EC29960">
        <w:trPr>
          <w:trHeight w:val="294"/>
        </w:trPr>
        <w:tc>
          <w:tcPr>
            <w:tcW w:w="6120" w:type="dxa"/>
          </w:tcPr>
          <w:p w14:paraId="32C7AB9F" w14:textId="77777777" w:rsidR="005F609F" w:rsidRPr="001076F8" w:rsidRDefault="005F609F" w:rsidP="00804DC6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vAlign w:val="center"/>
          </w:tcPr>
          <w:p w14:paraId="44011A73" w14:textId="37A342BB" w:rsidR="005F609F" w:rsidRPr="001076F8" w:rsidRDefault="005F609F" w:rsidP="00804DC6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8F7939" w:rsidRPr="001076F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70" w:type="dxa"/>
            <w:vAlign w:val="center"/>
          </w:tcPr>
          <w:p w14:paraId="796078C7" w14:textId="77777777" w:rsidR="005F609F" w:rsidRPr="001076F8" w:rsidRDefault="005F609F" w:rsidP="00804DC6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vAlign w:val="center"/>
          </w:tcPr>
          <w:p w14:paraId="050663AE" w14:textId="7FAA2B3A" w:rsidR="005F609F" w:rsidRPr="001076F8" w:rsidRDefault="005F609F" w:rsidP="00804DC6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8F7939" w:rsidRPr="001076F8">
              <w:rPr>
                <w:rFonts w:asciiTheme="majorBidi" w:hAnsiTheme="majorBidi" w:cstheme="majorBidi"/>
              </w:rPr>
              <w:t>6</w:t>
            </w:r>
          </w:p>
        </w:tc>
      </w:tr>
      <w:tr w:rsidR="005F609F" w:rsidRPr="001076F8" w14:paraId="1F7A0819" w14:textId="77777777" w:rsidTr="1EC29960">
        <w:trPr>
          <w:trHeight w:val="294"/>
        </w:trPr>
        <w:tc>
          <w:tcPr>
            <w:tcW w:w="6120" w:type="dxa"/>
          </w:tcPr>
          <w:p w14:paraId="4137498A" w14:textId="77777777" w:rsidR="005F609F" w:rsidRPr="001076F8" w:rsidRDefault="005F609F" w:rsidP="00804DC6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3060" w:type="dxa"/>
            <w:gridSpan w:val="3"/>
            <w:vAlign w:val="center"/>
          </w:tcPr>
          <w:p w14:paraId="6B9DCACD" w14:textId="77777777" w:rsidR="005F609F" w:rsidRPr="001076F8" w:rsidRDefault="005F609F" w:rsidP="00804DC6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i/>
                <w:iCs/>
              </w:rPr>
              <w:t>(</w:t>
            </w:r>
            <w:r w:rsidRPr="001076F8">
              <w:rPr>
                <w:rFonts w:asciiTheme="majorBidi" w:hAnsiTheme="majorBidi" w:cstheme="majorBidi"/>
                <w:i/>
                <w:iCs/>
                <w:cs/>
              </w:rPr>
              <w:t>พันบาท)</w:t>
            </w:r>
          </w:p>
        </w:tc>
      </w:tr>
      <w:tr w:rsidR="001076F8" w:rsidRPr="001076F8" w14:paraId="461D8F68" w14:textId="77777777" w:rsidTr="1EC29960">
        <w:trPr>
          <w:trHeight w:val="294"/>
        </w:trPr>
        <w:tc>
          <w:tcPr>
            <w:tcW w:w="6120" w:type="dxa"/>
          </w:tcPr>
          <w:p w14:paraId="27955C35" w14:textId="53D96EA7" w:rsidR="001076F8" w:rsidRPr="001076F8" w:rsidRDefault="001076F8" w:rsidP="001076F8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ยอดคงเหลือต้นงวด</w:t>
            </w:r>
            <w:r w:rsidRPr="001076F8">
              <w:rPr>
                <w:rFonts w:asciiTheme="majorBidi" w:hAnsiTheme="majorBidi" w:cstheme="majorBidi"/>
              </w:rPr>
              <w:t>/</w:t>
            </w:r>
            <w:r w:rsidRPr="001076F8">
              <w:rPr>
                <w:rFonts w:asciiTheme="majorBidi" w:hAnsiTheme="majorBidi" w:cstheme="majorBidi"/>
                <w:cs/>
              </w:rPr>
              <w:t xml:space="preserve">ปี </w:t>
            </w:r>
          </w:p>
        </w:tc>
        <w:tc>
          <w:tcPr>
            <w:tcW w:w="1350" w:type="dxa"/>
            <w:vAlign w:val="center"/>
          </w:tcPr>
          <w:p w14:paraId="74366B9D" w14:textId="574E9A86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3,850,937 </w:t>
            </w:r>
          </w:p>
        </w:tc>
        <w:tc>
          <w:tcPr>
            <w:tcW w:w="270" w:type="dxa"/>
            <w:vAlign w:val="bottom"/>
          </w:tcPr>
          <w:p w14:paraId="6B439CDA" w14:textId="77777777" w:rsidR="001076F8" w:rsidRPr="001076F8" w:rsidRDefault="001076F8" w:rsidP="001076F8">
            <w:pPr>
              <w:pStyle w:val="acctfourfigures"/>
              <w:tabs>
                <w:tab w:val="clear" w:pos="765"/>
                <w:tab w:val="decimal" w:pos="878"/>
                <w:tab w:val="decimal" w:pos="1170"/>
              </w:tabs>
              <w:spacing w:line="240" w:lineRule="auto"/>
              <w:ind w:left="-180" w:right="-7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vAlign w:val="center"/>
          </w:tcPr>
          <w:p w14:paraId="5DA3AE54" w14:textId="5BE98106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2,902,899</w:t>
            </w:r>
          </w:p>
        </w:tc>
      </w:tr>
      <w:tr w:rsidR="001076F8" w:rsidRPr="001076F8" w14:paraId="62FA246E" w14:textId="77777777" w:rsidTr="1EC29960">
        <w:trPr>
          <w:trHeight w:val="294"/>
        </w:trPr>
        <w:tc>
          <w:tcPr>
            <w:tcW w:w="6120" w:type="dxa"/>
          </w:tcPr>
          <w:p w14:paraId="7713737A" w14:textId="13A942EA" w:rsidR="001076F8" w:rsidRPr="001076F8" w:rsidRDefault="001076F8" w:rsidP="001076F8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</w:rPr>
              <w:t>บวก</w:t>
            </w:r>
            <w:r w:rsidRPr="001076F8">
              <w:rPr>
                <w:rFonts w:asciiTheme="majorBidi" w:hAnsiTheme="majorBidi" w:cstheme="majorBidi"/>
                <w:cs/>
              </w:rPr>
              <w:t xml:space="preserve"> ซื้อระหว่างงวด</w:t>
            </w:r>
            <w:r w:rsidRPr="001076F8">
              <w:rPr>
                <w:rFonts w:asciiTheme="majorBidi" w:hAnsiTheme="majorBidi" w:cstheme="majorBidi"/>
              </w:rPr>
              <w:t>/</w:t>
            </w:r>
            <w:r w:rsidRPr="001076F8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350" w:type="dxa"/>
            <w:vAlign w:val="center"/>
          </w:tcPr>
          <w:p w14:paraId="6F1B0708" w14:textId="7D8AE0BD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640,028 </w:t>
            </w:r>
          </w:p>
        </w:tc>
        <w:tc>
          <w:tcPr>
            <w:tcW w:w="270" w:type="dxa"/>
            <w:vAlign w:val="bottom"/>
          </w:tcPr>
          <w:p w14:paraId="71BCBE32" w14:textId="77777777" w:rsidR="001076F8" w:rsidRPr="001076F8" w:rsidRDefault="001076F8" w:rsidP="001076F8">
            <w:pPr>
              <w:pStyle w:val="acctfourfigures"/>
              <w:tabs>
                <w:tab w:val="clear" w:pos="765"/>
                <w:tab w:val="decimal" w:pos="878"/>
                <w:tab w:val="decimal" w:pos="1170"/>
              </w:tabs>
              <w:spacing w:line="240" w:lineRule="auto"/>
              <w:ind w:left="-180" w:right="-7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vAlign w:val="center"/>
          </w:tcPr>
          <w:p w14:paraId="06E93354" w14:textId="538AD2B0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1,498,995</w:t>
            </w:r>
          </w:p>
        </w:tc>
      </w:tr>
      <w:tr w:rsidR="001076F8" w:rsidRPr="001076F8" w14:paraId="62117940" w14:textId="77777777" w:rsidTr="1EC29960">
        <w:trPr>
          <w:trHeight w:val="294"/>
        </w:trPr>
        <w:tc>
          <w:tcPr>
            <w:tcW w:w="6120" w:type="dxa"/>
          </w:tcPr>
          <w:p w14:paraId="315473D7" w14:textId="2E0DD53B" w:rsidR="001076F8" w:rsidRPr="001076F8" w:rsidRDefault="001076F8" w:rsidP="001076F8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i/>
                <w:iCs/>
                <w:cs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</w:rPr>
              <w:t xml:space="preserve">บวก </w:t>
            </w:r>
            <w:r w:rsidRPr="001076F8">
              <w:rPr>
                <w:rFonts w:asciiTheme="majorBidi" w:hAnsiTheme="majorBidi" w:cstheme="majorBidi"/>
                <w:cs/>
              </w:rPr>
              <w:t>ดอกเบี้ยค้างรับระหว่างงวด</w:t>
            </w:r>
            <w:r w:rsidRPr="001076F8">
              <w:rPr>
                <w:rFonts w:asciiTheme="majorBidi" w:hAnsiTheme="majorBidi" w:cstheme="majorBidi"/>
              </w:rPr>
              <w:t>/</w:t>
            </w:r>
            <w:r w:rsidRPr="001076F8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350" w:type="dxa"/>
            <w:vAlign w:val="center"/>
          </w:tcPr>
          <w:p w14:paraId="597F2C0A" w14:textId="53DCBF99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311,838 </w:t>
            </w:r>
          </w:p>
        </w:tc>
        <w:tc>
          <w:tcPr>
            <w:tcW w:w="270" w:type="dxa"/>
            <w:vAlign w:val="bottom"/>
          </w:tcPr>
          <w:p w14:paraId="49646FC6" w14:textId="77777777" w:rsidR="001076F8" w:rsidRPr="001076F8" w:rsidRDefault="001076F8" w:rsidP="001076F8">
            <w:pPr>
              <w:pStyle w:val="acctfourfigures"/>
              <w:tabs>
                <w:tab w:val="clear" w:pos="765"/>
                <w:tab w:val="decimal" w:pos="698"/>
                <w:tab w:val="decimal" w:pos="1170"/>
              </w:tabs>
              <w:spacing w:line="240" w:lineRule="auto"/>
              <w:ind w:left="-180" w:right="-7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 w14:paraId="37FFF1A5" w14:textId="4E3C67B5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375,131</w:t>
            </w:r>
          </w:p>
        </w:tc>
      </w:tr>
      <w:tr w:rsidR="001076F8" w:rsidRPr="001076F8" w14:paraId="66B5FF62" w14:textId="77777777" w:rsidTr="1EC29960">
        <w:trPr>
          <w:trHeight w:val="294"/>
        </w:trPr>
        <w:tc>
          <w:tcPr>
            <w:tcW w:w="6120" w:type="dxa"/>
          </w:tcPr>
          <w:p w14:paraId="536581F6" w14:textId="7AE33E82" w:rsidR="001076F8" w:rsidRPr="001076F8" w:rsidRDefault="001076F8" w:rsidP="001076F8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</w:rPr>
              <w:lastRenderedPageBreak/>
              <w:t>หัก</w:t>
            </w:r>
            <w:r w:rsidRPr="001076F8">
              <w:rPr>
                <w:rFonts w:asciiTheme="majorBidi" w:hAnsiTheme="majorBidi" w:cstheme="majorBidi"/>
                <w:cs/>
              </w:rPr>
              <w:t xml:space="preserve"> รับชำระระหว่างงวด</w:t>
            </w:r>
            <w:r w:rsidRPr="001076F8">
              <w:rPr>
                <w:rFonts w:asciiTheme="majorBidi" w:hAnsiTheme="majorBidi" w:cstheme="majorBidi"/>
              </w:rPr>
              <w:t>/</w:t>
            </w:r>
            <w:r w:rsidRPr="001076F8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350" w:type="dxa"/>
            <w:vAlign w:val="center"/>
          </w:tcPr>
          <w:p w14:paraId="3E365BE3" w14:textId="0A97D559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(</w:t>
            </w:r>
            <w:ins w:id="15" w:author="Nattanon, Jeenpatipat" w:date="2024-11-12T11:08:00Z">
              <w:r w:rsidR="00296E18">
                <w:rPr>
                  <w:rFonts w:asciiTheme="majorBidi" w:hAnsiTheme="majorBidi" w:cstheme="majorBidi"/>
                </w:rPr>
                <w:t>482</w:t>
              </w:r>
            </w:ins>
            <w:del w:id="16" w:author="Nattanon, Jeenpatipat" w:date="2024-11-12T11:08:00Z">
              <w:r w:rsidRPr="00CF5BE6" w:rsidDel="00296E18">
                <w:rPr>
                  <w:rFonts w:asciiTheme="majorBidi" w:hAnsiTheme="majorBidi" w:cstheme="majorBidi"/>
                </w:rPr>
                <w:delText>389</w:delText>
              </w:r>
            </w:del>
            <w:r w:rsidRPr="00CF5BE6">
              <w:rPr>
                <w:rFonts w:asciiTheme="majorBidi" w:hAnsiTheme="majorBidi" w:cstheme="majorBidi"/>
              </w:rPr>
              <w:t>,</w:t>
            </w:r>
            <w:ins w:id="17" w:author="Nattanon, Jeenpatipat" w:date="2024-11-12T11:08:00Z">
              <w:r w:rsidR="00296E18">
                <w:rPr>
                  <w:rFonts w:asciiTheme="majorBidi" w:hAnsiTheme="majorBidi" w:cstheme="majorBidi"/>
                </w:rPr>
                <w:t>795</w:t>
              </w:r>
            </w:ins>
            <w:del w:id="18" w:author="Nattanon, Jeenpatipat" w:date="2024-11-12T11:08:00Z">
              <w:r w:rsidRPr="00CF5BE6" w:rsidDel="00296E18">
                <w:rPr>
                  <w:rFonts w:asciiTheme="majorBidi" w:hAnsiTheme="majorBidi" w:cstheme="majorBidi"/>
                </w:rPr>
                <w:delText>557</w:delText>
              </w:r>
            </w:del>
            <w:r w:rsidRPr="00CF5BE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70" w:type="dxa"/>
            <w:vAlign w:val="bottom"/>
          </w:tcPr>
          <w:p w14:paraId="32C3BD8E" w14:textId="77777777" w:rsidR="001076F8" w:rsidRPr="001076F8" w:rsidRDefault="001076F8" w:rsidP="001076F8">
            <w:pPr>
              <w:pStyle w:val="acctfourfigures"/>
              <w:tabs>
                <w:tab w:val="clear" w:pos="765"/>
                <w:tab w:val="decimal" w:pos="878"/>
                <w:tab w:val="decimal" w:pos="1170"/>
              </w:tabs>
              <w:spacing w:line="240" w:lineRule="auto"/>
              <w:ind w:left="-180" w:right="-7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</w:tcPr>
          <w:p w14:paraId="5D9DC34B" w14:textId="2B5944EC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(865,311)</w:t>
            </w:r>
          </w:p>
        </w:tc>
      </w:tr>
      <w:tr w:rsidR="001076F8" w:rsidRPr="001076F8" w14:paraId="3D6C3510" w14:textId="77777777" w:rsidTr="1EC29960">
        <w:trPr>
          <w:trHeight w:val="294"/>
        </w:trPr>
        <w:tc>
          <w:tcPr>
            <w:tcW w:w="6120" w:type="dxa"/>
          </w:tcPr>
          <w:p w14:paraId="108466F3" w14:textId="18908DF9" w:rsidR="001076F8" w:rsidRPr="001076F8" w:rsidRDefault="001076F8" w:rsidP="001076F8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</w:rPr>
              <w:t xml:space="preserve">หัก </w:t>
            </w:r>
            <w:r w:rsidRPr="001076F8">
              <w:rPr>
                <w:rFonts w:asciiTheme="majorBidi" w:hAnsiTheme="majorBidi" w:cstheme="majorBidi"/>
                <w:cs/>
              </w:rPr>
              <w:t>ส่วนที่ตัดออกจากบัญชีระหว่างงวด</w:t>
            </w:r>
            <w:r w:rsidRPr="001076F8">
              <w:rPr>
                <w:rFonts w:asciiTheme="majorBidi" w:hAnsiTheme="majorBidi" w:cstheme="majorBidi"/>
              </w:rPr>
              <w:t>/</w:t>
            </w:r>
            <w:r w:rsidRPr="001076F8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557DE93B" w14:textId="1CD256AE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(824)</w:t>
            </w:r>
          </w:p>
        </w:tc>
        <w:tc>
          <w:tcPr>
            <w:tcW w:w="270" w:type="dxa"/>
            <w:vAlign w:val="bottom"/>
          </w:tcPr>
          <w:p w14:paraId="17F03885" w14:textId="77777777" w:rsidR="001076F8" w:rsidRPr="001076F8" w:rsidRDefault="001076F8" w:rsidP="001076F8">
            <w:pPr>
              <w:pStyle w:val="acctfourfigures"/>
              <w:tabs>
                <w:tab w:val="clear" w:pos="765"/>
                <w:tab w:val="decimal" w:pos="878"/>
                <w:tab w:val="decimal" w:pos="1170"/>
              </w:tabs>
              <w:spacing w:line="240" w:lineRule="auto"/>
              <w:ind w:left="-180" w:right="-7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0B8FBDF" w14:textId="455915F9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(60,777)</w:t>
            </w:r>
          </w:p>
        </w:tc>
      </w:tr>
      <w:tr w:rsidR="001076F8" w:rsidRPr="001076F8" w14:paraId="70F339B2" w14:textId="77777777" w:rsidTr="00CF5BE6">
        <w:trPr>
          <w:trHeight w:val="294"/>
        </w:trPr>
        <w:tc>
          <w:tcPr>
            <w:tcW w:w="6120" w:type="dxa"/>
          </w:tcPr>
          <w:p w14:paraId="6F133A26" w14:textId="47183135" w:rsidR="001076F8" w:rsidRPr="001076F8" w:rsidRDefault="001076F8" w:rsidP="001076F8">
            <w:pPr>
              <w:spacing w:line="240" w:lineRule="auto"/>
              <w:ind w:left="165" w:right="-43" w:hanging="165"/>
              <w:jc w:val="thaiDistribute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ยอดคงเหลือปลายงวด</w:t>
            </w:r>
            <w:r w:rsidRPr="001076F8">
              <w:rPr>
                <w:rFonts w:asciiTheme="majorBidi" w:hAnsiTheme="majorBidi" w:cstheme="majorBidi"/>
                <w:b/>
                <w:bCs/>
              </w:rPr>
              <w:t>/</w:t>
            </w: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ปี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7A6879" w14:textId="2FF23EB9" w:rsidR="001076F8" w:rsidRPr="00CF5BE6" w:rsidRDefault="001076F8" w:rsidP="001076F8">
            <w:pPr>
              <w:ind w:right="14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4,</w:t>
            </w:r>
            <w:ins w:id="19" w:author="Nattanon, Jeenpatipat" w:date="2024-11-12T11:08:00Z">
              <w:r w:rsidR="00296E18">
                <w:rPr>
                  <w:rFonts w:asciiTheme="majorBidi" w:hAnsiTheme="majorBidi" w:cstheme="majorBidi"/>
                  <w:b/>
                  <w:bCs/>
                </w:rPr>
                <w:t>319</w:t>
              </w:r>
            </w:ins>
            <w:del w:id="20" w:author="Nattanon, Jeenpatipat" w:date="2024-11-12T11:08:00Z">
              <w:r w:rsidRPr="00CF5BE6" w:rsidDel="00296E18">
                <w:rPr>
                  <w:rFonts w:asciiTheme="majorBidi" w:hAnsiTheme="majorBidi" w:cstheme="majorBidi"/>
                  <w:b/>
                  <w:bCs/>
                </w:rPr>
                <w:delText>412</w:delText>
              </w:r>
            </w:del>
            <w:r w:rsidRPr="00CF5BE6">
              <w:rPr>
                <w:rFonts w:asciiTheme="majorBidi" w:hAnsiTheme="majorBidi" w:cstheme="majorBidi"/>
                <w:b/>
                <w:bCs/>
              </w:rPr>
              <w:t>,</w:t>
            </w:r>
            <w:ins w:id="21" w:author="Nattanon, Jeenpatipat" w:date="2024-11-12T11:08:00Z">
              <w:r w:rsidR="00296E18">
                <w:rPr>
                  <w:rFonts w:asciiTheme="majorBidi" w:hAnsiTheme="majorBidi" w:cstheme="majorBidi"/>
                  <w:b/>
                  <w:bCs/>
                </w:rPr>
                <w:t>184</w:t>
              </w:r>
            </w:ins>
            <w:del w:id="22" w:author="Nattanon, Jeenpatipat" w:date="2024-11-12T11:08:00Z">
              <w:r w:rsidRPr="00CF5BE6" w:rsidDel="00296E18">
                <w:rPr>
                  <w:rFonts w:asciiTheme="majorBidi" w:hAnsiTheme="majorBidi" w:cstheme="majorBidi"/>
                  <w:b/>
                  <w:bCs/>
                </w:rPr>
                <w:delText>422</w:delText>
              </w:r>
            </w:del>
            <w:r w:rsidRPr="00CF5BE6">
              <w:rPr>
                <w:rFonts w:asciiTheme="majorBidi" w:hAnsiTheme="majorBidi" w:cstheme="majorBidi"/>
                <w:b/>
                <w:bCs/>
              </w:rPr>
              <w:t xml:space="preserve"> </w:t>
            </w:r>
          </w:p>
        </w:tc>
        <w:tc>
          <w:tcPr>
            <w:tcW w:w="270" w:type="dxa"/>
            <w:vAlign w:val="bottom"/>
          </w:tcPr>
          <w:p w14:paraId="44F896C9" w14:textId="77777777" w:rsidR="001076F8" w:rsidRPr="001076F8" w:rsidRDefault="001076F8" w:rsidP="001076F8">
            <w:pPr>
              <w:pStyle w:val="acctfourfigures"/>
              <w:tabs>
                <w:tab w:val="clear" w:pos="765"/>
                <w:tab w:val="decimal" w:pos="878"/>
                <w:tab w:val="decimal" w:pos="1170"/>
              </w:tabs>
              <w:spacing w:line="240" w:lineRule="auto"/>
              <w:ind w:left="-180" w:right="-7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00344E" w14:textId="6952A95D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b/>
                <w:bCs/>
                <w:lang w:val="en-GB"/>
              </w:rPr>
              <w:t>3,</w:t>
            </w:r>
            <w:r w:rsidRPr="001076F8">
              <w:rPr>
                <w:rFonts w:asciiTheme="majorBidi" w:hAnsiTheme="majorBidi" w:cstheme="majorBidi"/>
                <w:b/>
                <w:bCs/>
              </w:rPr>
              <w:t>850</w:t>
            </w:r>
            <w:r w:rsidRPr="001076F8">
              <w:rPr>
                <w:rFonts w:asciiTheme="majorBidi" w:hAnsiTheme="majorBidi" w:cstheme="majorBidi"/>
                <w:b/>
                <w:bCs/>
                <w:lang w:val="en-GB"/>
              </w:rPr>
              <w:t>,937</w:t>
            </w:r>
          </w:p>
        </w:tc>
      </w:tr>
    </w:tbl>
    <w:p w14:paraId="5BE4DC4A" w14:textId="4927A542" w:rsidR="00A72E2E" w:rsidRPr="001076F8" w:rsidRDefault="00A72E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cs/>
        </w:rPr>
      </w:pPr>
    </w:p>
    <w:p w14:paraId="10F10B78" w14:textId="7FB19D1A" w:rsidR="00A9046A" w:rsidRPr="001076F8" w:rsidRDefault="00A9046A" w:rsidP="00AA207C">
      <w:pPr>
        <w:numPr>
          <w:ilvl w:val="1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1076F8">
        <w:rPr>
          <w:rFonts w:asciiTheme="majorBidi" w:hAnsiTheme="majorBidi" w:cstheme="majorBidi"/>
          <w:b/>
          <w:bCs/>
          <w:cs/>
        </w:rPr>
        <w:t>จำแนกตามสกุลเงิน</w:t>
      </w:r>
    </w:p>
    <w:p w14:paraId="0A51B63E" w14:textId="77777777" w:rsidR="00A9046A" w:rsidRPr="001076F8" w:rsidRDefault="00A9046A" w:rsidP="00AA207C">
      <w:pPr>
        <w:ind w:left="540" w:right="-46"/>
        <w:jc w:val="thaiDistribute"/>
        <w:rPr>
          <w:rFonts w:asciiTheme="majorBidi" w:hAnsiTheme="majorBidi" w:cstheme="majorBidi"/>
        </w:rPr>
      </w:pPr>
    </w:p>
    <w:p w14:paraId="3CCF275A" w14:textId="5D774381" w:rsidR="00DF2A50" w:rsidRPr="001076F8" w:rsidRDefault="00A9046A" w:rsidP="1C427D5D">
      <w:pPr>
        <w:tabs>
          <w:tab w:val="clear" w:pos="454"/>
        </w:tabs>
        <w:ind w:left="540" w:right="-46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 xml:space="preserve">ณ วันที่ </w:t>
      </w:r>
      <w:r w:rsidR="00F73733" w:rsidRPr="001076F8">
        <w:rPr>
          <w:rFonts w:asciiTheme="majorBidi" w:hAnsiTheme="majorBidi" w:cstheme="majorBidi"/>
        </w:rPr>
        <w:t>30</w:t>
      </w:r>
      <w:r w:rsidR="358AEB74" w:rsidRPr="001076F8">
        <w:rPr>
          <w:rFonts w:asciiTheme="majorBidi" w:hAnsiTheme="majorBidi" w:cstheme="majorBidi"/>
        </w:rPr>
        <w:t xml:space="preserve"> </w:t>
      </w:r>
      <w:r w:rsidR="00996981" w:rsidRPr="001076F8">
        <w:rPr>
          <w:rFonts w:asciiTheme="majorBidi" w:hAnsiTheme="majorBidi" w:cstheme="majorBidi" w:hint="cs"/>
          <w:cs/>
        </w:rPr>
        <w:t>กันยายน</w:t>
      </w:r>
      <w:r w:rsidR="008F7939" w:rsidRPr="001076F8">
        <w:rPr>
          <w:rFonts w:asciiTheme="majorBidi" w:hAnsiTheme="majorBidi" w:cstheme="majorBidi"/>
          <w:cs/>
        </w:rPr>
        <w:t xml:space="preserve"> </w:t>
      </w:r>
      <w:r w:rsidR="008F7939" w:rsidRPr="001076F8">
        <w:rPr>
          <w:rFonts w:asciiTheme="majorBidi" w:hAnsiTheme="majorBidi" w:cstheme="majorBidi"/>
        </w:rPr>
        <w:t>2567</w:t>
      </w:r>
      <w:r w:rsidR="0014704B" w:rsidRPr="001076F8">
        <w:rPr>
          <w:rFonts w:asciiTheme="majorBidi" w:hAnsiTheme="majorBidi" w:cstheme="majorBidi"/>
        </w:rPr>
        <w:t xml:space="preserve"> </w:t>
      </w:r>
      <w:r w:rsidR="0014704B" w:rsidRPr="001076F8">
        <w:rPr>
          <w:rFonts w:asciiTheme="majorBidi" w:hAnsiTheme="majorBidi" w:cstheme="majorBidi"/>
          <w:cs/>
        </w:rPr>
        <w:t>และ</w:t>
      </w:r>
      <w:r w:rsidR="009C652D" w:rsidRPr="001076F8">
        <w:rPr>
          <w:rFonts w:asciiTheme="majorBidi" w:hAnsiTheme="majorBidi" w:cstheme="majorBidi"/>
          <w:cs/>
        </w:rPr>
        <w:t xml:space="preserve"> </w:t>
      </w:r>
      <w:r w:rsidR="009C652D" w:rsidRPr="001076F8">
        <w:rPr>
          <w:rFonts w:asciiTheme="majorBidi" w:hAnsiTheme="majorBidi" w:cstheme="majorBidi"/>
        </w:rPr>
        <w:t xml:space="preserve">31 </w:t>
      </w:r>
      <w:r w:rsidR="009C652D" w:rsidRPr="001076F8">
        <w:rPr>
          <w:rFonts w:asciiTheme="majorBidi" w:hAnsiTheme="majorBidi" w:cstheme="majorBidi"/>
          <w:cs/>
        </w:rPr>
        <w:t>ธันวาคม</w:t>
      </w:r>
      <w:r w:rsidR="0014704B" w:rsidRPr="001076F8">
        <w:rPr>
          <w:rFonts w:asciiTheme="majorBidi" w:hAnsiTheme="majorBidi" w:cstheme="majorBidi"/>
          <w:cs/>
        </w:rPr>
        <w:t xml:space="preserve"> </w:t>
      </w:r>
      <w:r w:rsidR="0014704B" w:rsidRPr="001076F8">
        <w:rPr>
          <w:rFonts w:asciiTheme="majorBidi" w:hAnsiTheme="majorBidi" w:cstheme="majorBidi"/>
        </w:rPr>
        <w:t>256</w:t>
      </w:r>
      <w:r w:rsidR="008F7939" w:rsidRPr="001076F8">
        <w:rPr>
          <w:rFonts w:asciiTheme="majorBidi" w:hAnsiTheme="majorBidi" w:cstheme="majorBidi"/>
        </w:rPr>
        <w:t>6</w:t>
      </w:r>
      <w:r w:rsidR="008D7A3C" w:rsidRPr="001076F8">
        <w:rPr>
          <w:rFonts w:asciiTheme="majorBidi" w:hAnsiTheme="majorBidi" w:cstheme="majorBidi"/>
          <w:cs/>
        </w:rPr>
        <w:t xml:space="preserve"> </w:t>
      </w:r>
      <w:r w:rsidR="00E13215" w:rsidRPr="001076F8">
        <w:rPr>
          <w:rFonts w:asciiTheme="majorBidi" w:hAnsiTheme="majorBidi" w:cstheme="majorBidi"/>
          <w:cs/>
        </w:rPr>
        <w:t>กลุ่มบริษัทมี</w:t>
      </w:r>
      <w:r w:rsidRPr="001076F8">
        <w:rPr>
          <w:rFonts w:asciiTheme="majorBidi" w:hAnsiTheme="majorBidi" w:cstheme="majorBidi"/>
          <w:cs/>
        </w:rPr>
        <w:t>เงิน</w:t>
      </w:r>
      <w:r w:rsidR="00037937" w:rsidRPr="001076F8">
        <w:rPr>
          <w:rFonts w:asciiTheme="majorBidi" w:hAnsiTheme="majorBidi" w:cstheme="majorBidi"/>
          <w:cs/>
        </w:rPr>
        <w:t>ให้สินเชื่อแก่</w:t>
      </w:r>
      <w:r w:rsidRPr="001076F8">
        <w:rPr>
          <w:rFonts w:asciiTheme="majorBidi" w:hAnsiTheme="majorBidi" w:cstheme="majorBidi"/>
          <w:cs/>
        </w:rPr>
        <w:t>ลูกหนี้ทั้งจำนวนเป็น</w:t>
      </w:r>
      <w:r w:rsidR="00037937" w:rsidRPr="001076F8">
        <w:rPr>
          <w:rFonts w:asciiTheme="majorBidi" w:hAnsiTheme="majorBidi" w:cstheme="majorBidi"/>
          <w:cs/>
        </w:rPr>
        <w:t>เงินให้สินเชื่อแก่</w:t>
      </w:r>
      <w:r w:rsidRPr="001076F8">
        <w:rPr>
          <w:rFonts w:asciiTheme="majorBidi" w:hAnsiTheme="majorBidi" w:cstheme="majorBidi"/>
          <w:cs/>
        </w:rPr>
        <w:t>ลูกหนี้ในประเทศที่เป็น</w:t>
      </w:r>
      <w:r w:rsidR="00C93B1D" w:rsidRPr="001076F8">
        <w:rPr>
          <w:rFonts w:asciiTheme="majorBidi" w:hAnsiTheme="majorBidi" w:cstheme="majorBidi"/>
          <w:cs/>
        </w:rPr>
        <w:t>สกุล</w:t>
      </w:r>
      <w:r w:rsidRPr="001076F8">
        <w:rPr>
          <w:rFonts w:asciiTheme="majorBidi" w:hAnsiTheme="majorBidi" w:cstheme="majorBidi"/>
          <w:cs/>
        </w:rPr>
        <w:t>เงินบาท</w:t>
      </w:r>
    </w:p>
    <w:p w14:paraId="37CE1C6E" w14:textId="21D76BDB" w:rsidR="00A9046A" w:rsidRPr="001076F8" w:rsidRDefault="00A9046A" w:rsidP="00AA207C">
      <w:pPr>
        <w:numPr>
          <w:ilvl w:val="1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1076F8">
        <w:rPr>
          <w:rFonts w:asciiTheme="majorBidi" w:hAnsiTheme="majorBidi" w:cstheme="majorBidi"/>
          <w:b/>
          <w:bCs/>
          <w:cs/>
        </w:rPr>
        <w:t>จำแนกตามประเภทการจัดชั้น</w:t>
      </w:r>
    </w:p>
    <w:p w14:paraId="7925841F" w14:textId="77777777" w:rsidR="00A9046A" w:rsidRPr="001076F8" w:rsidRDefault="00A9046A" w:rsidP="00AA207C">
      <w:pPr>
        <w:ind w:left="540" w:right="-46"/>
        <w:jc w:val="thaiDistribute"/>
        <w:rPr>
          <w:rFonts w:asciiTheme="majorBidi" w:hAnsiTheme="majorBidi" w:cstheme="majorBidi"/>
        </w:rPr>
      </w:pPr>
    </w:p>
    <w:p w14:paraId="012B81AF" w14:textId="2D420877" w:rsidR="00D201B1" w:rsidRPr="001076F8" w:rsidRDefault="00A9046A" w:rsidP="1C427D5D">
      <w:pPr>
        <w:tabs>
          <w:tab w:val="clear" w:pos="454"/>
        </w:tabs>
        <w:ind w:left="540" w:right="-46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 xml:space="preserve">ณ วันที่ </w:t>
      </w:r>
      <w:r w:rsidR="00691B4E" w:rsidRPr="001076F8">
        <w:rPr>
          <w:rFonts w:asciiTheme="majorBidi" w:hAnsiTheme="majorBidi" w:cstheme="majorBidi"/>
        </w:rPr>
        <w:t>30</w:t>
      </w:r>
      <w:r w:rsidR="358AEB74" w:rsidRPr="001076F8">
        <w:rPr>
          <w:rFonts w:asciiTheme="majorBidi" w:hAnsiTheme="majorBidi" w:cstheme="majorBidi"/>
        </w:rPr>
        <w:t xml:space="preserve"> </w:t>
      </w:r>
      <w:r w:rsidR="00996981" w:rsidRPr="001076F8">
        <w:rPr>
          <w:rFonts w:asciiTheme="majorBidi" w:hAnsiTheme="majorBidi" w:cstheme="majorBidi" w:hint="cs"/>
          <w:cs/>
        </w:rPr>
        <w:t>กันยายน</w:t>
      </w:r>
      <w:r w:rsidR="008F7939" w:rsidRPr="001076F8">
        <w:rPr>
          <w:rFonts w:asciiTheme="majorBidi" w:hAnsiTheme="majorBidi" w:cstheme="majorBidi"/>
          <w:cs/>
        </w:rPr>
        <w:t xml:space="preserve"> </w:t>
      </w:r>
      <w:r w:rsidR="008F7939" w:rsidRPr="001076F8">
        <w:rPr>
          <w:rFonts w:asciiTheme="majorBidi" w:hAnsiTheme="majorBidi" w:cstheme="majorBidi"/>
        </w:rPr>
        <w:t>2567</w:t>
      </w:r>
      <w:r w:rsidR="0014704B" w:rsidRPr="001076F8">
        <w:rPr>
          <w:rFonts w:asciiTheme="majorBidi" w:hAnsiTheme="majorBidi" w:cstheme="majorBidi"/>
        </w:rPr>
        <w:t xml:space="preserve"> </w:t>
      </w:r>
      <w:r w:rsidR="0014704B" w:rsidRPr="001076F8">
        <w:rPr>
          <w:rFonts w:asciiTheme="majorBidi" w:hAnsiTheme="majorBidi" w:cstheme="majorBidi"/>
          <w:cs/>
        </w:rPr>
        <w:t xml:space="preserve">และ </w:t>
      </w:r>
      <w:r w:rsidR="009C652D" w:rsidRPr="001076F8">
        <w:rPr>
          <w:rFonts w:asciiTheme="majorBidi" w:hAnsiTheme="majorBidi" w:cstheme="majorBidi"/>
        </w:rPr>
        <w:t xml:space="preserve">31 </w:t>
      </w:r>
      <w:r w:rsidR="009C652D" w:rsidRPr="001076F8">
        <w:rPr>
          <w:rFonts w:asciiTheme="majorBidi" w:hAnsiTheme="majorBidi" w:cstheme="majorBidi"/>
          <w:cs/>
        </w:rPr>
        <w:t xml:space="preserve">ธันวาคม </w:t>
      </w:r>
      <w:r w:rsidR="0014704B" w:rsidRPr="001076F8">
        <w:rPr>
          <w:rFonts w:asciiTheme="majorBidi" w:hAnsiTheme="majorBidi" w:cstheme="majorBidi"/>
        </w:rPr>
        <w:t>256</w:t>
      </w:r>
      <w:r w:rsidR="008F7939" w:rsidRPr="001076F8">
        <w:rPr>
          <w:rFonts w:asciiTheme="majorBidi" w:hAnsiTheme="majorBidi" w:cstheme="majorBidi"/>
        </w:rPr>
        <w:t>6</w:t>
      </w:r>
      <w:r w:rsidR="008D7A3C" w:rsidRPr="001076F8">
        <w:rPr>
          <w:rFonts w:asciiTheme="majorBidi" w:hAnsiTheme="majorBidi" w:cstheme="majorBidi"/>
          <w:cs/>
        </w:rPr>
        <w:t xml:space="preserve"> </w:t>
      </w:r>
      <w:r w:rsidR="00D201B1" w:rsidRPr="001076F8">
        <w:rPr>
          <w:rFonts w:asciiTheme="majorBidi" w:hAnsiTheme="majorBidi" w:cstheme="majorBidi"/>
          <w:cs/>
        </w:rPr>
        <w:t>กลุ่มบริษัทมีเงินให้สินเชื่อแก่ลูกหนี้จำแนกตามประเภทการจัดชั้นได้ดังนี้</w:t>
      </w:r>
    </w:p>
    <w:p w14:paraId="6A7C5E54" w14:textId="7D1AD224" w:rsidR="00BE0353" w:rsidRPr="001076F8" w:rsidRDefault="00BE0353" w:rsidP="00D201B1">
      <w:pPr>
        <w:tabs>
          <w:tab w:val="clear" w:pos="454"/>
        </w:tabs>
        <w:ind w:left="540" w:right="-46"/>
        <w:jc w:val="thaiDistribute"/>
        <w:rPr>
          <w:rFonts w:asciiTheme="majorBidi" w:hAnsiTheme="majorBidi" w:cstheme="majorBidi"/>
        </w:rPr>
      </w:pPr>
    </w:p>
    <w:tbl>
      <w:tblPr>
        <w:tblW w:w="9081" w:type="dxa"/>
        <w:tblInd w:w="486" w:type="dxa"/>
        <w:tblLayout w:type="fixed"/>
        <w:tblLook w:val="0000" w:firstRow="0" w:lastRow="0" w:firstColumn="0" w:lastColumn="0" w:noHBand="0" w:noVBand="0"/>
      </w:tblPr>
      <w:tblGrid>
        <w:gridCol w:w="3094"/>
        <w:gridCol w:w="2000"/>
        <w:gridCol w:w="236"/>
        <w:gridCol w:w="1744"/>
        <w:gridCol w:w="270"/>
        <w:gridCol w:w="1737"/>
      </w:tblGrid>
      <w:tr w:rsidR="00A34BAE" w:rsidRPr="001076F8" w14:paraId="73F915E4" w14:textId="77777777" w:rsidTr="1EC29960">
        <w:trPr>
          <w:trHeight w:val="234"/>
        </w:trPr>
        <w:tc>
          <w:tcPr>
            <w:tcW w:w="3094" w:type="dxa"/>
          </w:tcPr>
          <w:p w14:paraId="606C6BB3" w14:textId="77777777" w:rsidR="00A34BAE" w:rsidRPr="001076F8" w:rsidRDefault="00A34BAE" w:rsidP="00AA207C">
            <w:pPr>
              <w:pStyle w:val="a"/>
              <w:tabs>
                <w:tab w:val="clear" w:pos="1080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5987" w:type="dxa"/>
            <w:gridSpan w:val="5"/>
            <w:vAlign w:val="bottom"/>
          </w:tcPr>
          <w:p w14:paraId="3A6C9E13" w14:textId="5194F2F9" w:rsidR="00A34BAE" w:rsidRPr="001076F8" w:rsidRDefault="00A34BAE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8226C7" w:rsidRPr="001076F8" w14:paraId="26B7A675" w14:textId="6FF7D29F" w:rsidTr="1EC29960">
        <w:trPr>
          <w:trHeight w:val="234"/>
        </w:trPr>
        <w:tc>
          <w:tcPr>
            <w:tcW w:w="3094" w:type="dxa"/>
          </w:tcPr>
          <w:p w14:paraId="7BACA175" w14:textId="77777777" w:rsidR="008226C7" w:rsidRPr="001076F8" w:rsidRDefault="008226C7" w:rsidP="00AA207C">
            <w:pPr>
              <w:pStyle w:val="a"/>
              <w:tabs>
                <w:tab w:val="clear" w:pos="1080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5987" w:type="dxa"/>
            <w:gridSpan w:val="5"/>
          </w:tcPr>
          <w:p w14:paraId="115822D6" w14:textId="594B7593" w:rsidR="008226C7" w:rsidRPr="001076F8" w:rsidRDefault="003E1208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 w:hint="cs"/>
                <w:cs/>
              </w:rPr>
              <w:t>30</w:t>
            </w:r>
            <w:r w:rsidR="358AEB74" w:rsidRPr="001076F8">
              <w:rPr>
                <w:rFonts w:asciiTheme="majorBidi" w:hAnsiTheme="majorBidi" w:cstheme="majorBidi"/>
              </w:rPr>
              <w:t xml:space="preserve"> </w:t>
            </w:r>
            <w:r w:rsidR="00996981" w:rsidRPr="001076F8">
              <w:rPr>
                <w:rFonts w:asciiTheme="majorBidi" w:hAnsiTheme="majorBidi" w:cstheme="majorBidi" w:hint="cs"/>
                <w:cs/>
              </w:rPr>
              <w:t>กันยายน</w:t>
            </w:r>
            <w:r w:rsidR="008F7939" w:rsidRPr="001076F8">
              <w:rPr>
                <w:rFonts w:asciiTheme="majorBidi" w:hAnsiTheme="majorBidi" w:cstheme="majorBidi"/>
                <w:cs/>
              </w:rPr>
              <w:t xml:space="preserve"> </w:t>
            </w:r>
            <w:r w:rsidR="008F7939" w:rsidRPr="001076F8">
              <w:rPr>
                <w:rFonts w:asciiTheme="majorBidi" w:hAnsiTheme="majorBidi" w:cstheme="majorBidi"/>
              </w:rPr>
              <w:t>2567</w:t>
            </w:r>
          </w:p>
        </w:tc>
      </w:tr>
      <w:tr w:rsidR="00BE0353" w:rsidRPr="001076F8" w14:paraId="5BE6A8EE" w14:textId="7D3D35FE" w:rsidTr="1EC29960">
        <w:trPr>
          <w:trHeight w:val="432"/>
        </w:trPr>
        <w:tc>
          <w:tcPr>
            <w:tcW w:w="3094" w:type="dxa"/>
          </w:tcPr>
          <w:p w14:paraId="6E798B40" w14:textId="77777777" w:rsidR="00BE0353" w:rsidRPr="001076F8" w:rsidRDefault="00BE0353" w:rsidP="00AA207C">
            <w:pPr>
              <w:pStyle w:val="a"/>
              <w:tabs>
                <w:tab w:val="clear" w:pos="1080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000" w:type="dxa"/>
            <w:vAlign w:val="bottom"/>
          </w:tcPr>
          <w:p w14:paraId="47E011A8" w14:textId="34D8D72F" w:rsidR="00BE0353" w:rsidRPr="001076F8" w:rsidRDefault="00037937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95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เงินให้สินเชื่อแก่ลูกหนี้</w:t>
            </w:r>
            <w:r w:rsidR="00583948" w:rsidRPr="001076F8">
              <w:rPr>
                <w:rFonts w:asciiTheme="majorBidi" w:hAnsiTheme="majorBidi" w:cstheme="majorBidi"/>
              </w:rPr>
              <w:br/>
            </w:r>
            <w:r w:rsidR="00BE0353" w:rsidRPr="001076F8">
              <w:rPr>
                <w:rFonts w:asciiTheme="majorBidi" w:hAnsiTheme="majorBidi" w:cstheme="majorBidi"/>
                <w:cs/>
              </w:rPr>
              <w:t>และดอกเบี้ยค้างรับ</w:t>
            </w:r>
          </w:p>
        </w:tc>
        <w:tc>
          <w:tcPr>
            <w:tcW w:w="236" w:type="dxa"/>
            <w:vAlign w:val="bottom"/>
          </w:tcPr>
          <w:p w14:paraId="7A123A29" w14:textId="77777777" w:rsidR="00BE0353" w:rsidRPr="001076F8" w:rsidRDefault="00BE0353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44" w:type="dxa"/>
            <w:vAlign w:val="bottom"/>
          </w:tcPr>
          <w:p w14:paraId="284E38D2" w14:textId="7DC3E336" w:rsidR="00BE0353" w:rsidRPr="001076F8" w:rsidRDefault="00BE0353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ค่าเผื่อผล</w:t>
            </w:r>
            <w:r w:rsidR="00037937" w:rsidRPr="001076F8">
              <w:rPr>
                <w:rFonts w:asciiTheme="majorBidi" w:hAnsiTheme="majorBidi" w:cstheme="majorBidi"/>
                <w:cs/>
              </w:rPr>
              <w:t>ข</w:t>
            </w:r>
            <w:r w:rsidRPr="001076F8">
              <w:rPr>
                <w:rFonts w:asciiTheme="majorBidi" w:hAnsiTheme="majorBidi" w:cstheme="majorBidi"/>
                <w:cs/>
              </w:rPr>
              <w:t>าดทุนด้านเครดิตที่</w:t>
            </w:r>
            <w:r w:rsidR="00A34BAE" w:rsidRPr="001076F8">
              <w:rPr>
                <w:rFonts w:asciiTheme="majorBidi" w:hAnsiTheme="majorBidi" w:cstheme="majorBidi"/>
              </w:rPr>
              <w:br/>
            </w:r>
            <w:r w:rsidRPr="001076F8">
              <w:rPr>
                <w:rFonts w:asciiTheme="majorBidi" w:hAnsiTheme="majorBidi" w:cstheme="majorBidi"/>
                <w:cs/>
              </w:rPr>
              <w:t>คาดว่าจะเกิดขึ้น</w:t>
            </w:r>
          </w:p>
        </w:tc>
        <w:tc>
          <w:tcPr>
            <w:tcW w:w="270" w:type="dxa"/>
          </w:tcPr>
          <w:p w14:paraId="3F17B535" w14:textId="77777777" w:rsidR="00BE0353" w:rsidRPr="001076F8" w:rsidRDefault="00BE0353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737" w:type="dxa"/>
            <w:vAlign w:val="bottom"/>
          </w:tcPr>
          <w:p w14:paraId="304D51B4" w14:textId="6EC276F9" w:rsidR="00BE0353" w:rsidRPr="001076F8" w:rsidRDefault="00BE0353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รวมเงินให้สินเชื่อแก่ลูกหนี้และดอกเบี้ยค้างรับสุทธิ</w:t>
            </w:r>
          </w:p>
        </w:tc>
      </w:tr>
      <w:tr w:rsidR="0070587D" w:rsidRPr="001076F8" w14:paraId="67065300" w14:textId="214426C2" w:rsidTr="1EC29960">
        <w:trPr>
          <w:trHeight w:val="234"/>
        </w:trPr>
        <w:tc>
          <w:tcPr>
            <w:tcW w:w="3094" w:type="dxa"/>
            <w:vAlign w:val="center"/>
          </w:tcPr>
          <w:p w14:paraId="3AEB87BB" w14:textId="77777777" w:rsidR="0070587D" w:rsidRPr="001076F8" w:rsidRDefault="0070587D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987" w:type="dxa"/>
            <w:gridSpan w:val="5"/>
          </w:tcPr>
          <w:p w14:paraId="4E8F9513" w14:textId="13D1F415" w:rsidR="0070587D" w:rsidRPr="001076F8" w:rsidRDefault="0070587D" w:rsidP="00AA207C">
            <w:pPr>
              <w:pStyle w:val="30"/>
              <w:tabs>
                <w:tab w:val="clear" w:pos="360"/>
                <w:tab w:val="clear" w:pos="720"/>
              </w:tabs>
              <w:ind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  <w:t>(</w:t>
            </w: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1076F8" w:rsidRPr="001076F8" w14:paraId="2FB53DDC" w14:textId="7556E75F" w:rsidTr="00CF5BE6">
        <w:trPr>
          <w:trHeight w:val="655"/>
        </w:trPr>
        <w:tc>
          <w:tcPr>
            <w:tcW w:w="3094" w:type="dxa"/>
            <w:vAlign w:val="center"/>
          </w:tcPr>
          <w:p w14:paraId="53E1830D" w14:textId="70DFDA9C" w:rsidR="001076F8" w:rsidRPr="001076F8" w:rsidRDefault="001076F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22" w:hanging="180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สินทรัพย์ทางการเงินที่มีการด้อยค่า</w:t>
            </w:r>
            <w:r w:rsidRPr="001076F8">
              <w:rPr>
                <w:rFonts w:asciiTheme="majorBidi" w:hAnsiTheme="majorBidi" w:cstheme="majorBidi"/>
              </w:rPr>
              <w:br/>
            </w:r>
            <w:r w:rsidRPr="001076F8">
              <w:rPr>
                <w:rFonts w:asciiTheme="majorBidi" w:hAnsiTheme="majorBidi" w:cstheme="majorBidi"/>
                <w:cs/>
              </w:rPr>
              <w:t>ด้านเครดิตเมื่อเริ่มแรกที่ซื้อหรือได้มา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bottom"/>
          </w:tcPr>
          <w:p w14:paraId="40716EFA" w14:textId="6C253936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4,</w:t>
            </w:r>
            <w:ins w:id="23" w:author="Nattanon, Jeenpatipat" w:date="2024-11-12T11:09:00Z">
              <w:r w:rsidR="00294B78">
                <w:rPr>
                  <w:rFonts w:asciiTheme="majorBidi" w:hAnsiTheme="majorBidi" w:cstheme="majorBidi"/>
                </w:rPr>
                <w:t>319</w:t>
              </w:r>
            </w:ins>
            <w:del w:id="24" w:author="Nattanon, Jeenpatipat" w:date="2024-11-12T11:09:00Z">
              <w:r w:rsidRPr="00CF5BE6" w:rsidDel="00294B78">
                <w:rPr>
                  <w:rFonts w:asciiTheme="majorBidi" w:hAnsiTheme="majorBidi" w:cstheme="majorBidi"/>
                </w:rPr>
                <w:delText>412</w:delText>
              </w:r>
            </w:del>
            <w:r w:rsidRPr="00CF5BE6">
              <w:rPr>
                <w:rFonts w:asciiTheme="majorBidi" w:hAnsiTheme="majorBidi" w:cstheme="majorBidi"/>
              </w:rPr>
              <w:t>,</w:t>
            </w:r>
            <w:ins w:id="25" w:author="Nattanon, Jeenpatipat" w:date="2024-11-12T11:09:00Z">
              <w:r w:rsidR="00294B78">
                <w:rPr>
                  <w:rFonts w:asciiTheme="majorBidi" w:hAnsiTheme="majorBidi" w:cstheme="majorBidi"/>
                </w:rPr>
                <w:t>184</w:t>
              </w:r>
            </w:ins>
            <w:del w:id="26" w:author="Nattanon, Jeenpatipat" w:date="2024-11-12T11:09:00Z">
              <w:r w:rsidRPr="00CF5BE6" w:rsidDel="00294B78">
                <w:rPr>
                  <w:rFonts w:asciiTheme="majorBidi" w:hAnsiTheme="majorBidi" w:cstheme="majorBidi"/>
                </w:rPr>
                <w:delText>422</w:delText>
              </w:r>
            </w:del>
            <w:r w:rsidRPr="00CF5BE6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236" w:type="dxa"/>
            <w:vAlign w:val="bottom"/>
          </w:tcPr>
          <w:p w14:paraId="063147CA" w14:textId="793AD473" w:rsidR="001076F8" w:rsidRPr="001076F8" w:rsidRDefault="001076F8" w:rsidP="001076F8">
            <w:pPr>
              <w:tabs>
                <w:tab w:val="left" w:pos="0"/>
                <w:tab w:val="left" w:pos="0"/>
                <w:tab w:val="decimal" w:pos="1242"/>
              </w:tabs>
              <w:ind w:right="144"/>
              <w:rPr>
                <w:rFonts w:asciiTheme="majorBidi" w:hAnsiTheme="majorBidi" w:cstheme="majorBidi"/>
              </w:rPr>
            </w:pPr>
          </w:p>
        </w:tc>
        <w:tc>
          <w:tcPr>
            <w:tcW w:w="1744" w:type="dxa"/>
            <w:tcBorders>
              <w:bottom w:val="single" w:sz="4" w:space="0" w:color="auto"/>
            </w:tcBorders>
            <w:vAlign w:val="bottom"/>
          </w:tcPr>
          <w:p w14:paraId="6E325FE9" w14:textId="56F670CF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(</w:t>
            </w:r>
            <w:ins w:id="27" w:author="Nattanon, Jeenpatipat" w:date="2024-11-12T11:09:00Z">
              <w:r w:rsidR="00294B78">
                <w:rPr>
                  <w:rFonts w:asciiTheme="majorBidi" w:hAnsiTheme="majorBidi" w:cstheme="majorBidi"/>
                </w:rPr>
                <w:t>373</w:t>
              </w:r>
            </w:ins>
            <w:del w:id="28" w:author="Nattanon, Jeenpatipat" w:date="2024-11-12T11:09:00Z">
              <w:r w:rsidRPr="00CF5BE6" w:rsidDel="00294B78">
                <w:rPr>
                  <w:rFonts w:asciiTheme="majorBidi" w:hAnsiTheme="majorBidi" w:cstheme="majorBidi"/>
                </w:rPr>
                <w:delText>466</w:delText>
              </w:r>
            </w:del>
            <w:r w:rsidRPr="00CF5BE6">
              <w:rPr>
                <w:rFonts w:asciiTheme="majorBidi" w:hAnsiTheme="majorBidi" w:cstheme="majorBidi"/>
              </w:rPr>
              <w:t>,</w:t>
            </w:r>
            <w:ins w:id="29" w:author="Nattanon, Jeenpatipat" w:date="2024-11-12T11:09:00Z">
              <w:r w:rsidR="00294B78">
                <w:rPr>
                  <w:rFonts w:asciiTheme="majorBidi" w:hAnsiTheme="majorBidi" w:cstheme="majorBidi"/>
                </w:rPr>
                <w:t>164</w:t>
              </w:r>
            </w:ins>
            <w:del w:id="30" w:author="Nattanon, Jeenpatipat" w:date="2024-11-12T11:09:00Z">
              <w:r w:rsidRPr="00CF5BE6" w:rsidDel="00294B78">
                <w:rPr>
                  <w:rFonts w:asciiTheme="majorBidi" w:hAnsiTheme="majorBidi" w:cstheme="majorBidi"/>
                </w:rPr>
                <w:delText>402</w:delText>
              </w:r>
            </w:del>
            <w:r w:rsidRPr="00CF5BE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70" w:type="dxa"/>
          </w:tcPr>
          <w:p w14:paraId="56681C31" w14:textId="3A11E409" w:rsidR="001076F8" w:rsidRPr="001076F8" w:rsidRDefault="001076F8" w:rsidP="001076F8">
            <w:pPr>
              <w:tabs>
                <w:tab w:val="decimal" w:pos="1223"/>
              </w:tabs>
              <w:ind w:left="-36" w:right="144" w:firstLine="36"/>
              <w:rPr>
                <w:rFonts w:asciiTheme="majorBidi" w:hAnsiTheme="majorBidi" w:cstheme="majorBidi"/>
              </w:rPr>
            </w:pPr>
          </w:p>
        </w:tc>
        <w:tc>
          <w:tcPr>
            <w:tcW w:w="1737" w:type="dxa"/>
            <w:tcBorders>
              <w:bottom w:val="single" w:sz="4" w:space="0" w:color="auto"/>
            </w:tcBorders>
          </w:tcPr>
          <w:p w14:paraId="7206966F" w14:textId="77777777" w:rsidR="001076F8" w:rsidRPr="00CF5BE6" w:rsidRDefault="001076F8" w:rsidP="00CF5BE6">
            <w:pPr>
              <w:ind w:right="14"/>
              <w:jc w:val="right"/>
              <w:rPr>
                <w:rFonts w:asciiTheme="majorBidi" w:hAnsiTheme="majorBidi" w:cstheme="majorBidi"/>
              </w:rPr>
            </w:pPr>
          </w:p>
          <w:p w14:paraId="0B8F6D09" w14:textId="77777777" w:rsidR="001076F8" w:rsidRPr="00CF5BE6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</w:t>
            </w:r>
          </w:p>
          <w:p w14:paraId="38B64FAA" w14:textId="77301B2C" w:rsidR="001076F8" w:rsidRPr="001076F8" w:rsidRDefault="001076F8" w:rsidP="001076F8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>3,946,020</w:t>
            </w:r>
          </w:p>
        </w:tc>
      </w:tr>
      <w:tr w:rsidR="001076F8" w:rsidRPr="001076F8" w14:paraId="1B3B222E" w14:textId="1E267269" w:rsidTr="1EC29960">
        <w:trPr>
          <w:trHeight w:val="247"/>
        </w:trPr>
        <w:tc>
          <w:tcPr>
            <w:tcW w:w="3094" w:type="dxa"/>
            <w:vAlign w:val="center"/>
          </w:tcPr>
          <w:p w14:paraId="5712E16F" w14:textId="77777777" w:rsidR="001076F8" w:rsidRPr="001076F8" w:rsidRDefault="001076F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4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20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E8A3D4" w14:textId="0CF4F990" w:rsidR="001076F8" w:rsidRPr="00CF5BE6" w:rsidRDefault="001076F8" w:rsidP="001076F8">
            <w:pPr>
              <w:ind w:right="14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4,</w:t>
            </w:r>
            <w:ins w:id="31" w:author="Nattanon, Jeenpatipat" w:date="2024-11-12T11:09:00Z">
              <w:r w:rsidR="00294B78">
                <w:rPr>
                  <w:rFonts w:asciiTheme="majorBidi" w:hAnsiTheme="majorBidi" w:cstheme="majorBidi"/>
                  <w:b/>
                  <w:bCs/>
                </w:rPr>
                <w:t>319</w:t>
              </w:r>
            </w:ins>
            <w:del w:id="32" w:author="Nattanon, Jeenpatipat" w:date="2024-11-12T11:09:00Z">
              <w:r w:rsidRPr="00CF5BE6" w:rsidDel="00294B78">
                <w:rPr>
                  <w:rFonts w:asciiTheme="majorBidi" w:hAnsiTheme="majorBidi" w:cstheme="majorBidi"/>
                  <w:b/>
                  <w:bCs/>
                </w:rPr>
                <w:delText>412</w:delText>
              </w:r>
            </w:del>
            <w:r w:rsidRPr="00CF5BE6">
              <w:rPr>
                <w:rFonts w:asciiTheme="majorBidi" w:hAnsiTheme="majorBidi" w:cstheme="majorBidi"/>
                <w:b/>
                <w:bCs/>
              </w:rPr>
              <w:t>,</w:t>
            </w:r>
            <w:ins w:id="33" w:author="Nattanon, Jeenpatipat" w:date="2024-11-12T11:09:00Z">
              <w:r w:rsidR="00294B78">
                <w:rPr>
                  <w:rFonts w:asciiTheme="majorBidi" w:hAnsiTheme="majorBidi" w:cstheme="majorBidi"/>
                  <w:b/>
                  <w:bCs/>
                </w:rPr>
                <w:t>184</w:t>
              </w:r>
            </w:ins>
            <w:del w:id="34" w:author="Nattanon, Jeenpatipat" w:date="2024-11-12T11:09:00Z">
              <w:r w:rsidRPr="00CF5BE6" w:rsidDel="00294B78">
                <w:rPr>
                  <w:rFonts w:asciiTheme="majorBidi" w:hAnsiTheme="majorBidi" w:cstheme="majorBidi"/>
                  <w:b/>
                  <w:bCs/>
                </w:rPr>
                <w:delText>422</w:delText>
              </w:r>
            </w:del>
            <w:r w:rsidRPr="00CF5BE6">
              <w:rPr>
                <w:rFonts w:asciiTheme="majorBidi" w:hAnsiTheme="majorBidi" w:cstheme="majorBidi"/>
                <w:b/>
                <w:bCs/>
              </w:rPr>
              <w:t xml:space="preserve"> </w:t>
            </w:r>
          </w:p>
        </w:tc>
        <w:tc>
          <w:tcPr>
            <w:tcW w:w="236" w:type="dxa"/>
            <w:vAlign w:val="bottom"/>
          </w:tcPr>
          <w:p w14:paraId="046297F0" w14:textId="77777777" w:rsidR="001076F8" w:rsidRPr="001076F8" w:rsidRDefault="001076F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  <w:tab w:val="decimal" w:pos="1244"/>
              </w:tabs>
              <w:spacing w:line="240" w:lineRule="auto"/>
              <w:ind w:right="191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A91ED7" w14:textId="1B644820" w:rsidR="001076F8" w:rsidRPr="00CF5BE6" w:rsidRDefault="001076F8" w:rsidP="001076F8">
            <w:pPr>
              <w:ind w:right="14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(</w:t>
            </w:r>
            <w:ins w:id="35" w:author="Nattanon, Jeenpatipat" w:date="2024-11-12T11:10:00Z">
              <w:r w:rsidR="00294B78">
                <w:rPr>
                  <w:rFonts w:asciiTheme="majorBidi" w:hAnsiTheme="majorBidi" w:cstheme="majorBidi"/>
                  <w:b/>
                  <w:bCs/>
                </w:rPr>
                <w:t>373</w:t>
              </w:r>
            </w:ins>
            <w:del w:id="36" w:author="Nattanon, Jeenpatipat" w:date="2024-11-12T11:10:00Z">
              <w:r w:rsidRPr="00CF5BE6" w:rsidDel="00294B78">
                <w:rPr>
                  <w:rFonts w:asciiTheme="majorBidi" w:hAnsiTheme="majorBidi" w:cstheme="majorBidi"/>
                  <w:b/>
                  <w:bCs/>
                </w:rPr>
                <w:delText>466</w:delText>
              </w:r>
            </w:del>
            <w:r w:rsidRPr="00CF5BE6">
              <w:rPr>
                <w:rFonts w:asciiTheme="majorBidi" w:hAnsiTheme="majorBidi" w:cstheme="majorBidi"/>
                <w:b/>
                <w:bCs/>
              </w:rPr>
              <w:t>,</w:t>
            </w:r>
            <w:ins w:id="37" w:author="Nattanon, Jeenpatipat" w:date="2024-11-12T11:10:00Z">
              <w:r w:rsidR="00294B78">
                <w:rPr>
                  <w:rFonts w:asciiTheme="majorBidi" w:hAnsiTheme="majorBidi" w:cstheme="majorBidi"/>
                  <w:b/>
                  <w:bCs/>
                </w:rPr>
                <w:t>164</w:t>
              </w:r>
            </w:ins>
            <w:del w:id="38" w:author="Nattanon, Jeenpatipat" w:date="2024-11-12T11:10:00Z">
              <w:r w:rsidRPr="00CF5BE6" w:rsidDel="00294B78">
                <w:rPr>
                  <w:rFonts w:asciiTheme="majorBidi" w:hAnsiTheme="majorBidi" w:cstheme="majorBidi"/>
                  <w:b/>
                  <w:bCs/>
                </w:rPr>
                <w:delText>402</w:delText>
              </w:r>
            </w:del>
            <w:r w:rsidRPr="00CF5BE6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270" w:type="dxa"/>
          </w:tcPr>
          <w:p w14:paraId="3355AD7A" w14:textId="77777777" w:rsidR="001076F8" w:rsidRPr="001076F8" w:rsidRDefault="001076F8" w:rsidP="001076F8">
            <w:pPr>
              <w:pStyle w:val="30"/>
              <w:tabs>
                <w:tab w:val="clear" w:pos="360"/>
                <w:tab w:val="clear" w:pos="720"/>
                <w:tab w:val="decimal" w:pos="1244"/>
                <w:tab w:val="decimal" w:pos="1700"/>
              </w:tabs>
              <w:ind w:right="19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37" w:type="dxa"/>
            <w:tcBorders>
              <w:top w:val="single" w:sz="4" w:space="0" w:color="auto"/>
              <w:bottom w:val="double" w:sz="4" w:space="0" w:color="auto"/>
            </w:tcBorders>
          </w:tcPr>
          <w:p w14:paraId="7F37016C" w14:textId="256274D4" w:rsidR="001076F8" w:rsidRPr="00CF5BE6" w:rsidRDefault="001076F8" w:rsidP="001076F8">
            <w:pPr>
              <w:ind w:right="14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3,946,020 </w:t>
            </w:r>
          </w:p>
        </w:tc>
      </w:tr>
      <w:tr w:rsidR="009D14BC" w:rsidRPr="001076F8" w14:paraId="187CA09D" w14:textId="77777777" w:rsidTr="1EC29960">
        <w:trPr>
          <w:trHeight w:val="234"/>
        </w:trPr>
        <w:tc>
          <w:tcPr>
            <w:tcW w:w="3094" w:type="dxa"/>
          </w:tcPr>
          <w:p w14:paraId="5E63B4EB" w14:textId="77777777" w:rsidR="009D14BC" w:rsidRPr="001076F8" w:rsidRDefault="009D14BC" w:rsidP="009D14BC">
            <w:pPr>
              <w:pStyle w:val="a"/>
              <w:tabs>
                <w:tab w:val="clear" w:pos="1080"/>
              </w:tabs>
              <w:rPr>
                <w:rFonts w:asciiTheme="majorBidi" w:hAnsiTheme="majorBidi" w:cstheme="majorBidi"/>
                <w:lang w:val="en-US"/>
              </w:rPr>
            </w:pPr>
          </w:p>
          <w:p w14:paraId="44F2F262" w14:textId="77777777" w:rsidR="009D14BC" w:rsidRPr="001076F8" w:rsidRDefault="009D14BC" w:rsidP="009D14BC">
            <w:pPr>
              <w:pStyle w:val="a"/>
              <w:tabs>
                <w:tab w:val="clear" w:pos="1080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5987" w:type="dxa"/>
            <w:gridSpan w:val="5"/>
            <w:vAlign w:val="bottom"/>
          </w:tcPr>
          <w:p w14:paraId="37497790" w14:textId="77777777" w:rsidR="009D14BC" w:rsidRPr="001076F8" w:rsidRDefault="009D14BC" w:rsidP="009D1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9D14BC" w:rsidRPr="001076F8" w14:paraId="7BEC4A3F" w14:textId="77777777" w:rsidTr="1EC29960">
        <w:trPr>
          <w:trHeight w:val="234"/>
        </w:trPr>
        <w:tc>
          <w:tcPr>
            <w:tcW w:w="3094" w:type="dxa"/>
          </w:tcPr>
          <w:p w14:paraId="002A5D96" w14:textId="77777777" w:rsidR="009D14BC" w:rsidRPr="001076F8" w:rsidRDefault="009D14BC" w:rsidP="009D14BC">
            <w:pPr>
              <w:pStyle w:val="a"/>
              <w:tabs>
                <w:tab w:val="clear" w:pos="1080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5987" w:type="dxa"/>
            <w:gridSpan w:val="5"/>
          </w:tcPr>
          <w:p w14:paraId="7454FFF5" w14:textId="7895F5A7" w:rsidR="009D14BC" w:rsidRPr="001076F8" w:rsidRDefault="009D14BC" w:rsidP="009D1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31 </w:t>
            </w:r>
            <w:r w:rsidRPr="001076F8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1076F8">
              <w:rPr>
                <w:rFonts w:asciiTheme="majorBidi" w:hAnsiTheme="majorBidi" w:cstheme="majorBidi"/>
              </w:rPr>
              <w:t>256</w:t>
            </w:r>
            <w:r w:rsidR="008F7939" w:rsidRPr="001076F8">
              <w:rPr>
                <w:rFonts w:asciiTheme="majorBidi" w:hAnsiTheme="majorBidi" w:cstheme="majorBidi"/>
              </w:rPr>
              <w:t>6</w:t>
            </w:r>
          </w:p>
        </w:tc>
      </w:tr>
      <w:tr w:rsidR="009D14BC" w:rsidRPr="001076F8" w14:paraId="2F956EB2" w14:textId="77777777" w:rsidTr="1EC29960">
        <w:trPr>
          <w:trHeight w:val="432"/>
        </w:trPr>
        <w:tc>
          <w:tcPr>
            <w:tcW w:w="3094" w:type="dxa"/>
          </w:tcPr>
          <w:p w14:paraId="32E93EDC" w14:textId="77777777" w:rsidR="009D14BC" w:rsidRPr="001076F8" w:rsidRDefault="009D14BC" w:rsidP="009D14BC">
            <w:pPr>
              <w:pStyle w:val="a"/>
              <w:tabs>
                <w:tab w:val="clear" w:pos="1080"/>
              </w:tabs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000" w:type="dxa"/>
            <w:vAlign w:val="bottom"/>
          </w:tcPr>
          <w:p w14:paraId="391D4E05" w14:textId="77777777" w:rsidR="009D14BC" w:rsidRPr="001076F8" w:rsidRDefault="009D14BC" w:rsidP="009D1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95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เงินให้สินเชื่อแก่ลูกหนี้</w:t>
            </w:r>
            <w:r w:rsidRPr="001076F8">
              <w:rPr>
                <w:rFonts w:asciiTheme="majorBidi" w:hAnsiTheme="majorBidi" w:cstheme="majorBidi"/>
              </w:rPr>
              <w:br/>
            </w:r>
            <w:r w:rsidRPr="001076F8">
              <w:rPr>
                <w:rFonts w:asciiTheme="majorBidi" w:hAnsiTheme="majorBidi" w:cstheme="majorBidi"/>
                <w:cs/>
              </w:rPr>
              <w:t>และดอกเบี้ยค้างรับ</w:t>
            </w:r>
          </w:p>
        </w:tc>
        <w:tc>
          <w:tcPr>
            <w:tcW w:w="236" w:type="dxa"/>
            <w:vAlign w:val="bottom"/>
          </w:tcPr>
          <w:p w14:paraId="3446F653" w14:textId="77777777" w:rsidR="009D14BC" w:rsidRPr="001076F8" w:rsidRDefault="009D14BC" w:rsidP="009D1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44" w:type="dxa"/>
            <w:vAlign w:val="bottom"/>
          </w:tcPr>
          <w:p w14:paraId="2164A632" w14:textId="77777777" w:rsidR="009D14BC" w:rsidRPr="001076F8" w:rsidRDefault="009D14BC" w:rsidP="009D1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ค่าเผื่อผลขาดทุนด้านเครดิตที่</w:t>
            </w:r>
            <w:r w:rsidRPr="001076F8">
              <w:rPr>
                <w:rFonts w:asciiTheme="majorBidi" w:hAnsiTheme="majorBidi" w:cstheme="majorBidi"/>
              </w:rPr>
              <w:br/>
            </w:r>
            <w:r w:rsidRPr="001076F8">
              <w:rPr>
                <w:rFonts w:asciiTheme="majorBidi" w:hAnsiTheme="majorBidi" w:cstheme="majorBidi"/>
                <w:cs/>
              </w:rPr>
              <w:t>คาดว่าจะเกิดขึ้น</w:t>
            </w:r>
          </w:p>
        </w:tc>
        <w:tc>
          <w:tcPr>
            <w:tcW w:w="270" w:type="dxa"/>
          </w:tcPr>
          <w:p w14:paraId="2D48900D" w14:textId="77777777" w:rsidR="009D14BC" w:rsidRPr="001076F8" w:rsidRDefault="009D14BC" w:rsidP="009D1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737" w:type="dxa"/>
            <w:vAlign w:val="bottom"/>
          </w:tcPr>
          <w:p w14:paraId="53CB0BED" w14:textId="77777777" w:rsidR="009D14BC" w:rsidRPr="001076F8" w:rsidRDefault="009D14BC" w:rsidP="009D1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รวมเงินให้สินเชื่อแก่ลูกหนี้และดอกเบี้ยค้างรับสุทธิ</w:t>
            </w:r>
          </w:p>
        </w:tc>
      </w:tr>
      <w:tr w:rsidR="009D14BC" w:rsidRPr="001076F8" w14:paraId="5C29CC58" w14:textId="77777777" w:rsidTr="1EC29960">
        <w:trPr>
          <w:trHeight w:val="234"/>
        </w:trPr>
        <w:tc>
          <w:tcPr>
            <w:tcW w:w="3094" w:type="dxa"/>
            <w:vAlign w:val="center"/>
          </w:tcPr>
          <w:p w14:paraId="12C47636" w14:textId="77777777" w:rsidR="009D14BC" w:rsidRPr="001076F8" w:rsidRDefault="009D14BC" w:rsidP="009D1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987" w:type="dxa"/>
            <w:gridSpan w:val="5"/>
          </w:tcPr>
          <w:p w14:paraId="15F7BD67" w14:textId="77777777" w:rsidR="009D14BC" w:rsidRPr="001076F8" w:rsidRDefault="009D14BC" w:rsidP="009D14BC">
            <w:pPr>
              <w:pStyle w:val="30"/>
              <w:tabs>
                <w:tab w:val="clear" w:pos="360"/>
                <w:tab w:val="clear" w:pos="720"/>
              </w:tabs>
              <w:ind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  <w:t>(</w:t>
            </w: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8F7939" w:rsidRPr="001076F8" w14:paraId="610B3494" w14:textId="77777777" w:rsidTr="1EC29960">
        <w:trPr>
          <w:trHeight w:val="655"/>
        </w:trPr>
        <w:tc>
          <w:tcPr>
            <w:tcW w:w="3094" w:type="dxa"/>
            <w:vAlign w:val="center"/>
          </w:tcPr>
          <w:p w14:paraId="4A912116" w14:textId="77777777" w:rsidR="008F7939" w:rsidRPr="001076F8" w:rsidRDefault="008F7939" w:rsidP="008F79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22" w:hanging="180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สินทรัพย์ทางการเงินที่มีการด้อยค่า</w:t>
            </w:r>
            <w:r w:rsidRPr="001076F8">
              <w:rPr>
                <w:rFonts w:asciiTheme="majorBidi" w:hAnsiTheme="majorBidi" w:cstheme="majorBidi"/>
              </w:rPr>
              <w:br/>
            </w:r>
            <w:r w:rsidRPr="001076F8">
              <w:rPr>
                <w:rFonts w:asciiTheme="majorBidi" w:hAnsiTheme="majorBidi" w:cstheme="majorBidi"/>
                <w:cs/>
              </w:rPr>
              <w:t>ด้านเครดิตเมื่อเริ่มแรกที่ซื้อหรือได้มา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bottom"/>
          </w:tcPr>
          <w:p w14:paraId="3CAF3005" w14:textId="2ED346A8" w:rsidR="008F7939" w:rsidRPr="001076F8" w:rsidRDefault="75F37CF7" w:rsidP="008459E5">
            <w:pPr>
              <w:ind w:right="14"/>
              <w:jc w:val="right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>3,850,937</w:t>
            </w:r>
          </w:p>
        </w:tc>
        <w:tc>
          <w:tcPr>
            <w:tcW w:w="236" w:type="dxa"/>
            <w:vAlign w:val="bottom"/>
          </w:tcPr>
          <w:p w14:paraId="27D2004B" w14:textId="77777777" w:rsidR="008F7939" w:rsidRPr="001076F8" w:rsidRDefault="008F7939" w:rsidP="008F79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  <w:tab w:val="decimal" w:pos="1244"/>
              </w:tabs>
              <w:spacing w:line="240" w:lineRule="auto"/>
              <w:ind w:right="191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44" w:type="dxa"/>
            <w:tcBorders>
              <w:bottom w:val="single" w:sz="4" w:space="0" w:color="auto"/>
            </w:tcBorders>
            <w:vAlign w:val="bottom"/>
          </w:tcPr>
          <w:p w14:paraId="2F8E9612" w14:textId="796B8F5D" w:rsidR="1EC29960" w:rsidRPr="001076F8" w:rsidRDefault="1EC29960" w:rsidP="008459E5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(361,380)</w:t>
            </w:r>
          </w:p>
        </w:tc>
        <w:tc>
          <w:tcPr>
            <w:tcW w:w="270" w:type="dxa"/>
          </w:tcPr>
          <w:p w14:paraId="20EADD28" w14:textId="62CBA255" w:rsidR="1EC29960" w:rsidRPr="001076F8" w:rsidRDefault="1EC29960" w:rsidP="1EC29960">
            <w:pPr>
              <w:tabs>
                <w:tab w:val="decimal" w:pos="1223"/>
              </w:tabs>
              <w:ind w:left="-36" w:right="144" w:firstLine="36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737" w:type="dxa"/>
            <w:tcBorders>
              <w:bottom w:val="single" w:sz="4" w:space="0" w:color="auto"/>
            </w:tcBorders>
          </w:tcPr>
          <w:p w14:paraId="2C94324E" w14:textId="77777777" w:rsidR="008459E5" w:rsidRPr="001076F8" w:rsidRDefault="008459E5" w:rsidP="1EC29960">
            <w:pPr>
              <w:tabs>
                <w:tab w:val="decimal" w:pos="1223"/>
              </w:tabs>
              <w:ind w:left="-36" w:firstLine="36"/>
              <w:rPr>
                <w:rFonts w:asciiTheme="majorBidi" w:hAnsiTheme="majorBidi" w:cstheme="majorBidi"/>
              </w:rPr>
            </w:pPr>
          </w:p>
          <w:p w14:paraId="1EF1C75B" w14:textId="65C0B2B2" w:rsidR="1EC29960" w:rsidRPr="001076F8" w:rsidRDefault="1EC29960" w:rsidP="1EC29960">
            <w:pPr>
              <w:tabs>
                <w:tab w:val="decimal" w:pos="1223"/>
              </w:tabs>
              <w:ind w:left="-36" w:firstLine="36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 </w:t>
            </w:r>
          </w:p>
          <w:p w14:paraId="1EEB90B0" w14:textId="371ADDF6" w:rsidR="1EC29960" w:rsidRPr="001076F8" w:rsidRDefault="1EC29960" w:rsidP="008459E5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3,489,557</w:t>
            </w:r>
          </w:p>
        </w:tc>
      </w:tr>
      <w:tr w:rsidR="008F7939" w:rsidRPr="001076F8" w14:paraId="10E57698" w14:textId="77777777" w:rsidTr="1EC29960">
        <w:trPr>
          <w:trHeight w:val="247"/>
        </w:trPr>
        <w:tc>
          <w:tcPr>
            <w:tcW w:w="3094" w:type="dxa"/>
            <w:vAlign w:val="center"/>
          </w:tcPr>
          <w:p w14:paraId="05ED02C4" w14:textId="77777777" w:rsidR="008F7939" w:rsidRPr="001076F8" w:rsidRDefault="008F7939" w:rsidP="008F79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4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20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62301B" w14:textId="1171615B" w:rsidR="1EC29960" w:rsidRPr="001076F8" w:rsidRDefault="1EC29960" w:rsidP="008459E5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3,850,</w:t>
            </w:r>
            <w:r w:rsidRPr="001076F8">
              <w:rPr>
                <w:rFonts w:asciiTheme="majorBidi" w:hAnsiTheme="majorBidi" w:cstheme="majorBidi"/>
                <w:b/>
                <w:bCs/>
                <w:lang w:val="en-GB"/>
              </w:rPr>
              <w:t>937</w:t>
            </w:r>
          </w:p>
        </w:tc>
        <w:tc>
          <w:tcPr>
            <w:tcW w:w="236" w:type="dxa"/>
            <w:vAlign w:val="bottom"/>
          </w:tcPr>
          <w:p w14:paraId="54E04115" w14:textId="77777777" w:rsidR="008F7939" w:rsidRPr="001076F8" w:rsidRDefault="008F7939" w:rsidP="008F79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  <w:tab w:val="decimal" w:pos="1244"/>
              </w:tabs>
              <w:spacing w:line="240" w:lineRule="auto"/>
              <w:ind w:right="191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D4C586" w14:textId="4EC0F405" w:rsidR="1EC29960" w:rsidRPr="001076F8" w:rsidRDefault="1EC29960" w:rsidP="008459E5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(361,380)</w:t>
            </w:r>
          </w:p>
        </w:tc>
        <w:tc>
          <w:tcPr>
            <w:tcW w:w="270" w:type="dxa"/>
          </w:tcPr>
          <w:p w14:paraId="42C85917" w14:textId="4D14082D" w:rsidR="1EC29960" w:rsidRPr="001076F8" w:rsidRDefault="1EC29960" w:rsidP="1EC29960">
            <w:pPr>
              <w:tabs>
                <w:tab w:val="decimal" w:pos="1242"/>
              </w:tabs>
              <w:ind w:left="-36" w:right="144" w:firstLine="36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 xml:space="preserve"> </w:t>
            </w:r>
          </w:p>
        </w:tc>
        <w:tc>
          <w:tcPr>
            <w:tcW w:w="1737" w:type="dxa"/>
            <w:tcBorders>
              <w:top w:val="single" w:sz="4" w:space="0" w:color="auto"/>
              <w:bottom w:val="double" w:sz="4" w:space="0" w:color="auto"/>
            </w:tcBorders>
          </w:tcPr>
          <w:p w14:paraId="3009EA9C" w14:textId="5697E480" w:rsidR="1EC29960" w:rsidRPr="001076F8" w:rsidRDefault="1EC29960" w:rsidP="008459E5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3,489,557</w:t>
            </w:r>
          </w:p>
        </w:tc>
      </w:tr>
    </w:tbl>
    <w:p w14:paraId="22F841E3" w14:textId="25B74748" w:rsidR="00BE0353" w:rsidRPr="001076F8" w:rsidRDefault="00BE0353" w:rsidP="00DF2A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2403DC5B" w14:textId="77777777" w:rsidR="00A72E2E" w:rsidRPr="001076F8" w:rsidRDefault="00A72E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  <w:r w:rsidRPr="001076F8">
        <w:rPr>
          <w:rFonts w:asciiTheme="majorBidi" w:hAnsiTheme="majorBidi" w:cstheme="majorBidi"/>
          <w:b/>
          <w:bCs/>
        </w:rPr>
        <w:br w:type="page"/>
      </w:r>
    </w:p>
    <w:p w14:paraId="19D89EBB" w14:textId="5662B698" w:rsidR="00A9046A" w:rsidRPr="001076F8" w:rsidRDefault="00A9046A" w:rsidP="00AA207C">
      <w:pPr>
        <w:numPr>
          <w:ilvl w:val="1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1076F8">
        <w:rPr>
          <w:rFonts w:asciiTheme="majorBidi" w:hAnsiTheme="majorBidi" w:cstheme="majorBidi"/>
          <w:b/>
          <w:bCs/>
        </w:rPr>
        <w:lastRenderedPageBreak/>
        <w:tab/>
      </w:r>
      <w:r w:rsidRPr="001076F8">
        <w:rPr>
          <w:rFonts w:asciiTheme="majorBidi" w:hAnsiTheme="majorBidi" w:cstheme="majorBidi"/>
          <w:b/>
          <w:bCs/>
          <w:cs/>
        </w:rPr>
        <w:t>เงิน</w:t>
      </w:r>
      <w:r w:rsidR="00037937" w:rsidRPr="001076F8">
        <w:rPr>
          <w:rFonts w:asciiTheme="majorBidi" w:hAnsiTheme="majorBidi" w:cstheme="majorBidi"/>
          <w:b/>
          <w:bCs/>
          <w:cs/>
        </w:rPr>
        <w:t>ให้สินเชื่อแก่</w:t>
      </w:r>
      <w:r w:rsidRPr="001076F8">
        <w:rPr>
          <w:rFonts w:asciiTheme="majorBidi" w:hAnsiTheme="majorBidi" w:cstheme="majorBidi"/>
          <w:b/>
          <w:bCs/>
          <w:cs/>
        </w:rPr>
        <w:t>ลูกหนี้ที่มีการเปลี่ยนแปลงเงื่อนไขใหม่</w:t>
      </w:r>
    </w:p>
    <w:p w14:paraId="264E27F4" w14:textId="77777777" w:rsidR="00A9046A" w:rsidRPr="001076F8" w:rsidRDefault="00A9046A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Theme="majorBidi" w:hAnsiTheme="majorBidi" w:cstheme="majorBidi"/>
        </w:rPr>
      </w:pPr>
    </w:p>
    <w:p w14:paraId="1F5F8213" w14:textId="3F9866DE" w:rsidR="00A9046A" w:rsidRPr="001076F8" w:rsidRDefault="00A9046A" w:rsidP="1C427D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 xml:space="preserve">ณ วันที่ </w:t>
      </w:r>
      <w:r w:rsidR="00691B4E" w:rsidRPr="001076F8">
        <w:rPr>
          <w:rFonts w:asciiTheme="majorBidi" w:hAnsiTheme="majorBidi" w:cstheme="majorBidi"/>
        </w:rPr>
        <w:t>30</w:t>
      </w:r>
      <w:r w:rsidR="358AEB74" w:rsidRPr="001076F8">
        <w:rPr>
          <w:rFonts w:asciiTheme="majorBidi" w:hAnsiTheme="majorBidi" w:cstheme="majorBidi"/>
        </w:rPr>
        <w:t xml:space="preserve"> </w:t>
      </w:r>
      <w:r w:rsidR="00996981" w:rsidRPr="001076F8">
        <w:rPr>
          <w:rFonts w:asciiTheme="majorBidi" w:hAnsiTheme="majorBidi" w:cstheme="majorBidi" w:hint="cs"/>
          <w:cs/>
        </w:rPr>
        <w:t>กันยายน</w:t>
      </w:r>
      <w:r w:rsidR="008F7939" w:rsidRPr="001076F8">
        <w:rPr>
          <w:rFonts w:asciiTheme="majorBidi" w:hAnsiTheme="majorBidi" w:cstheme="majorBidi"/>
          <w:cs/>
        </w:rPr>
        <w:t xml:space="preserve"> </w:t>
      </w:r>
      <w:r w:rsidR="008F7939" w:rsidRPr="001076F8">
        <w:rPr>
          <w:rFonts w:asciiTheme="majorBidi" w:hAnsiTheme="majorBidi" w:cstheme="majorBidi"/>
        </w:rPr>
        <w:t>2567</w:t>
      </w:r>
      <w:r w:rsidR="0014704B" w:rsidRPr="001076F8">
        <w:rPr>
          <w:rFonts w:asciiTheme="majorBidi" w:hAnsiTheme="majorBidi" w:cstheme="majorBidi"/>
        </w:rPr>
        <w:t xml:space="preserve"> </w:t>
      </w:r>
      <w:r w:rsidR="0014704B" w:rsidRPr="001076F8">
        <w:rPr>
          <w:rFonts w:asciiTheme="majorBidi" w:hAnsiTheme="majorBidi" w:cstheme="majorBidi"/>
          <w:cs/>
        </w:rPr>
        <w:t>และ</w:t>
      </w:r>
      <w:r w:rsidR="005A58A9" w:rsidRPr="001076F8">
        <w:rPr>
          <w:rFonts w:asciiTheme="majorBidi" w:hAnsiTheme="majorBidi" w:cstheme="majorBidi"/>
        </w:rPr>
        <w:t xml:space="preserve"> 31 </w:t>
      </w:r>
      <w:r w:rsidR="005A58A9" w:rsidRPr="001076F8">
        <w:rPr>
          <w:rFonts w:asciiTheme="majorBidi" w:hAnsiTheme="majorBidi" w:cstheme="majorBidi"/>
          <w:cs/>
        </w:rPr>
        <w:t>ธันวาคม</w:t>
      </w:r>
      <w:r w:rsidR="0014704B" w:rsidRPr="001076F8">
        <w:rPr>
          <w:rFonts w:asciiTheme="majorBidi" w:hAnsiTheme="majorBidi" w:cstheme="majorBidi"/>
          <w:cs/>
        </w:rPr>
        <w:t xml:space="preserve"> </w:t>
      </w:r>
      <w:r w:rsidR="0014704B" w:rsidRPr="001076F8">
        <w:rPr>
          <w:rFonts w:asciiTheme="majorBidi" w:hAnsiTheme="majorBidi" w:cstheme="majorBidi"/>
        </w:rPr>
        <w:t>256</w:t>
      </w:r>
      <w:r w:rsidR="008F7939" w:rsidRPr="001076F8">
        <w:rPr>
          <w:rFonts w:asciiTheme="majorBidi" w:hAnsiTheme="majorBidi" w:cstheme="majorBidi"/>
        </w:rPr>
        <w:t>6</w:t>
      </w:r>
      <w:r w:rsidR="008D7A3C" w:rsidRPr="001076F8">
        <w:rPr>
          <w:rFonts w:asciiTheme="majorBidi" w:hAnsiTheme="majorBidi" w:cstheme="majorBidi"/>
          <w:cs/>
        </w:rPr>
        <w:t xml:space="preserve"> </w:t>
      </w:r>
      <w:r w:rsidR="00E11424" w:rsidRPr="001076F8">
        <w:rPr>
          <w:rFonts w:asciiTheme="majorBidi" w:hAnsiTheme="majorBidi" w:cstheme="majorBidi"/>
          <w:cs/>
        </w:rPr>
        <w:t>กลุ่มบริษัท</w:t>
      </w:r>
      <w:r w:rsidRPr="001076F8">
        <w:rPr>
          <w:rFonts w:asciiTheme="majorBidi" w:hAnsiTheme="majorBidi" w:cstheme="majorBidi"/>
          <w:cs/>
        </w:rPr>
        <w:t>มีเงิน</w:t>
      </w:r>
      <w:r w:rsidR="00037937" w:rsidRPr="001076F8">
        <w:rPr>
          <w:rFonts w:asciiTheme="majorBidi" w:hAnsiTheme="majorBidi" w:cstheme="majorBidi"/>
          <w:cs/>
        </w:rPr>
        <w:t>ให้สินเชื่อแก่</w:t>
      </w:r>
      <w:r w:rsidRPr="001076F8">
        <w:rPr>
          <w:rFonts w:asciiTheme="majorBidi" w:hAnsiTheme="majorBidi" w:cstheme="majorBidi"/>
          <w:cs/>
        </w:rPr>
        <w:t>ลูกหนี้ที่ได้มีการทำสัญญา</w:t>
      </w:r>
      <w:r w:rsidR="00890CC7" w:rsidRPr="001076F8">
        <w:rPr>
          <w:rFonts w:asciiTheme="majorBidi" w:hAnsiTheme="majorBidi" w:cstheme="majorBidi"/>
        </w:rPr>
        <w:t xml:space="preserve">                 </w:t>
      </w:r>
      <w:r w:rsidRPr="001076F8">
        <w:rPr>
          <w:rFonts w:asciiTheme="majorBidi" w:hAnsiTheme="majorBidi" w:cstheme="majorBidi"/>
          <w:cs/>
        </w:rPr>
        <w:t>ปรับโครงสร้างหนี้ที่เหลืออยู่ ดังนี้</w:t>
      </w:r>
    </w:p>
    <w:p w14:paraId="17E95960" w14:textId="77777777" w:rsidR="007901F1" w:rsidRPr="001076F8" w:rsidRDefault="007901F1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Theme="majorBidi" w:hAnsiTheme="majorBidi" w:cstheme="majorBidi"/>
        </w:rPr>
      </w:pPr>
    </w:p>
    <w:tbl>
      <w:tblPr>
        <w:tblW w:w="913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30"/>
        <w:gridCol w:w="1337"/>
        <w:gridCol w:w="238"/>
        <w:gridCol w:w="1530"/>
      </w:tblGrid>
      <w:tr w:rsidR="0093595F" w:rsidRPr="001076F8" w14:paraId="519D6555" w14:textId="77777777" w:rsidTr="1EC29960">
        <w:trPr>
          <w:trHeight w:val="304"/>
        </w:trPr>
        <w:tc>
          <w:tcPr>
            <w:tcW w:w="6030" w:type="dxa"/>
            <w:vAlign w:val="bottom"/>
          </w:tcPr>
          <w:p w14:paraId="1B05D67D" w14:textId="77777777" w:rsidR="0093595F" w:rsidRPr="001076F8" w:rsidRDefault="0093595F" w:rsidP="003F1109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exact"/>
              <w:rPr>
                <w:rFonts w:asciiTheme="majorBidi" w:hAnsiTheme="majorBidi" w:cstheme="majorBidi"/>
                <w:i/>
                <w:iCs/>
                <w:noProof/>
                <w:lang w:bidi="ar-SA"/>
              </w:rPr>
            </w:pPr>
          </w:p>
        </w:tc>
        <w:tc>
          <w:tcPr>
            <w:tcW w:w="3105" w:type="dxa"/>
            <w:gridSpan w:val="3"/>
            <w:shd w:val="clear" w:color="auto" w:fill="auto"/>
            <w:vAlign w:val="bottom"/>
          </w:tcPr>
          <w:p w14:paraId="4A02344E" w14:textId="77777777" w:rsidR="0093595F" w:rsidRPr="001076F8" w:rsidRDefault="0093595F" w:rsidP="003F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93595F" w:rsidRPr="001076F8" w14:paraId="3B69E5AA" w14:textId="77777777" w:rsidTr="1EC29960">
        <w:trPr>
          <w:trHeight w:val="304"/>
        </w:trPr>
        <w:tc>
          <w:tcPr>
            <w:tcW w:w="6030" w:type="dxa"/>
          </w:tcPr>
          <w:p w14:paraId="6B87C869" w14:textId="77777777" w:rsidR="0093595F" w:rsidRPr="001076F8" w:rsidRDefault="0093595F" w:rsidP="003F1109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337" w:type="dxa"/>
          </w:tcPr>
          <w:p w14:paraId="5320653F" w14:textId="618C4F16" w:rsidR="0093595F" w:rsidRPr="001076F8" w:rsidRDefault="00691B4E" w:rsidP="003F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>30</w:t>
            </w:r>
            <w:r w:rsidR="358AEB74" w:rsidRPr="001076F8">
              <w:rPr>
                <w:rFonts w:asciiTheme="majorBidi" w:hAnsiTheme="majorBidi" w:cstheme="majorBidi"/>
              </w:rPr>
              <w:t xml:space="preserve"> </w:t>
            </w:r>
            <w:r w:rsidR="00996981" w:rsidRPr="001076F8">
              <w:rPr>
                <w:rFonts w:asciiTheme="majorBidi" w:hAnsiTheme="majorBidi" w:cstheme="majorBidi" w:hint="cs"/>
                <w:cs/>
              </w:rPr>
              <w:t>กันยายน</w:t>
            </w:r>
          </w:p>
        </w:tc>
        <w:tc>
          <w:tcPr>
            <w:tcW w:w="238" w:type="dxa"/>
          </w:tcPr>
          <w:p w14:paraId="1CD8FA88" w14:textId="77777777" w:rsidR="0093595F" w:rsidRPr="001076F8" w:rsidRDefault="0093595F" w:rsidP="003F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30" w:type="dxa"/>
          </w:tcPr>
          <w:p w14:paraId="4B0FE250" w14:textId="40A3EE77" w:rsidR="0093595F" w:rsidRPr="001076F8" w:rsidRDefault="005A58A9" w:rsidP="003F11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 xml:space="preserve">31 </w:t>
            </w:r>
            <w:r w:rsidRPr="001076F8">
              <w:rPr>
                <w:rFonts w:asciiTheme="majorBidi" w:hAnsiTheme="majorBidi" w:cstheme="majorBidi"/>
                <w:cs/>
              </w:rPr>
              <w:t>ธันวาคม</w:t>
            </w:r>
          </w:p>
        </w:tc>
      </w:tr>
      <w:tr w:rsidR="005A58A9" w:rsidRPr="001076F8" w14:paraId="3D33A59E" w14:textId="77777777" w:rsidTr="1EC29960">
        <w:trPr>
          <w:trHeight w:val="304"/>
        </w:trPr>
        <w:tc>
          <w:tcPr>
            <w:tcW w:w="6030" w:type="dxa"/>
          </w:tcPr>
          <w:p w14:paraId="52C51582" w14:textId="77777777" w:rsidR="005A58A9" w:rsidRPr="001076F8" w:rsidRDefault="005A58A9" w:rsidP="005A58A9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337" w:type="dxa"/>
          </w:tcPr>
          <w:p w14:paraId="6DD6EBA6" w14:textId="5ADA628D" w:rsidR="005A58A9" w:rsidRPr="001076F8" w:rsidRDefault="005A58A9" w:rsidP="005A5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8F7939" w:rsidRPr="001076F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38" w:type="dxa"/>
          </w:tcPr>
          <w:p w14:paraId="691B2DD2" w14:textId="77777777" w:rsidR="005A58A9" w:rsidRPr="001076F8" w:rsidRDefault="005A58A9" w:rsidP="005A5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30" w:type="dxa"/>
          </w:tcPr>
          <w:p w14:paraId="52B9CE7E" w14:textId="30604E24" w:rsidR="005A58A9" w:rsidRPr="001076F8" w:rsidRDefault="005A58A9" w:rsidP="005A5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8F7939" w:rsidRPr="001076F8">
              <w:rPr>
                <w:rFonts w:asciiTheme="majorBidi" w:hAnsiTheme="majorBidi" w:cstheme="majorBidi"/>
              </w:rPr>
              <w:t>6</w:t>
            </w:r>
          </w:p>
        </w:tc>
      </w:tr>
      <w:tr w:rsidR="00141521" w:rsidRPr="001076F8" w14:paraId="23706AE5" w14:textId="77777777" w:rsidTr="1EC29960">
        <w:trPr>
          <w:trHeight w:val="304"/>
        </w:trPr>
        <w:tc>
          <w:tcPr>
            <w:tcW w:w="6030" w:type="dxa"/>
          </w:tcPr>
          <w:p w14:paraId="689C72FD" w14:textId="23A4331C" w:rsidR="00141521" w:rsidRPr="001076F8" w:rsidRDefault="00141521" w:rsidP="00141521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จำนวนลูกหนี้ที่ได้มีการทำสัญญาปรับโครงสร้างหนี้</w:t>
            </w:r>
            <w:r w:rsidRPr="001076F8">
              <w:rPr>
                <w:rFonts w:asciiTheme="majorBidi" w:hAnsiTheme="majorBidi" w:cstheme="majorBidi"/>
                <w:i/>
                <w:iCs/>
                <w:cs/>
              </w:rPr>
              <w:t xml:space="preserve"> (ราย)</w:t>
            </w:r>
          </w:p>
        </w:tc>
        <w:tc>
          <w:tcPr>
            <w:tcW w:w="1337" w:type="dxa"/>
            <w:shd w:val="clear" w:color="auto" w:fill="auto"/>
          </w:tcPr>
          <w:p w14:paraId="31D4D406" w14:textId="75AB4C2F" w:rsidR="1EC29960" w:rsidRPr="001076F8" w:rsidRDefault="00995A15" w:rsidP="008459E5">
            <w:pPr>
              <w:ind w:right="1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238" w:type="dxa"/>
          </w:tcPr>
          <w:p w14:paraId="253523A8" w14:textId="18A87519" w:rsidR="1EC29960" w:rsidRPr="001076F8" w:rsidRDefault="1EC29960" w:rsidP="1EC29960">
            <w:pPr>
              <w:tabs>
                <w:tab w:val="left" w:pos="0"/>
                <w:tab w:val="left" w:pos="0"/>
                <w:tab w:val="decimal" w:pos="1206"/>
              </w:tabs>
              <w:ind w:left="-54" w:right="-110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</w:tcPr>
          <w:p w14:paraId="25D27081" w14:textId="720BB7ED" w:rsidR="1EC29960" w:rsidRPr="001076F8" w:rsidRDefault="1EC29960" w:rsidP="008459E5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27</w:t>
            </w:r>
          </w:p>
        </w:tc>
      </w:tr>
      <w:tr w:rsidR="00141521" w:rsidRPr="001076F8" w14:paraId="7CD437A8" w14:textId="77777777" w:rsidTr="1EC29960">
        <w:trPr>
          <w:trHeight w:val="304"/>
        </w:trPr>
        <w:tc>
          <w:tcPr>
            <w:tcW w:w="6030" w:type="dxa"/>
          </w:tcPr>
          <w:p w14:paraId="2AC1A7A3" w14:textId="59D6AD33" w:rsidR="00141521" w:rsidRPr="001076F8" w:rsidRDefault="00141521" w:rsidP="00141521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 xml:space="preserve">ยอดคงเหลือของเงินให้สินเชื่อแก่ลูกหนี้และดอกเบี้ยค้างรับสุทธิ </w:t>
            </w:r>
            <w:r w:rsidRPr="001076F8">
              <w:rPr>
                <w:rFonts w:asciiTheme="majorBidi" w:hAnsiTheme="majorBidi" w:cstheme="majorBidi"/>
                <w:i/>
                <w:iCs/>
                <w:cs/>
              </w:rPr>
              <w:t>(พันบาท)</w:t>
            </w:r>
          </w:p>
        </w:tc>
        <w:tc>
          <w:tcPr>
            <w:tcW w:w="1337" w:type="dxa"/>
            <w:shd w:val="clear" w:color="auto" w:fill="auto"/>
          </w:tcPr>
          <w:p w14:paraId="3BCA312C" w14:textId="03041A9C" w:rsidR="1EC29960" w:rsidRPr="001076F8" w:rsidRDefault="00995A15" w:rsidP="008459E5">
            <w:pPr>
              <w:ind w:right="1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54,270</w:t>
            </w:r>
          </w:p>
        </w:tc>
        <w:tc>
          <w:tcPr>
            <w:tcW w:w="238" w:type="dxa"/>
          </w:tcPr>
          <w:p w14:paraId="742DFF00" w14:textId="4C6480E5" w:rsidR="1EC29960" w:rsidRPr="001076F8" w:rsidRDefault="1EC29960" w:rsidP="1EC29960">
            <w:pPr>
              <w:tabs>
                <w:tab w:val="left" w:pos="0"/>
                <w:tab w:val="left" w:pos="0"/>
                <w:tab w:val="decimal" w:pos="1206"/>
              </w:tabs>
              <w:ind w:left="-54" w:right="-110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</w:tcPr>
          <w:p w14:paraId="3280235E" w14:textId="69D18364" w:rsidR="1EC29960" w:rsidRPr="001076F8" w:rsidRDefault="1EC29960" w:rsidP="008459E5">
            <w:pPr>
              <w:ind w:right="14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 62,288</w:t>
            </w:r>
          </w:p>
        </w:tc>
      </w:tr>
    </w:tbl>
    <w:p w14:paraId="097CFD15" w14:textId="6207424A" w:rsidR="001F3632" w:rsidRPr="001076F8" w:rsidRDefault="001F36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3EA88092" w14:textId="784C8F6B" w:rsidR="00BF4FBD" w:rsidRPr="001076F8" w:rsidRDefault="00744A89" w:rsidP="00AA207C">
      <w:pPr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1076F8">
        <w:rPr>
          <w:rFonts w:asciiTheme="majorBidi" w:hAnsiTheme="majorBidi" w:cstheme="majorBidi"/>
          <w:b/>
          <w:bCs/>
          <w:cs/>
        </w:rPr>
        <w:t>ค่าเผื่อ</w:t>
      </w:r>
      <w:r w:rsidR="00FC462B" w:rsidRPr="001076F8">
        <w:rPr>
          <w:rFonts w:asciiTheme="majorBidi" w:hAnsiTheme="majorBidi" w:cstheme="majorBidi"/>
          <w:b/>
          <w:bCs/>
          <w:cs/>
        </w:rPr>
        <w:t>ผลขาดทุนด้านเครดิต</w:t>
      </w:r>
      <w:r w:rsidR="00904095" w:rsidRPr="001076F8">
        <w:rPr>
          <w:rFonts w:asciiTheme="majorBidi" w:hAnsiTheme="majorBidi" w:cstheme="majorBidi"/>
          <w:b/>
          <w:bCs/>
          <w:cs/>
        </w:rPr>
        <w:t>ที่คาดว่าจะเกิดขึ้น</w:t>
      </w:r>
    </w:p>
    <w:p w14:paraId="6C122CE0" w14:textId="77777777" w:rsidR="00335501" w:rsidRPr="001076F8" w:rsidRDefault="00335501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Theme="majorBidi" w:hAnsiTheme="majorBidi" w:cstheme="majorBidi"/>
        </w:rPr>
      </w:pPr>
    </w:p>
    <w:p w14:paraId="62CDBD08" w14:textId="74BBE67E" w:rsidR="00995A15" w:rsidRDefault="00335501" w:rsidP="1C427D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>การเปลี่ยนแปลงค่าเผื่อผลขาดทุนด้านเครดิตที่คาดว่าจะเกิดขึ้น</w:t>
      </w:r>
      <w:r w:rsidR="300A829A" w:rsidRPr="001076F8">
        <w:rPr>
          <w:rFonts w:asciiTheme="majorBidi" w:hAnsiTheme="majorBidi" w:cstheme="majorBidi"/>
          <w:cs/>
        </w:rPr>
        <w:t>สำหรับงวด</w:t>
      </w:r>
      <w:r w:rsidR="00996981" w:rsidRPr="001076F8">
        <w:rPr>
          <w:rFonts w:asciiTheme="majorBidi" w:hAnsiTheme="majorBidi" w:cstheme="majorBidi" w:hint="cs"/>
          <w:cs/>
        </w:rPr>
        <w:t>เก้า</w:t>
      </w:r>
      <w:r w:rsidR="300A829A" w:rsidRPr="001076F8">
        <w:rPr>
          <w:rFonts w:asciiTheme="majorBidi" w:hAnsiTheme="majorBidi" w:cstheme="majorBidi"/>
          <w:cs/>
        </w:rPr>
        <w:t>เดือน</w:t>
      </w:r>
      <w:r w:rsidRPr="001076F8">
        <w:rPr>
          <w:rFonts w:asciiTheme="majorBidi" w:hAnsiTheme="majorBidi" w:cstheme="majorBidi"/>
          <w:cs/>
        </w:rPr>
        <w:t>สิ้นสุดวันที่</w:t>
      </w:r>
      <w:r w:rsidRPr="001076F8">
        <w:rPr>
          <w:rFonts w:asciiTheme="majorBidi" w:hAnsiTheme="majorBidi" w:cstheme="majorBidi"/>
        </w:rPr>
        <w:t xml:space="preserve"> </w:t>
      </w:r>
      <w:r w:rsidR="00691B4E" w:rsidRPr="001076F8">
        <w:rPr>
          <w:rFonts w:asciiTheme="majorBidi" w:hAnsiTheme="majorBidi" w:cstheme="majorBidi"/>
        </w:rPr>
        <w:t>30</w:t>
      </w:r>
      <w:r w:rsidR="358AEB74" w:rsidRPr="001076F8">
        <w:rPr>
          <w:rFonts w:asciiTheme="majorBidi" w:hAnsiTheme="majorBidi" w:cstheme="majorBidi"/>
        </w:rPr>
        <w:t xml:space="preserve"> </w:t>
      </w:r>
      <w:r w:rsidR="00996981" w:rsidRPr="001076F8">
        <w:rPr>
          <w:rFonts w:asciiTheme="majorBidi" w:hAnsiTheme="majorBidi" w:cstheme="majorBidi" w:hint="cs"/>
          <w:cs/>
        </w:rPr>
        <w:t>กันยายน</w:t>
      </w:r>
      <w:r w:rsidR="00141521" w:rsidRPr="001076F8">
        <w:rPr>
          <w:rFonts w:asciiTheme="majorBidi" w:hAnsiTheme="majorBidi" w:cstheme="majorBidi"/>
          <w:cs/>
        </w:rPr>
        <w:t xml:space="preserve"> </w:t>
      </w:r>
      <w:r w:rsidR="00141521" w:rsidRPr="001076F8">
        <w:rPr>
          <w:rFonts w:asciiTheme="majorBidi" w:hAnsiTheme="majorBidi" w:cstheme="majorBidi"/>
        </w:rPr>
        <w:t>2567</w:t>
      </w:r>
      <w:r w:rsidR="0014704B" w:rsidRPr="001076F8">
        <w:rPr>
          <w:rFonts w:asciiTheme="majorBidi" w:hAnsiTheme="majorBidi" w:cstheme="majorBidi"/>
        </w:rPr>
        <w:t xml:space="preserve"> </w:t>
      </w:r>
      <w:r w:rsidR="0014704B" w:rsidRPr="001076F8">
        <w:rPr>
          <w:rFonts w:asciiTheme="majorBidi" w:hAnsiTheme="majorBidi" w:cstheme="majorBidi"/>
          <w:cs/>
        </w:rPr>
        <w:t>และ</w:t>
      </w:r>
      <w:r w:rsidR="005A58A9" w:rsidRPr="001076F8">
        <w:rPr>
          <w:rFonts w:asciiTheme="majorBidi" w:hAnsiTheme="majorBidi" w:cstheme="majorBidi"/>
          <w:cs/>
        </w:rPr>
        <w:t>สำหรับปีสิ้นสุด</w:t>
      </w:r>
      <w:r w:rsidR="006A5D38" w:rsidRPr="001076F8">
        <w:rPr>
          <w:rFonts w:asciiTheme="majorBidi" w:hAnsiTheme="majorBidi" w:cstheme="majorBidi"/>
          <w:cs/>
        </w:rPr>
        <w:t>วันที่</w:t>
      </w:r>
      <w:r w:rsidR="005A58A9" w:rsidRPr="001076F8">
        <w:rPr>
          <w:rFonts w:asciiTheme="majorBidi" w:hAnsiTheme="majorBidi" w:cstheme="majorBidi"/>
          <w:cs/>
        </w:rPr>
        <w:t xml:space="preserve"> </w:t>
      </w:r>
      <w:r w:rsidR="005A58A9" w:rsidRPr="001076F8">
        <w:rPr>
          <w:rFonts w:asciiTheme="majorBidi" w:hAnsiTheme="majorBidi" w:cstheme="majorBidi"/>
        </w:rPr>
        <w:t xml:space="preserve">31 </w:t>
      </w:r>
      <w:r w:rsidR="005A58A9" w:rsidRPr="001076F8">
        <w:rPr>
          <w:rFonts w:asciiTheme="majorBidi" w:hAnsiTheme="majorBidi" w:cstheme="majorBidi"/>
          <w:cs/>
        </w:rPr>
        <w:t>ธันวาคม</w:t>
      </w:r>
      <w:r w:rsidR="0014704B" w:rsidRPr="001076F8">
        <w:rPr>
          <w:rFonts w:asciiTheme="majorBidi" w:hAnsiTheme="majorBidi" w:cstheme="majorBidi"/>
          <w:cs/>
        </w:rPr>
        <w:t xml:space="preserve"> </w:t>
      </w:r>
      <w:r w:rsidR="0014704B" w:rsidRPr="001076F8">
        <w:rPr>
          <w:rFonts w:asciiTheme="majorBidi" w:hAnsiTheme="majorBidi" w:cstheme="majorBidi"/>
        </w:rPr>
        <w:t>256</w:t>
      </w:r>
      <w:r w:rsidR="00141521" w:rsidRPr="001076F8">
        <w:rPr>
          <w:rFonts w:asciiTheme="majorBidi" w:hAnsiTheme="majorBidi" w:cstheme="majorBidi"/>
        </w:rPr>
        <w:t>6</w:t>
      </w:r>
      <w:r w:rsidR="001F3632" w:rsidRPr="001076F8">
        <w:rPr>
          <w:rFonts w:asciiTheme="majorBidi" w:hAnsiTheme="majorBidi" w:cstheme="majorBidi"/>
          <w:cs/>
        </w:rPr>
        <w:t xml:space="preserve"> </w:t>
      </w:r>
      <w:r w:rsidRPr="001076F8">
        <w:rPr>
          <w:rFonts w:asciiTheme="majorBidi" w:hAnsiTheme="majorBidi" w:cstheme="majorBidi"/>
          <w:cs/>
        </w:rPr>
        <w:t>สรุปได้ดังนี้</w:t>
      </w:r>
    </w:p>
    <w:p w14:paraId="3ABEE45D" w14:textId="77777777" w:rsidR="00995A15" w:rsidRDefault="00995A15" w:rsidP="1C427D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Theme="majorBidi" w:hAnsiTheme="majorBidi" w:cstheme="majorBidi"/>
        </w:rPr>
      </w:pPr>
    </w:p>
    <w:p w14:paraId="07231DB9" w14:textId="77777777" w:rsidR="00995A15" w:rsidRPr="001076F8" w:rsidRDefault="00995A15" w:rsidP="1C427D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Theme="majorBidi" w:hAnsiTheme="majorBidi" w:cstheme="majorBidi"/>
        </w:rPr>
      </w:pPr>
    </w:p>
    <w:p w14:paraId="58B630D8" w14:textId="77777777" w:rsidR="008459E5" w:rsidRPr="001076F8" w:rsidRDefault="008459E5" w:rsidP="00CF5B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Theme="majorBidi" w:hAnsiTheme="majorBidi" w:cstheme="majorBidi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76"/>
        <w:gridCol w:w="990"/>
        <w:gridCol w:w="1083"/>
        <w:gridCol w:w="1080"/>
        <w:gridCol w:w="1081"/>
        <w:gridCol w:w="1170"/>
      </w:tblGrid>
      <w:tr w:rsidR="00413BBF" w:rsidRPr="001076F8" w14:paraId="70024C93" w14:textId="77777777" w:rsidTr="1EC29960">
        <w:trPr>
          <w:trHeight w:val="20"/>
          <w:tblHeader/>
        </w:trPr>
        <w:tc>
          <w:tcPr>
            <w:tcW w:w="2057" w:type="pct"/>
            <w:vAlign w:val="center"/>
          </w:tcPr>
          <w:p w14:paraId="6B3EFA7F" w14:textId="77777777" w:rsidR="00413BBF" w:rsidRPr="001076F8" w:rsidRDefault="00413BBF" w:rsidP="00AB086B">
            <w:pPr>
              <w:ind w:left="336" w:right="-46" w:hanging="336"/>
              <w:jc w:val="thaiDistribute"/>
              <w:rPr>
                <w:rFonts w:asciiTheme="majorBidi" w:hAnsiTheme="majorBidi" w:cstheme="majorBidi"/>
              </w:rPr>
            </w:pPr>
            <w:bookmarkStart w:id="39" w:name="_Hlk122032763"/>
          </w:p>
        </w:tc>
        <w:tc>
          <w:tcPr>
            <w:tcW w:w="2943" w:type="pct"/>
            <w:gridSpan w:val="5"/>
            <w:vAlign w:val="bottom"/>
          </w:tcPr>
          <w:p w14:paraId="6A1CDAC9" w14:textId="78C4D1EB" w:rsidR="00413BBF" w:rsidRPr="001076F8" w:rsidRDefault="00413BBF" w:rsidP="00AB0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8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4C60C6" w:rsidRPr="001076F8" w14:paraId="6137C0A2" w14:textId="77777777" w:rsidTr="1EC29960">
        <w:trPr>
          <w:trHeight w:val="20"/>
          <w:tblHeader/>
        </w:trPr>
        <w:tc>
          <w:tcPr>
            <w:tcW w:w="2057" w:type="pct"/>
            <w:vAlign w:val="center"/>
          </w:tcPr>
          <w:p w14:paraId="5C061B32" w14:textId="77777777" w:rsidR="004C60C6" w:rsidRPr="001076F8" w:rsidRDefault="004C60C6" w:rsidP="00AB086B">
            <w:pPr>
              <w:ind w:left="336" w:right="-46" w:hanging="336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943" w:type="pct"/>
            <w:gridSpan w:val="5"/>
            <w:vAlign w:val="bottom"/>
          </w:tcPr>
          <w:p w14:paraId="714E3AEE" w14:textId="276B0E4B" w:rsidR="004C60C6" w:rsidRPr="001076F8" w:rsidRDefault="00164B1B" w:rsidP="1C427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87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>30</w:t>
            </w:r>
            <w:r w:rsidR="358AEB74" w:rsidRPr="001076F8">
              <w:rPr>
                <w:rFonts w:asciiTheme="majorBidi" w:hAnsiTheme="majorBidi" w:cstheme="majorBidi"/>
              </w:rPr>
              <w:t xml:space="preserve"> </w:t>
            </w:r>
            <w:r w:rsidR="00996981" w:rsidRPr="001076F8">
              <w:rPr>
                <w:rFonts w:asciiTheme="majorBidi" w:hAnsiTheme="majorBidi" w:cstheme="majorBidi" w:hint="cs"/>
                <w:cs/>
              </w:rPr>
              <w:t>กันยายน</w:t>
            </w:r>
            <w:r w:rsidR="00141521" w:rsidRPr="001076F8">
              <w:rPr>
                <w:rFonts w:asciiTheme="majorBidi" w:hAnsiTheme="majorBidi" w:cstheme="majorBidi"/>
                <w:cs/>
              </w:rPr>
              <w:t xml:space="preserve"> </w:t>
            </w:r>
            <w:r w:rsidR="00141521" w:rsidRPr="001076F8">
              <w:rPr>
                <w:rFonts w:asciiTheme="majorBidi" w:hAnsiTheme="majorBidi" w:cstheme="majorBidi"/>
              </w:rPr>
              <w:t>2567</w:t>
            </w:r>
          </w:p>
        </w:tc>
      </w:tr>
      <w:tr w:rsidR="00DF2EDD" w:rsidRPr="001076F8" w14:paraId="69A438D0" w14:textId="77777777" w:rsidTr="1EC29960">
        <w:trPr>
          <w:trHeight w:val="20"/>
          <w:tblHeader/>
        </w:trPr>
        <w:tc>
          <w:tcPr>
            <w:tcW w:w="2057" w:type="pct"/>
            <w:vAlign w:val="center"/>
            <w:hideMark/>
          </w:tcPr>
          <w:p w14:paraId="1B6E0183" w14:textId="77777777" w:rsidR="00DF2EDD" w:rsidRPr="001076F8" w:rsidRDefault="00DF2EDD" w:rsidP="00DF2EDD">
            <w:pPr>
              <w:ind w:left="336" w:right="-46" w:hanging="336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539" w:type="pct"/>
            <w:vAlign w:val="bottom"/>
          </w:tcPr>
          <w:p w14:paraId="663CB091" w14:textId="4A6D835A" w:rsidR="00DF2EDD" w:rsidRPr="001076F8" w:rsidRDefault="00DF2EDD" w:rsidP="00DF2E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8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สินทรัพย์ทางการเงินที่ไม่มีการเพิ่มขึ้นอย่างมีนัยสำคัญ            (</w:t>
            </w:r>
            <w:r w:rsidRPr="001076F8">
              <w:rPr>
                <w:rFonts w:asciiTheme="majorBidi" w:hAnsiTheme="majorBidi" w:cstheme="majorBidi"/>
              </w:rPr>
              <w:t>12</w:t>
            </w:r>
            <w:r w:rsidRPr="001076F8">
              <w:rPr>
                <w:rFonts w:asciiTheme="majorBidi" w:hAnsiTheme="majorBidi" w:cstheme="majorBidi"/>
                <w:cs/>
              </w:rPr>
              <w:t>-</w:t>
            </w:r>
            <w:r w:rsidRPr="001076F8">
              <w:rPr>
                <w:rFonts w:asciiTheme="majorBidi" w:hAnsiTheme="majorBidi" w:cstheme="majorBidi"/>
              </w:rPr>
              <w:t>month ECL</w:t>
            </w:r>
            <w:r w:rsidRPr="001076F8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590" w:type="pct"/>
            <w:vAlign w:val="bottom"/>
          </w:tcPr>
          <w:p w14:paraId="414E8A6F" w14:textId="6169069D" w:rsidR="00DF2EDD" w:rsidRPr="001076F8" w:rsidRDefault="00DF2EDD" w:rsidP="00DF2E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8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สินทรัพย์ทางการเงินที่มีการเพิ่มขึ้นอย่างมีนัยสำคัญ (</w:t>
            </w:r>
            <w:r w:rsidRPr="001076F8">
              <w:rPr>
                <w:rFonts w:asciiTheme="majorBidi" w:hAnsiTheme="majorBidi" w:cstheme="majorBidi"/>
              </w:rPr>
              <w:t xml:space="preserve">Lifetime ECL </w:t>
            </w:r>
            <w:r w:rsidRPr="001076F8">
              <w:rPr>
                <w:rFonts w:asciiTheme="majorBidi" w:hAnsiTheme="majorBidi" w:cstheme="majorBidi"/>
                <w:cs/>
              </w:rPr>
              <w:t>-</w:t>
            </w:r>
            <w:r w:rsidRPr="001076F8">
              <w:rPr>
                <w:rFonts w:asciiTheme="majorBidi" w:hAnsiTheme="majorBidi" w:cstheme="majorBidi"/>
              </w:rPr>
              <w:t xml:space="preserve"> not credit impaired)</w:t>
            </w:r>
          </w:p>
        </w:tc>
        <w:tc>
          <w:tcPr>
            <w:tcW w:w="588" w:type="pct"/>
            <w:vAlign w:val="bottom"/>
          </w:tcPr>
          <w:p w14:paraId="7D21A368" w14:textId="60D307A5" w:rsidR="00DF2EDD" w:rsidRPr="001076F8" w:rsidRDefault="00DF2EDD" w:rsidP="00DF2E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8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สินทรัพย์ทางการเงินที่มีการด้อยค่าด้านเครดิต(</w:t>
            </w:r>
            <w:r w:rsidRPr="001076F8">
              <w:rPr>
                <w:rFonts w:asciiTheme="majorBidi" w:hAnsiTheme="majorBidi" w:cstheme="majorBidi"/>
              </w:rPr>
              <w:t>Lifetime ECL - credit impaired)</w:t>
            </w:r>
          </w:p>
        </w:tc>
        <w:tc>
          <w:tcPr>
            <w:tcW w:w="589" w:type="pct"/>
            <w:vAlign w:val="bottom"/>
          </w:tcPr>
          <w:p w14:paraId="0E86B9E1" w14:textId="1639B36F" w:rsidR="00DF2EDD" w:rsidRPr="001076F8" w:rsidRDefault="00DF2EDD" w:rsidP="00DF2E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8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 xml:space="preserve">สินทรัพย์ทางการเงินที่มีการด้อยค่าด้านเครดิตเมื่อเริ่มแรก ที่ซื้อหรือได้มา </w:t>
            </w:r>
            <w:r w:rsidRPr="001076F8">
              <w:rPr>
                <w:rFonts w:asciiTheme="majorBidi" w:hAnsiTheme="majorBidi" w:cstheme="majorBidi"/>
              </w:rPr>
              <w:t>(Purchased or originated credit-impaired)</w:t>
            </w:r>
          </w:p>
        </w:tc>
        <w:tc>
          <w:tcPr>
            <w:tcW w:w="637" w:type="pct"/>
            <w:vAlign w:val="bottom"/>
          </w:tcPr>
          <w:p w14:paraId="46E2109D" w14:textId="77777777" w:rsidR="00DF2EDD" w:rsidRPr="001076F8" w:rsidRDefault="00DF2EDD" w:rsidP="00DF2E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87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5727A4" w:rsidRPr="001076F8" w14:paraId="52CA6578" w14:textId="51B6BC58" w:rsidTr="1EC29960">
        <w:trPr>
          <w:trHeight w:val="20"/>
          <w:tblHeader/>
        </w:trPr>
        <w:tc>
          <w:tcPr>
            <w:tcW w:w="2057" w:type="pct"/>
            <w:vAlign w:val="center"/>
          </w:tcPr>
          <w:p w14:paraId="5C248556" w14:textId="77777777" w:rsidR="005727A4" w:rsidRPr="001076F8" w:rsidRDefault="005727A4" w:rsidP="00AB086B">
            <w:pPr>
              <w:ind w:left="336" w:right="-46" w:hanging="336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943" w:type="pct"/>
            <w:gridSpan w:val="5"/>
            <w:vAlign w:val="bottom"/>
          </w:tcPr>
          <w:p w14:paraId="6A645402" w14:textId="25F7BAFA" w:rsidR="005727A4" w:rsidRPr="001076F8" w:rsidRDefault="005727A4" w:rsidP="00AB0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  <w:lang w:val="th-TH"/>
              </w:rPr>
              <w:t>(พันบาท)</w:t>
            </w:r>
          </w:p>
        </w:tc>
      </w:tr>
      <w:tr w:rsidR="001F3632" w:rsidRPr="001076F8" w14:paraId="2FD6CD03" w14:textId="77777777" w:rsidTr="1EC29960">
        <w:trPr>
          <w:trHeight w:val="20"/>
        </w:trPr>
        <w:tc>
          <w:tcPr>
            <w:tcW w:w="2057" w:type="pct"/>
            <w:vAlign w:val="center"/>
          </w:tcPr>
          <w:p w14:paraId="39A382B0" w14:textId="2BCF1E35" w:rsidR="005727A4" w:rsidRPr="001076F8" w:rsidRDefault="00336431" w:rsidP="00AB0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รายการระหว่าง</w:t>
            </w:r>
            <w:r w:rsidR="006A5D38" w:rsidRPr="001076F8">
              <w:rPr>
                <w:rFonts w:asciiTheme="majorBidi" w:hAnsiTheme="majorBidi" w:cstheme="majorBidi"/>
                <w:b/>
                <w:bCs/>
                <w:cs/>
              </w:rPr>
              <w:t>ธนาคาร</w:t>
            </w:r>
            <w:r w:rsidRPr="001076F8">
              <w:rPr>
                <w:rFonts w:asciiTheme="majorBidi" w:hAnsiTheme="majorBidi" w:cstheme="majorBidi"/>
                <w:b/>
                <w:bCs/>
                <w:cs/>
              </w:rPr>
              <w:t>และตลาดเงินสุทธิ</w:t>
            </w:r>
          </w:p>
        </w:tc>
        <w:tc>
          <w:tcPr>
            <w:tcW w:w="539" w:type="pct"/>
            <w:vAlign w:val="bottom"/>
          </w:tcPr>
          <w:p w14:paraId="50D976D9" w14:textId="77777777" w:rsidR="005727A4" w:rsidRPr="001076F8" w:rsidRDefault="005727A4" w:rsidP="00AB086B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590" w:type="pct"/>
            <w:vAlign w:val="bottom"/>
          </w:tcPr>
          <w:p w14:paraId="41B145AA" w14:textId="77777777" w:rsidR="005727A4" w:rsidRPr="001076F8" w:rsidRDefault="005727A4" w:rsidP="00AB086B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588" w:type="pct"/>
            <w:vAlign w:val="bottom"/>
          </w:tcPr>
          <w:p w14:paraId="48CA54A3" w14:textId="77777777" w:rsidR="005727A4" w:rsidRPr="001076F8" w:rsidRDefault="005727A4" w:rsidP="00AB086B">
            <w:pPr>
              <w:pStyle w:val="a"/>
              <w:tabs>
                <w:tab w:val="clear" w:pos="1080"/>
                <w:tab w:val="decimal" w:pos="393"/>
              </w:tabs>
              <w:spacing w:line="240" w:lineRule="atLeast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589" w:type="pct"/>
            <w:vAlign w:val="bottom"/>
          </w:tcPr>
          <w:p w14:paraId="151DCECE" w14:textId="77777777" w:rsidR="005727A4" w:rsidRPr="001076F8" w:rsidRDefault="005727A4" w:rsidP="00AB086B">
            <w:pPr>
              <w:pStyle w:val="a"/>
              <w:tabs>
                <w:tab w:val="clear" w:pos="1080"/>
                <w:tab w:val="decimal" w:pos="417"/>
              </w:tabs>
              <w:spacing w:line="240" w:lineRule="atLeast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637" w:type="pct"/>
          </w:tcPr>
          <w:p w14:paraId="3854FF66" w14:textId="77777777" w:rsidR="005727A4" w:rsidRPr="001076F8" w:rsidRDefault="005727A4" w:rsidP="00AB086B">
            <w:pPr>
              <w:pStyle w:val="a"/>
              <w:tabs>
                <w:tab w:val="clear" w:pos="1080"/>
                <w:tab w:val="decimal" w:pos="417"/>
              </w:tabs>
              <w:spacing w:line="240" w:lineRule="atLeast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905380" w:rsidRPr="001076F8" w14:paraId="076D5F6E" w14:textId="77777777" w:rsidTr="008459E5">
        <w:trPr>
          <w:trHeight w:val="20"/>
        </w:trPr>
        <w:tc>
          <w:tcPr>
            <w:tcW w:w="2057" w:type="pct"/>
            <w:vAlign w:val="center"/>
          </w:tcPr>
          <w:p w14:paraId="5E83C793" w14:textId="042E38CC" w:rsidR="00905380" w:rsidRPr="001076F8" w:rsidRDefault="00905380" w:rsidP="009053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1076F8">
              <w:rPr>
                <w:rFonts w:asciiTheme="majorBidi" w:hAnsiTheme="majorBidi" w:cstheme="majorBidi"/>
              </w:rPr>
              <w:t xml:space="preserve">1 </w:t>
            </w:r>
            <w:r w:rsidRPr="001076F8">
              <w:rPr>
                <w:rFonts w:asciiTheme="majorBidi" w:hAnsiTheme="majorBidi" w:cstheme="majorBidi"/>
                <w:cs/>
              </w:rPr>
              <w:t xml:space="preserve">มกราคม </w:t>
            </w:r>
            <w:r w:rsidRPr="001076F8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539" w:type="pct"/>
            <w:vAlign w:val="bottom"/>
          </w:tcPr>
          <w:p w14:paraId="2FED1D20" w14:textId="67F832AE" w:rsidR="1EC29960" w:rsidRPr="001076F8" w:rsidRDefault="1EC29960" w:rsidP="00CF5BE6">
            <w:pPr>
              <w:tabs>
                <w:tab w:val="clear" w:pos="907"/>
                <w:tab w:val="left" w:pos="720"/>
                <w:tab w:val="left" w:pos="885"/>
                <w:tab w:val="left" w:pos="1080"/>
              </w:tabs>
              <w:ind w:right="35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681</w:t>
            </w:r>
          </w:p>
        </w:tc>
        <w:tc>
          <w:tcPr>
            <w:tcW w:w="590" w:type="pct"/>
            <w:vAlign w:val="bottom"/>
          </w:tcPr>
          <w:p w14:paraId="210AC456" w14:textId="2BA73697" w:rsidR="00905380" w:rsidRPr="00CF5BE6" w:rsidRDefault="00905380" w:rsidP="00CF5BE6">
            <w:pPr>
              <w:pStyle w:val="a"/>
              <w:tabs>
                <w:tab w:val="decimal" w:pos="334"/>
              </w:tabs>
              <w:spacing w:line="240" w:lineRule="atLeast"/>
              <w:ind w:right="3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88" w:type="pct"/>
            <w:vAlign w:val="bottom"/>
          </w:tcPr>
          <w:p w14:paraId="351AEDB6" w14:textId="48E5F900" w:rsidR="00905380" w:rsidRPr="00CF5BE6" w:rsidRDefault="00905380" w:rsidP="00CF5BE6">
            <w:pPr>
              <w:pStyle w:val="a"/>
              <w:tabs>
                <w:tab w:val="decimal" w:pos="334"/>
              </w:tabs>
              <w:spacing w:line="240" w:lineRule="atLeast"/>
              <w:ind w:right="3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89" w:type="pct"/>
            <w:vAlign w:val="bottom"/>
          </w:tcPr>
          <w:p w14:paraId="651E359F" w14:textId="398E4D0B" w:rsidR="00905380" w:rsidRPr="00CF5BE6" w:rsidRDefault="00905380" w:rsidP="00CF5BE6">
            <w:pPr>
              <w:pStyle w:val="a"/>
              <w:tabs>
                <w:tab w:val="decimal" w:pos="334"/>
              </w:tabs>
              <w:spacing w:line="240" w:lineRule="atLeast"/>
              <w:ind w:right="3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637" w:type="pct"/>
            <w:vAlign w:val="bottom"/>
          </w:tcPr>
          <w:p w14:paraId="0586C176" w14:textId="65FF0983" w:rsidR="1EC29960" w:rsidRPr="001076F8" w:rsidRDefault="1EC29960" w:rsidP="00040F0C">
            <w:pPr>
              <w:tabs>
                <w:tab w:val="clear" w:pos="907"/>
                <w:tab w:val="left" w:pos="720"/>
                <w:tab w:val="left" w:pos="876"/>
                <w:tab w:val="left" w:pos="1080"/>
              </w:tabs>
              <w:ind w:right="35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681</w:t>
            </w:r>
          </w:p>
        </w:tc>
      </w:tr>
      <w:tr w:rsidR="00995A15" w:rsidRPr="001076F8" w14:paraId="02368207" w14:textId="77777777" w:rsidTr="1EC29960">
        <w:trPr>
          <w:trHeight w:val="20"/>
        </w:trPr>
        <w:tc>
          <w:tcPr>
            <w:tcW w:w="2057" w:type="pct"/>
            <w:vAlign w:val="center"/>
          </w:tcPr>
          <w:p w14:paraId="499C42C2" w14:textId="2849036B" w:rsidR="00995A15" w:rsidRPr="001076F8" w:rsidRDefault="00995A15" w:rsidP="00995A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6" w:hanging="90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การเปลี่ยนแปลงที่เกิดจากการวัดมูลค่า</w:t>
            </w:r>
            <w:r w:rsidRPr="001076F8">
              <w:rPr>
                <w:rFonts w:asciiTheme="majorBidi" w:hAnsiTheme="majorBidi" w:cstheme="majorBidi"/>
                <w:cs/>
              </w:rPr>
              <w:br/>
              <w:t>ค่าเผื่อผลขาดทุนใหม่</w:t>
            </w:r>
          </w:p>
        </w:tc>
        <w:tc>
          <w:tcPr>
            <w:tcW w:w="539" w:type="pct"/>
            <w:vAlign w:val="bottom"/>
          </w:tcPr>
          <w:p w14:paraId="2719C64C" w14:textId="22D99A06" w:rsidR="00995A15" w:rsidRPr="001076F8" w:rsidRDefault="00995A15" w:rsidP="00CF5BE6">
            <w:pPr>
              <w:pBdr>
                <w:bottom w:val="single" w:sz="4" w:space="1" w:color="auto"/>
              </w:pBdr>
              <w:tabs>
                <w:tab w:val="clear" w:pos="907"/>
                <w:tab w:val="left" w:pos="720"/>
                <w:tab w:val="left" w:pos="885"/>
                <w:tab w:val="left" w:pos="1080"/>
              </w:tabs>
              <w:ind w:right="35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  <w:cs/>
              </w:rPr>
              <w:t xml:space="preserve"> (143)</w:t>
            </w:r>
          </w:p>
        </w:tc>
        <w:tc>
          <w:tcPr>
            <w:tcW w:w="590" w:type="pct"/>
            <w:vAlign w:val="bottom"/>
          </w:tcPr>
          <w:p w14:paraId="1BF5DE5F" w14:textId="2F3BF0BF" w:rsidR="00995A15" w:rsidRPr="00CF5BE6" w:rsidRDefault="00995A15" w:rsidP="00CF5BE6">
            <w:pPr>
              <w:pStyle w:val="a"/>
              <w:pBdr>
                <w:bottom w:val="single" w:sz="4" w:space="1" w:color="auto"/>
              </w:pBdr>
              <w:tabs>
                <w:tab w:val="decimal" w:pos="334"/>
              </w:tabs>
              <w:spacing w:line="240" w:lineRule="atLeast"/>
              <w:ind w:right="3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88" w:type="pct"/>
            <w:vAlign w:val="bottom"/>
          </w:tcPr>
          <w:p w14:paraId="4260A86C" w14:textId="298F988E" w:rsidR="00995A15" w:rsidRPr="00CF5BE6" w:rsidRDefault="00995A15" w:rsidP="00CF5BE6">
            <w:pPr>
              <w:pStyle w:val="a"/>
              <w:pBdr>
                <w:bottom w:val="single" w:sz="4" w:space="1" w:color="auto"/>
              </w:pBdr>
              <w:tabs>
                <w:tab w:val="decimal" w:pos="334"/>
              </w:tabs>
              <w:spacing w:line="240" w:lineRule="atLeast"/>
              <w:ind w:right="3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89" w:type="pct"/>
            <w:vAlign w:val="bottom"/>
          </w:tcPr>
          <w:p w14:paraId="1129FCC5" w14:textId="04DC5485" w:rsidR="00995A15" w:rsidRPr="00CF5BE6" w:rsidRDefault="00995A15" w:rsidP="00CF5BE6">
            <w:pPr>
              <w:pStyle w:val="a"/>
              <w:pBdr>
                <w:bottom w:val="single" w:sz="4" w:space="1" w:color="auto"/>
              </w:pBdr>
              <w:tabs>
                <w:tab w:val="decimal" w:pos="334"/>
              </w:tabs>
              <w:spacing w:line="240" w:lineRule="atLeast"/>
              <w:ind w:right="3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637" w:type="pct"/>
            <w:vAlign w:val="bottom"/>
          </w:tcPr>
          <w:p w14:paraId="537F13A0" w14:textId="2B87BFF1" w:rsidR="00995A15" w:rsidRPr="00CF5BE6" w:rsidRDefault="00995A15" w:rsidP="00CF5BE6">
            <w:pPr>
              <w:pStyle w:val="a"/>
              <w:pBdr>
                <w:bottom w:val="single" w:sz="4" w:space="1" w:color="auto"/>
              </w:pBdr>
              <w:tabs>
                <w:tab w:val="decimal" w:pos="417"/>
              </w:tabs>
              <w:spacing w:line="240" w:lineRule="atLeast"/>
              <w:ind w:right="35"/>
              <w:jc w:val="right"/>
              <w:rPr>
                <w:rFonts w:asciiTheme="majorBidi" w:hAnsiTheme="majorBidi" w:cstheme="majorBidi"/>
                <w:lang w:val="en-US"/>
              </w:rPr>
            </w:pPr>
            <w:r w:rsidRPr="00CF5BE6">
              <w:rPr>
                <w:rFonts w:asciiTheme="majorBidi" w:hAnsiTheme="majorBidi" w:cstheme="majorBidi"/>
                <w:cs/>
                <w:lang w:val="en-US"/>
              </w:rPr>
              <w:t xml:space="preserve"> (143)</w:t>
            </w:r>
          </w:p>
        </w:tc>
      </w:tr>
      <w:tr w:rsidR="00995A15" w:rsidRPr="001076F8" w14:paraId="1B4A4E23" w14:textId="77777777" w:rsidTr="1EC29960">
        <w:trPr>
          <w:trHeight w:val="20"/>
        </w:trPr>
        <w:tc>
          <w:tcPr>
            <w:tcW w:w="2057" w:type="pct"/>
            <w:vAlign w:val="center"/>
          </w:tcPr>
          <w:p w14:paraId="0026E737" w14:textId="29F1A5DF" w:rsidR="00995A15" w:rsidRPr="001076F8" w:rsidRDefault="00995A15" w:rsidP="00995A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Pr="001076F8">
              <w:rPr>
                <w:rFonts w:asciiTheme="majorBidi" w:hAnsiTheme="majorBidi" w:cstheme="majorBidi"/>
                <w:b/>
                <w:bCs/>
              </w:rPr>
              <w:t xml:space="preserve">30 </w:t>
            </w:r>
            <w:r w:rsidRPr="001076F8">
              <w:rPr>
                <w:rFonts w:asciiTheme="majorBidi" w:hAnsiTheme="majorBidi" w:cstheme="majorBidi" w:hint="cs"/>
                <w:b/>
                <w:bCs/>
                <w:cs/>
              </w:rPr>
              <w:t>กันยายน</w:t>
            </w:r>
            <w:r w:rsidRPr="001076F8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  <w:r w:rsidRPr="001076F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539" w:type="pct"/>
            <w:vAlign w:val="bottom"/>
          </w:tcPr>
          <w:p w14:paraId="6F80E3F3" w14:textId="10F6903B" w:rsidR="00995A15" w:rsidRPr="00CF5BE6" w:rsidRDefault="00995A15" w:rsidP="00CF5BE6">
            <w:pPr>
              <w:pBdr>
                <w:bottom w:val="double" w:sz="4" w:space="1" w:color="auto"/>
              </w:pBdr>
              <w:tabs>
                <w:tab w:val="left" w:pos="720"/>
                <w:tab w:val="left" w:pos="1080"/>
              </w:tabs>
              <w:ind w:right="35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  <w:cs/>
              </w:rPr>
              <w:t xml:space="preserve"> 538 </w:t>
            </w:r>
          </w:p>
        </w:tc>
        <w:tc>
          <w:tcPr>
            <w:tcW w:w="590" w:type="pct"/>
            <w:vAlign w:val="bottom"/>
          </w:tcPr>
          <w:p w14:paraId="3EB5D03E" w14:textId="2918933D" w:rsidR="00995A15" w:rsidRPr="00995A15" w:rsidRDefault="00995A15" w:rsidP="00CF5BE6">
            <w:pPr>
              <w:pStyle w:val="a"/>
              <w:pBdr>
                <w:bottom w:val="double" w:sz="4" w:space="1" w:color="auto"/>
              </w:pBdr>
              <w:tabs>
                <w:tab w:val="decimal" w:pos="334"/>
              </w:tabs>
              <w:spacing w:line="240" w:lineRule="atLeast"/>
              <w:ind w:right="35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CF5BE6">
              <w:rPr>
                <w:rFonts w:asciiTheme="majorBidi" w:hAnsiTheme="majorBidi" w:cstheme="majorBidi"/>
                <w:b/>
                <w:bCs/>
                <w:lang w:val="en-US"/>
              </w:rPr>
              <w:t>-</w:t>
            </w:r>
          </w:p>
        </w:tc>
        <w:tc>
          <w:tcPr>
            <w:tcW w:w="588" w:type="pct"/>
            <w:vAlign w:val="bottom"/>
          </w:tcPr>
          <w:p w14:paraId="6002A4A0" w14:textId="2ED54C33" w:rsidR="00995A15" w:rsidRPr="00995A15" w:rsidRDefault="00995A15" w:rsidP="00CF5BE6">
            <w:pPr>
              <w:pStyle w:val="a"/>
              <w:pBdr>
                <w:bottom w:val="double" w:sz="4" w:space="1" w:color="auto"/>
              </w:pBdr>
              <w:tabs>
                <w:tab w:val="decimal" w:pos="334"/>
              </w:tabs>
              <w:spacing w:line="240" w:lineRule="atLeast"/>
              <w:ind w:right="35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CF5BE6">
              <w:rPr>
                <w:rFonts w:asciiTheme="majorBidi" w:hAnsiTheme="majorBidi" w:cstheme="majorBidi"/>
                <w:b/>
                <w:bCs/>
                <w:lang w:val="en-US"/>
              </w:rPr>
              <w:t>-</w:t>
            </w:r>
          </w:p>
        </w:tc>
        <w:tc>
          <w:tcPr>
            <w:tcW w:w="589" w:type="pct"/>
            <w:vAlign w:val="bottom"/>
          </w:tcPr>
          <w:p w14:paraId="6072809D" w14:textId="47D90D7B" w:rsidR="00995A15" w:rsidRPr="00995A15" w:rsidRDefault="00995A15" w:rsidP="00CF5BE6">
            <w:pPr>
              <w:pStyle w:val="a"/>
              <w:pBdr>
                <w:bottom w:val="double" w:sz="4" w:space="1" w:color="auto"/>
              </w:pBdr>
              <w:tabs>
                <w:tab w:val="decimal" w:pos="334"/>
              </w:tabs>
              <w:spacing w:line="240" w:lineRule="atLeast"/>
              <w:ind w:right="35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CF5BE6">
              <w:rPr>
                <w:rFonts w:asciiTheme="majorBidi" w:hAnsiTheme="majorBidi" w:cstheme="majorBidi"/>
                <w:b/>
                <w:bCs/>
                <w:lang w:val="en-US"/>
              </w:rPr>
              <w:t>-</w:t>
            </w:r>
          </w:p>
        </w:tc>
        <w:tc>
          <w:tcPr>
            <w:tcW w:w="637" w:type="pct"/>
            <w:vAlign w:val="bottom"/>
          </w:tcPr>
          <w:p w14:paraId="23309ED6" w14:textId="11DB5A8B" w:rsidR="00995A15" w:rsidRPr="00CF5BE6" w:rsidRDefault="00995A15" w:rsidP="00CF5BE6">
            <w:pPr>
              <w:pBdr>
                <w:bottom w:val="double" w:sz="4" w:space="1" w:color="auto"/>
              </w:pBdr>
              <w:tabs>
                <w:tab w:val="left" w:pos="720"/>
                <w:tab w:val="left" w:pos="1080"/>
              </w:tabs>
              <w:ind w:right="35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  <w:cs/>
              </w:rPr>
              <w:t xml:space="preserve"> 538 </w:t>
            </w:r>
          </w:p>
        </w:tc>
      </w:tr>
      <w:tr w:rsidR="00995A15" w:rsidRPr="001076F8" w14:paraId="67085CBD" w14:textId="77777777" w:rsidTr="1EC29960">
        <w:trPr>
          <w:trHeight w:val="20"/>
        </w:trPr>
        <w:tc>
          <w:tcPr>
            <w:tcW w:w="2057" w:type="pct"/>
            <w:vAlign w:val="center"/>
          </w:tcPr>
          <w:p w14:paraId="053E6B13" w14:textId="77777777" w:rsidR="00995A15" w:rsidRPr="001076F8" w:rsidRDefault="00995A15" w:rsidP="00995A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39" w:type="pct"/>
            <w:vAlign w:val="bottom"/>
          </w:tcPr>
          <w:p w14:paraId="469E67DB" w14:textId="77777777" w:rsidR="00995A15" w:rsidRPr="001076F8" w:rsidRDefault="00995A15" w:rsidP="00995A15">
            <w:pPr>
              <w:pStyle w:val="a"/>
              <w:tabs>
                <w:tab w:val="clear" w:pos="1080"/>
                <w:tab w:val="decimal" w:pos="417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590" w:type="pct"/>
            <w:vAlign w:val="bottom"/>
          </w:tcPr>
          <w:p w14:paraId="46031FFD" w14:textId="77777777" w:rsidR="00995A15" w:rsidRPr="001076F8" w:rsidRDefault="00995A15" w:rsidP="00995A15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588" w:type="pct"/>
            <w:vAlign w:val="bottom"/>
          </w:tcPr>
          <w:p w14:paraId="00EF082D" w14:textId="77777777" w:rsidR="00995A15" w:rsidRPr="001076F8" w:rsidRDefault="00995A15" w:rsidP="00995A15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589" w:type="pct"/>
            <w:vAlign w:val="bottom"/>
          </w:tcPr>
          <w:p w14:paraId="6D1962F6" w14:textId="77777777" w:rsidR="00995A15" w:rsidRPr="001076F8" w:rsidRDefault="00995A15" w:rsidP="00995A15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637" w:type="pct"/>
            <w:vAlign w:val="bottom"/>
          </w:tcPr>
          <w:p w14:paraId="01F6758D" w14:textId="77777777" w:rsidR="00995A15" w:rsidRPr="001076F8" w:rsidRDefault="00995A15" w:rsidP="00995A15">
            <w:pPr>
              <w:pStyle w:val="a"/>
              <w:tabs>
                <w:tab w:val="clear" w:pos="1080"/>
                <w:tab w:val="decimal" w:pos="417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</w:tr>
      <w:tr w:rsidR="00995A15" w:rsidRPr="001076F8" w14:paraId="17FF11DD" w14:textId="77777777" w:rsidTr="1EC29960">
        <w:trPr>
          <w:trHeight w:val="20"/>
        </w:trPr>
        <w:tc>
          <w:tcPr>
            <w:tcW w:w="2057" w:type="pct"/>
            <w:vAlign w:val="center"/>
          </w:tcPr>
          <w:p w14:paraId="5E079F59" w14:textId="61FA5AE8" w:rsidR="00995A15" w:rsidRPr="001076F8" w:rsidRDefault="00995A15" w:rsidP="00995A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เงินให้สินเชื่อแก่ลูกหนี้และดอกเบี้ยค้างรั</w:t>
            </w:r>
            <w:r w:rsidRPr="001076F8">
              <w:rPr>
                <w:rFonts w:asciiTheme="majorBidi" w:hAnsiTheme="majorBidi" w:cstheme="majorBidi" w:hint="cs"/>
                <w:b/>
                <w:bCs/>
                <w:cs/>
              </w:rPr>
              <w:t>บ</w:t>
            </w:r>
            <w:r w:rsidRPr="001076F8">
              <w:rPr>
                <w:rFonts w:asciiTheme="majorBidi" w:hAnsiTheme="majorBidi" w:cstheme="majorBidi"/>
                <w:b/>
                <w:bCs/>
                <w:cs/>
              </w:rPr>
              <w:br/>
            </w:r>
            <w:r w:rsidRPr="001076F8">
              <w:rPr>
                <w:rFonts w:asciiTheme="majorBidi" w:hAnsiTheme="majorBidi" w:cstheme="majorBidi" w:hint="cs"/>
                <w:b/>
                <w:bCs/>
                <w:cs/>
              </w:rPr>
              <w:t xml:space="preserve">   </w:t>
            </w: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สุทธิ</w:t>
            </w:r>
          </w:p>
        </w:tc>
        <w:tc>
          <w:tcPr>
            <w:tcW w:w="539" w:type="pct"/>
            <w:vAlign w:val="bottom"/>
          </w:tcPr>
          <w:p w14:paraId="65790AEC" w14:textId="77777777" w:rsidR="00995A15" w:rsidRPr="001076F8" w:rsidRDefault="00995A15" w:rsidP="00995A15">
            <w:pPr>
              <w:pStyle w:val="a"/>
              <w:tabs>
                <w:tab w:val="clear" w:pos="1080"/>
                <w:tab w:val="decimal" w:pos="417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590" w:type="pct"/>
            <w:vAlign w:val="bottom"/>
          </w:tcPr>
          <w:p w14:paraId="6FA4E7A8" w14:textId="77777777" w:rsidR="00995A15" w:rsidRPr="001076F8" w:rsidRDefault="00995A15" w:rsidP="00995A15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88" w:type="pct"/>
            <w:vAlign w:val="bottom"/>
          </w:tcPr>
          <w:p w14:paraId="245815C3" w14:textId="77777777" w:rsidR="00995A15" w:rsidRPr="001076F8" w:rsidRDefault="00995A15" w:rsidP="00995A15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89" w:type="pct"/>
            <w:vAlign w:val="bottom"/>
          </w:tcPr>
          <w:p w14:paraId="6247ABE2" w14:textId="77777777" w:rsidR="00995A15" w:rsidRPr="001076F8" w:rsidRDefault="00995A15" w:rsidP="00995A15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7" w:type="pct"/>
            <w:vAlign w:val="bottom"/>
          </w:tcPr>
          <w:p w14:paraId="7299F954" w14:textId="77777777" w:rsidR="00995A15" w:rsidRPr="001076F8" w:rsidRDefault="00995A15" w:rsidP="00995A15">
            <w:pPr>
              <w:pStyle w:val="a"/>
              <w:tabs>
                <w:tab w:val="clear" w:pos="1080"/>
                <w:tab w:val="decimal" w:pos="417"/>
                <w:tab w:val="decimal" w:pos="855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</w:tr>
      <w:tr w:rsidR="00995A15" w:rsidRPr="001076F8" w14:paraId="5BC826AD" w14:textId="77777777" w:rsidTr="1EC29960">
        <w:trPr>
          <w:trHeight w:val="20"/>
        </w:trPr>
        <w:tc>
          <w:tcPr>
            <w:tcW w:w="2057" w:type="pct"/>
            <w:vAlign w:val="center"/>
          </w:tcPr>
          <w:p w14:paraId="7191B358" w14:textId="24FE19BF" w:rsidR="00995A15" w:rsidRPr="001076F8" w:rsidRDefault="00995A15" w:rsidP="00995A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1076F8">
              <w:rPr>
                <w:rFonts w:asciiTheme="majorBidi" w:hAnsiTheme="majorBidi" w:cstheme="majorBidi"/>
              </w:rPr>
              <w:t xml:space="preserve">1 </w:t>
            </w:r>
            <w:r w:rsidRPr="001076F8">
              <w:rPr>
                <w:rFonts w:asciiTheme="majorBidi" w:hAnsiTheme="majorBidi" w:cstheme="majorBidi"/>
                <w:cs/>
              </w:rPr>
              <w:t xml:space="preserve">มกราคม </w:t>
            </w:r>
            <w:r w:rsidRPr="001076F8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539" w:type="pct"/>
            <w:vAlign w:val="bottom"/>
          </w:tcPr>
          <w:p w14:paraId="7D9A24F6" w14:textId="1AD9D606" w:rsidR="00995A15" w:rsidRPr="001076F8" w:rsidRDefault="00995A15" w:rsidP="00995A15">
            <w:pPr>
              <w:pStyle w:val="a"/>
              <w:tabs>
                <w:tab w:val="clear" w:pos="1080"/>
                <w:tab w:val="decimal" w:pos="417"/>
              </w:tabs>
              <w:spacing w:line="240" w:lineRule="atLeast"/>
              <w:ind w:right="72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90" w:type="pct"/>
            <w:vAlign w:val="bottom"/>
          </w:tcPr>
          <w:p w14:paraId="1D88E416" w14:textId="31F4581B" w:rsidR="00995A15" w:rsidRPr="001076F8" w:rsidRDefault="00995A15" w:rsidP="00995A15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88" w:type="pct"/>
            <w:vAlign w:val="bottom"/>
          </w:tcPr>
          <w:p w14:paraId="27A2D711" w14:textId="05E4D8EE" w:rsidR="00995A15" w:rsidRPr="001076F8" w:rsidRDefault="00995A15" w:rsidP="00995A15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89" w:type="pct"/>
            <w:vAlign w:val="bottom"/>
          </w:tcPr>
          <w:p w14:paraId="390C95FA" w14:textId="1D866715" w:rsidR="00995A15" w:rsidRPr="001076F8" w:rsidRDefault="00995A15" w:rsidP="00995A15">
            <w:pPr>
              <w:tabs>
                <w:tab w:val="left" w:pos="720"/>
                <w:tab w:val="left" w:pos="1080"/>
              </w:tabs>
              <w:ind w:right="35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361,380</w:t>
            </w:r>
          </w:p>
        </w:tc>
        <w:tc>
          <w:tcPr>
            <w:tcW w:w="637" w:type="pct"/>
            <w:vAlign w:val="bottom"/>
          </w:tcPr>
          <w:p w14:paraId="44D1D77D" w14:textId="6CEA281B" w:rsidR="00995A15" w:rsidRPr="001076F8" w:rsidRDefault="00995A15" w:rsidP="00995A15">
            <w:pPr>
              <w:tabs>
                <w:tab w:val="left" w:pos="720"/>
                <w:tab w:val="left" w:pos="1080"/>
              </w:tabs>
              <w:ind w:right="35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361,380</w:t>
            </w:r>
          </w:p>
        </w:tc>
      </w:tr>
      <w:tr w:rsidR="00995A15" w:rsidRPr="001076F8" w14:paraId="674E7364" w14:textId="77777777" w:rsidTr="1EC29960">
        <w:trPr>
          <w:trHeight w:val="20"/>
        </w:trPr>
        <w:tc>
          <w:tcPr>
            <w:tcW w:w="2057" w:type="pct"/>
            <w:vAlign w:val="center"/>
          </w:tcPr>
          <w:p w14:paraId="6C58584F" w14:textId="1414F97D" w:rsidR="00995A15" w:rsidRPr="001076F8" w:rsidRDefault="00995A15" w:rsidP="00995A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7" w:hanging="131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การเปลี่ยนแปลงที่เกิดจากการวัดมูลค่า</w:t>
            </w:r>
            <w:r w:rsidRPr="001076F8">
              <w:rPr>
                <w:rFonts w:asciiTheme="majorBidi" w:hAnsiTheme="majorBidi" w:cstheme="majorBidi"/>
                <w:cs/>
              </w:rPr>
              <w:br/>
              <w:t>ค่าเผื่อผลขาดทุนใหม่</w:t>
            </w:r>
          </w:p>
        </w:tc>
        <w:tc>
          <w:tcPr>
            <w:tcW w:w="539" w:type="pct"/>
            <w:vAlign w:val="bottom"/>
          </w:tcPr>
          <w:p w14:paraId="1440CF47" w14:textId="2F32A84A" w:rsidR="00995A15" w:rsidRPr="001076F8" w:rsidRDefault="00995A15" w:rsidP="00995A15">
            <w:pPr>
              <w:pStyle w:val="a"/>
              <w:tabs>
                <w:tab w:val="clear" w:pos="1080"/>
                <w:tab w:val="decimal" w:pos="417"/>
              </w:tabs>
              <w:spacing w:line="240" w:lineRule="atLeast"/>
              <w:ind w:right="72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90" w:type="pct"/>
            <w:vAlign w:val="bottom"/>
          </w:tcPr>
          <w:p w14:paraId="155CA4F2" w14:textId="456EF427" w:rsidR="00995A15" w:rsidRPr="001076F8" w:rsidRDefault="00995A15" w:rsidP="00995A15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88" w:type="pct"/>
            <w:vAlign w:val="bottom"/>
          </w:tcPr>
          <w:p w14:paraId="1E309CB3" w14:textId="4C994AC4" w:rsidR="00995A15" w:rsidRPr="001076F8" w:rsidRDefault="00995A15" w:rsidP="00995A15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89" w:type="pct"/>
            <w:vAlign w:val="bottom"/>
          </w:tcPr>
          <w:p w14:paraId="29F18952" w14:textId="2D77B636" w:rsidR="00995A15" w:rsidRPr="001076F8" w:rsidRDefault="00995A15" w:rsidP="00995A15">
            <w:pPr>
              <w:tabs>
                <w:tab w:val="left" w:pos="720"/>
                <w:tab w:val="left" w:pos="1080"/>
              </w:tabs>
              <w:ind w:right="35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  <w:cs/>
              </w:rPr>
              <w:t xml:space="preserve"> 25</w:t>
            </w:r>
            <w:r w:rsidRPr="00CF5BE6">
              <w:rPr>
                <w:rFonts w:asciiTheme="majorBidi" w:hAnsiTheme="majorBidi" w:cstheme="majorBidi"/>
              </w:rPr>
              <w:t>,</w:t>
            </w:r>
            <w:r w:rsidRPr="00CF5BE6">
              <w:rPr>
                <w:rFonts w:asciiTheme="majorBidi" w:hAnsiTheme="majorBidi" w:cstheme="majorBidi"/>
                <w:cs/>
              </w:rPr>
              <w:t xml:space="preserve">994 </w:t>
            </w:r>
          </w:p>
        </w:tc>
        <w:tc>
          <w:tcPr>
            <w:tcW w:w="637" w:type="pct"/>
            <w:vAlign w:val="bottom"/>
          </w:tcPr>
          <w:p w14:paraId="64EBACB6" w14:textId="0A30ADE6" w:rsidR="00995A15" w:rsidRPr="001076F8" w:rsidRDefault="00995A15" w:rsidP="00995A15">
            <w:pPr>
              <w:tabs>
                <w:tab w:val="left" w:pos="720"/>
                <w:tab w:val="left" w:pos="1080"/>
              </w:tabs>
              <w:ind w:right="35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  <w:cs/>
              </w:rPr>
              <w:t xml:space="preserve"> 25</w:t>
            </w:r>
            <w:r w:rsidRPr="00CF5BE6">
              <w:rPr>
                <w:rFonts w:asciiTheme="majorBidi" w:hAnsiTheme="majorBidi" w:cstheme="majorBidi"/>
              </w:rPr>
              <w:t>,</w:t>
            </w:r>
            <w:r w:rsidRPr="00CF5BE6">
              <w:rPr>
                <w:rFonts w:asciiTheme="majorBidi" w:hAnsiTheme="majorBidi" w:cstheme="majorBidi"/>
                <w:cs/>
              </w:rPr>
              <w:t xml:space="preserve">994 </w:t>
            </w:r>
          </w:p>
        </w:tc>
      </w:tr>
      <w:tr w:rsidR="00995A15" w:rsidRPr="001076F8" w14:paraId="4249343D" w14:textId="77777777" w:rsidTr="008459E5">
        <w:trPr>
          <w:trHeight w:val="20"/>
        </w:trPr>
        <w:tc>
          <w:tcPr>
            <w:tcW w:w="2057" w:type="pct"/>
            <w:vAlign w:val="center"/>
          </w:tcPr>
          <w:p w14:paraId="0CC0FC23" w14:textId="783C1E53" w:rsidR="00995A15" w:rsidRPr="001076F8" w:rsidRDefault="00995A15" w:rsidP="00995A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รายได้จากการโอนสำรองกลับ</w:t>
            </w:r>
          </w:p>
        </w:tc>
        <w:tc>
          <w:tcPr>
            <w:tcW w:w="539" w:type="pct"/>
            <w:vAlign w:val="bottom"/>
          </w:tcPr>
          <w:p w14:paraId="62958755" w14:textId="2FD62FCC" w:rsidR="00995A15" w:rsidRPr="001076F8" w:rsidRDefault="00995A15" w:rsidP="00995A15">
            <w:pPr>
              <w:pStyle w:val="a"/>
              <w:tabs>
                <w:tab w:val="clear" w:pos="1080"/>
                <w:tab w:val="decimal" w:pos="417"/>
              </w:tabs>
              <w:spacing w:line="240" w:lineRule="atLeast"/>
              <w:ind w:right="72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90" w:type="pct"/>
            <w:vAlign w:val="bottom"/>
          </w:tcPr>
          <w:p w14:paraId="1D75B6B1" w14:textId="46F482D8" w:rsidR="00995A15" w:rsidRPr="001076F8" w:rsidRDefault="00995A15" w:rsidP="00995A15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88" w:type="pct"/>
            <w:vAlign w:val="bottom"/>
          </w:tcPr>
          <w:p w14:paraId="47EE614B" w14:textId="2D4C7B3A" w:rsidR="00995A15" w:rsidRPr="001076F8" w:rsidRDefault="00995A15" w:rsidP="00995A15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89" w:type="pct"/>
            <w:vAlign w:val="bottom"/>
          </w:tcPr>
          <w:p w14:paraId="3A93E614" w14:textId="4E60A493" w:rsidR="00995A15" w:rsidRPr="001076F8" w:rsidRDefault="00995A15" w:rsidP="00CF5BE6">
            <w:pPr>
              <w:tabs>
                <w:tab w:val="left" w:pos="720"/>
                <w:tab w:val="left" w:pos="1080"/>
              </w:tabs>
              <w:ind w:right="35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  <w:cs/>
              </w:rPr>
              <w:t xml:space="preserve"> </w:t>
            </w:r>
            <w:ins w:id="40" w:author="Nattanon, Jeenpatipat" w:date="2024-11-12T14:07:00Z">
              <w:r w:rsidR="00E327C0">
                <w:rPr>
                  <w:rFonts w:asciiTheme="majorBidi" w:hAnsiTheme="majorBidi" w:cstheme="majorBidi"/>
                </w:rPr>
                <w:t>(</w:t>
              </w:r>
            </w:ins>
            <w:ins w:id="41" w:author="Nattanon, Jeenpatipat" w:date="2024-11-12T11:11:00Z">
              <w:r w:rsidR="00EF2514">
                <w:rPr>
                  <w:rFonts w:asciiTheme="majorBidi" w:hAnsiTheme="majorBidi" w:cstheme="majorBidi"/>
                </w:rPr>
                <w:t>13</w:t>
              </w:r>
            </w:ins>
            <w:del w:id="42" w:author="Nattanon, Jeenpatipat" w:date="2024-11-12T11:11:00Z">
              <w:r w:rsidRPr="00CF5BE6" w:rsidDel="00EF2514">
                <w:rPr>
                  <w:rFonts w:asciiTheme="majorBidi" w:hAnsiTheme="majorBidi" w:cstheme="majorBidi"/>
                  <w:cs/>
                </w:rPr>
                <w:delText>79</w:delText>
              </w:r>
            </w:del>
            <w:r w:rsidRPr="00CF5BE6">
              <w:rPr>
                <w:rFonts w:asciiTheme="majorBidi" w:hAnsiTheme="majorBidi" w:cstheme="majorBidi"/>
              </w:rPr>
              <w:t>,</w:t>
            </w:r>
            <w:ins w:id="43" w:author="Nattanon, Jeenpatipat" w:date="2024-11-12T11:11:00Z">
              <w:r w:rsidR="00EF2514">
                <w:rPr>
                  <w:rFonts w:asciiTheme="majorBidi" w:hAnsiTheme="majorBidi" w:cstheme="majorBidi"/>
                </w:rPr>
                <w:t>385</w:t>
              </w:r>
            </w:ins>
            <w:ins w:id="44" w:author="Nattanon, Jeenpatipat" w:date="2024-11-12T14:07:00Z">
              <w:r w:rsidR="00E327C0">
                <w:rPr>
                  <w:rFonts w:asciiTheme="majorBidi" w:hAnsiTheme="majorBidi" w:cstheme="majorBidi"/>
                </w:rPr>
                <w:t>)</w:t>
              </w:r>
            </w:ins>
            <w:del w:id="45" w:author="Nattanon, Jeenpatipat" w:date="2024-11-12T11:11:00Z">
              <w:r w:rsidRPr="00CF5BE6" w:rsidDel="00EF2514">
                <w:rPr>
                  <w:rFonts w:asciiTheme="majorBidi" w:hAnsiTheme="majorBidi" w:cstheme="majorBidi"/>
                  <w:cs/>
                </w:rPr>
                <w:delText>853</w:delText>
              </w:r>
            </w:del>
            <w:r w:rsidRPr="00CF5BE6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637" w:type="pct"/>
            <w:vAlign w:val="bottom"/>
          </w:tcPr>
          <w:p w14:paraId="29991168" w14:textId="773A27AF" w:rsidR="00995A15" w:rsidRPr="001076F8" w:rsidRDefault="00995A15" w:rsidP="00CF5BE6">
            <w:pPr>
              <w:tabs>
                <w:tab w:val="left" w:pos="720"/>
                <w:tab w:val="left" w:pos="1080"/>
              </w:tabs>
              <w:ind w:right="35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  <w:cs/>
              </w:rPr>
              <w:t xml:space="preserve"> </w:t>
            </w:r>
            <w:ins w:id="46" w:author="Nattanon, Jeenpatipat" w:date="2024-11-12T14:07:00Z">
              <w:r w:rsidR="00E327C0">
                <w:rPr>
                  <w:rFonts w:asciiTheme="majorBidi" w:hAnsiTheme="majorBidi" w:cstheme="majorBidi"/>
                </w:rPr>
                <w:t>(</w:t>
              </w:r>
            </w:ins>
            <w:ins w:id="47" w:author="Nattanon, Jeenpatipat" w:date="2024-11-12T11:11:00Z">
              <w:r w:rsidR="00EF2514">
                <w:rPr>
                  <w:rFonts w:asciiTheme="majorBidi" w:hAnsiTheme="majorBidi" w:cstheme="majorBidi"/>
                </w:rPr>
                <w:t>13</w:t>
              </w:r>
            </w:ins>
            <w:del w:id="48" w:author="Nattanon, Jeenpatipat" w:date="2024-11-12T11:11:00Z">
              <w:r w:rsidRPr="00CF5BE6" w:rsidDel="00EF2514">
                <w:rPr>
                  <w:rFonts w:asciiTheme="majorBidi" w:hAnsiTheme="majorBidi" w:cstheme="majorBidi"/>
                  <w:cs/>
                </w:rPr>
                <w:delText>79</w:delText>
              </w:r>
            </w:del>
            <w:r w:rsidRPr="00CF5BE6">
              <w:rPr>
                <w:rFonts w:asciiTheme="majorBidi" w:hAnsiTheme="majorBidi" w:cstheme="majorBidi"/>
              </w:rPr>
              <w:t>,</w:t>
            </w:r>
            <w:ins w:id="49" w:author="Nattanon, Jeenpatipat" w:date="2024-11-12T11:11:00Z">
              <w:r w:rsidR="00EF2514">
                <w:rPr>
                  <w:rFonts w:asciiTheme="majorBidi" w:hAnsiTheme="majorBidi" w:cstheme="majorBidi"/>
                </w:rPr>
                <w:t>385</w:t>
              </w:r>
            </w:ins>
            <w:ins w:id="50" w:author="Nattanon, Jeenpatipat" w:date="2024-11-12T14:07:00Z">
              <w:r w:rsidR="00E327C0">
                <w:rPr>
                  <w:rFonts w:asciiTheme="majorBidi" w:hAnsiTheme="majorBidi" w:cstheme="majorBidi"/>
                </w:rPr>
                <w:t>)</w:t>
              </w:r>
            </w:ins>
            <w:del w:id="51" w:author="Nattanon, Jeenpatipat" w:date="2024-11-12T11:11:00Z">
              <w:r w:rsidRPr="00CF5BE6" w:rsidDel="00EF2514">
                <w:rPr>
                  <w:rFonts w:asciiTheme="majorBidi" w:hAnsiTheme="majorBidi" w:cstheme="majorBidi"/>
                  <w:cs/>
                </w:rPr>
                <w:delText>853</w:delText>
              </w:r>
            </w:del>
            <w:r w:rsidRPr="00CF5BE6">
              <w:rPr>
                <w:rFonts w:asciiTheme="majorBidi" w:hAnsiTheme="majorBidi" w:cstheme="majorBidi"/>
                <w:cs/>
              </w:rPr>
              <w:t xml:space="preserve"> </w:t>
            </w:r>
          </w:p>
        </w:tc>
      </w:tr>
      <w:tr w:rsidR="00995A15" w:rsidRPr="001076F8" w14:paraId="5EF8A7CC" w14:textId="77777777" w:rsidTr="1EC29960">
        <w:trPr>
          <w:trHeight w:val="20"/>
        </w:trPr>
        <w:tc>
          <w:tcPr>
            <w:tcW w:w="2057" w:type="pct"/>
            <w:vAlign w:val="center"/>
          </w:tcPr>
          <w:p w14:paraId="6B3F2D94" w14:textId="356450A9" w:rsidR="00995A15" w:rsidRPr="001076F8" w:rsidRDefault="00995A15" w:rsidP="00995A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ส่วนที่ตัดออกจากบัญชี</w:t>
            </w:r>
          </w:p>
        </w:tc>
        <w:tc>
          <w:tcPr>
            <w:tcW w:w="539" w:type="pct"/>
            <w:vAlign w:val="bottom"/>
          </w:tcPr>
          <w:p w14:paraId="71C47A27" w14:textId="6A2022FB" w:rsidR="00995A15" w:rsidRPr="001076F8" w:rsidRDefault="00995A15" w:rsidP="00995A15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417"/>
              </w:tabs>
              <w:spacing w:line="240" w:lineRule="atLeast"/>
              <w:ind w:right="72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90" w:type="pct"/>
            <w:vAlign w:val="bottom"/>
          </w:tcPr>
          <w:p w14:paraId="198F1FE2" w14:textId="6DEAD8E3" w:rsidR="00995A15" w:rsidRPr="001076F8" w:rsidRDefault="00995A15" w:rsidP="00995A15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88" w:type="pct"/>
            <w:vAlign w:val="bottom"/>
          </w:tcPr>
          <w:p w14:paraId="22C6E25E" w14:textId="658F7745" w:rsidR="00995A15" w:rsidRPr="001076F8" w:rsidRDefault="00995A15" w:rsidP="00995A15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89" w:type="pct"/>
            <w:vAlign w:val="bottom"/>
          </w:tcPr>
          <w:p w14:paraId="0F4FE379" w14:textId="6C57679D" w:rsidR="00995A15" w:rsidRPr="001076F8" w:rsidRDefault="00995A15" w:rsidP="00CF5BE6">
            <w:pPr>
              <w:pBdr>
                <w:bottom w:val="single" w:sz="4" w:space="1" w:color="auto"/>
              </w:pBdr>
              <w:tabs>
                <w:tab w:val="left" w:pos="720"/>
                <w:tab w:val="left" w:pos="1080"/>
              </w:tabs>
              <w:ind w:right="35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  <w:cs/>
              </w:rPr>
              <w:t xml:space="preserve"> (825)</w:t>
            </w:r>
          </w:p>
        </w:tc>
        <w:tc>
          <w:tcPr>
            <w:tcW w:w="637" w:type="pct"/>
            <w:vAlign w:val="bottom"/>
          </w:tcPr>
          <w:p w14:paraId="284FE333" w14:textId="7FC56A17" w:rsidR="00995A15" w:rsidRPr="001076F8" w:rsidRDefault="00995A15" w:rsidP="00CF5BE6">
            <w:pPr>
              <w:pBdr>
                <w:bottom w:val="single" w:sz="4" w:space="1" w:color="auto"/>
              </w:pBdr>
              <w:tabs>
                <w:tab w:val="left" w:pos="720"/>
                <w:tab w:val="left" w:pos="1080"/>
              </w:tabs>
              <w:ind w:right="35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  <w:cs/>
              </w:rPr>
              <w:t xml:space="preserve"> (825)</w:t>
            </w:r>
          </w:p>
        </w:tc>
      </w:tr>
      <w:tr w:rsidR="00995A15" w:rsidRPr="001076F8" w14:paraId="0EB18120" w14:textId="77777777" w:rsidTr="1EC29960">
        <w:trPr>
          <w:trHeight w:val="20"/>
        </w:trPr>
        <w:tc>
          <w:tcPr>
            <w:tcW w:w="2057" w:type="pct"/>
            <w:vAlign w:val="center"/>
          </w:tcPr>
          <w:p w14:paraId="79686FB2" w14:textId="2D619CD3" w:rsidR="00995A15" w:rsidRPr="001076F8" w:rsidRDefault="00995A15" w:rsidP="00995A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Pr="001076F8">
              <w:rPr>
                <w:rFonts w:asciiTheme="majorBidi" w:hAnsiTheme="majorBidi" w:cstheme="majorBidi"/>
                <w:b/>
                <w:bCs/>
              </w:rPr>
              <w:t xml:space="preserve">30 </w:t>
            </w:r>
            <w:r w:rsidRPr="001076F8">
              <w:rPr>
                <w:rFonts w:asciiTheme="majorBidi" w:hAnsiTheme="majorBidi" w:cstheme="majorBidi" w:hint="cs"/>
                <w:b/>
                <w:bCs/>
                <w:cs/>
              </w:rPr>
              <w:t>กันยายน</w:t>
            </w:r>
            <w:r w:rsidRPr="001076F8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  <w:r w:rsidRPr="001076F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539" w:type="pct"/>
            <w:vAlign w:val="bottom"/>
          </w:tcPr>
          <w:p w14:paraId="3691E8DD" w14:textId="4BDF872E" w:rsidR="00995A15" w:rsidRPr="00995A15" w:rsidRDefault="00995A15" w:rsidP="00995A15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417"/>
              </w:tabs>
              <w:spacing w:line="240" w:lineRule="atLeast"/>
              <w:ind w:right="72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CF5BE6">
              <w:rPr>
                <w:rFonts w:asciiTheme="majorBidi" w:hAnsiTheme="majorBidi" w:cstheme="majorBidi"/>
                <w:b/>
                <w:bCs/>
                <w:lang w:val="en-US"/>
              </w:rPr>
              <w:t>-</w:t>
            </w:r>
          </w:p>
        </w:tc>
        <w:tc>
          <w:tcPr>
            <w:tcW w:w="590" w:type="pct"/>
            <w:vAlign w:val="bottom"/>
          </w:tcPr>
          <w:p w14:paraId="169F4107" w14:textId="5951C5E1" w:rsidR="00995A15" w:rsidRPr="00995A15" w:rsidRDefault="00995A15" w:rsidP="00995A15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CF5BE6">
              <w:rPr>
                <w:rFonts w:asciiTheme="majorBidi" w:hAnsiTheme="majorBidi" w:cstheme="majorBidi"/>
                <w:b/>
                <w:bCs/>
                <w:lang w:val="en-US"/>
              </w:rPr>
              <w:t>-</w:t>
            </w:r>
          </w:p>
        </w:tc>
        <w:tc>
          <w:tcPr>
            <w:tcW w:w="588" w:type="pct"/>
            <w:vAlign w:val="bottom"/>
          </w:tcPr>
          <w:p w14:paraId="768E5BBE" w14:textId="31211E3C" w:rsidR="00995A15" w:rsidRPr="00995A15" w:rsidRDefault="00995A15" w:rsidP="00995A15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CF5BE6">
              <w:rPr>
                <w:rFonts w:asciiTheme="majorBidi" w:hAnsiTheme="majorBidi" w:cstheme="majorBidi"/>
                <w:b/>
                <w:bCs/>
                <w:lang w:val="en-US"/>
              </w:rPr>
              <w:t>-</w:t>
            </w:r>
          </w:p>
        </w:tc>
        <w:tc>
          <w:tcPr>
            <w:tcW w:w="589" w:type="pct"/>
            <w:vAlign w:val="bottom"/>
          </w:tcPr>
          <w:p w14:paraId="4EB5C3DB" w14:textId="2C2551E0" w:rsidR="00995A15" w:rsidRPr="00CF5BE6" w:rsidRDefault="00995A15" w:rsidP="00CF5BE6">
            <w:pPr>
              <w:pBdr>
                <w:bottom w:val="double" w:sz="4" w:space="1" w:color="auto"/>
              </w:pBdr>
              <w:tabs>
                <w:tab w:val="left" w:pos="720"/>
                <w:tab w:val="left" w:pos="1080"/>
              </w:tabs>
              <w:ind w:right="35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  <w:ins w:id="52" w:author="Nattanon, Jeenpatipat" w:date="2024-11-12T11:11:00Z">
              <w:r w:rsidR="008E6942">
                <w:rPr>
                  <w:rFonts w:asciiTheme="majorBidi" w:hAnsiTheme="majorBidi" w:cstheme="majorBidi"/>
                  <w:b/>
                  <w:bCs/>
                </w:rPr>
                <w:t>373</w:t>
              </w:r>
            </w:ins>
            <w:del w:id="53" w:author="Nattanon, Jeenpatipat" w:date="2024-11-12T11:11:00Z">
              <w:r w:rsidRPr="00CF5BE6" w:rsidDel="008E6942">
                <w:rPr>
                  <w:rFonts w:asciiTheme="majorBidi" w:hAnsiTheme="majorBidi" w:cstheme="majorBidi"/>
                  <w:b/>
                  <w:bCs/>
                  <w:cs/>
                </w:rPr>
                <w:delText>466</w:delText>
              </w:r>
            </w:del>
            <w:r w:rsidRPr="00CF5BE6">
              <w:rPr>
                <w:rFonts w:asciiTheme="majorBidi" w:hAnsiTheme="majorBidi" w:cstheme="majorBidi"/>
                <w:b/>
                <w:bCs/>
              </w:rPr>
              <w:t>,</w:t>
            </w:r>
            <w:ins w:id="54" w:author="Nattanon, Jeenpatipat" w:date="2024-11-12T11:12:00Z">
              <w:r w:rsidR="008E6942">
                <w:rPr>
                  <w:rFonts w:asciiTheme="majorBidi" w:hAnsiTheme="majorBidi" w:cstheme="majorBidi"/>
                  <w:b/>
                  <w:bCs/>
                </w:rPr>
                <w:t>164</w:t>
              </w:r>
            </w:ins>
            <w:del w:id="55" w:author="Nattanon, Jeenpatipat" w:date="2024-11-12T11:12:00Z">
              <w:r w:rsidRPr="00CF5BE6" w:rsidDel="008E6942">
                <w:rPr>
                  <w:rFonts w:asciiTheme="majorBidi" w:hAnsiTheme="majorBidi" w:cstheme="majorBidi"/>
                  <w:b/>
                  <w:bCs/>
                  <w:cs/>
                </w:rPr>
                <w:delText>402</w:delText>
              </w:r>
            </w:del>
            <w:r w:rsidRPr="00CF5BE6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</w:p>
        </w:tc>
        <w:tc>
          <w:tcPr>
            <w:tcW w:w="637" w:type="pct"/>
            <w:vAlign w:val="bottom"/>
          </w:tcPr>
          <w:p w14:paraId="7E02B051" w14:textId="4F33EB52" w:rsidR="00995A15" w:rsidRPr="00CF5BE6" w:rsidRDefault="00995A15" w:rsidP="00CF5BE6">
            <w:pPr>
              <w:pBdr>
                <w:bottom w:val="double" w:sz="4" w:space="1" w:color="auto"/>
              </w:pBdr>
              <w:tabs>
                <w:tab w:val="left" w:pos="720"/>
                <w:tab w:val="left" w:pos="1080"/>
              </w:tabs>
              <w:ind w:right="35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  <w:ins w:id="56" w:author="Nattanon, Jeenpatipat" w:date="2024-11-12T11:12:00Z">
              <w:r w:rsidR="008E6942">
                <w:rPr>
                  <w:rFonts w:asciiTheme="majorBidi" w:hAnsiTheme="majorBidi" w:cstheme="majorBidi"/>
                  <w:b/>
                  <w:bCs/>
                </w:rPr>
                <w:t>373</w:t>
              </w:r>
            </w:ins>
            <w:del w:id="57" w:author="Nattanon, Jeenpatipat" w:date="2024-11-12T11:12:00Z">
              <w:r w:rsidRPr="00CF5BE6" w:rsidDel="008E6942">
                <w:rPr>
                  <w:rFonts w:asciiTheme="majorBidi" w:hAnsiTheme="majorBidi" w:cstheme="majorBidi"/>
                  <w:b/>
                  <w:bCs/>
                  <w:cs/>
                </w:rPr>
                <w:delText>466</w:delText>
              </w:r>
            </w:del>
            <w:r w:rsidRPr="00CF5BE6">
              <w:rPr>
                <w:rFonts w:asciiTheme="majorBidi" w:hAnsiTheme="majorBidi" w:cstheme="majorBidi"/>
                <w:b/>
                <w:bCs/>
              </w:rPr>
              <w:t>,</w:t>
            </w:r>
            <w:ins w:id="58" w:author="Nattanon, Jeenpatipat" w:date="2024-11-12T11:12:00Z">
              <w:r w:rsidR="008E6942">
                <w:rPr>
                  <w:rFonts w:asciiTheme="majorBidi" w:hAnsiTheme="majorBidi" w:cstheme="majorBidi"/>
                  <w:b/>
                  <w:bCs/>
                </w:rPr>
                <w:t>164</w:t>
              </w:r>
            </w:ins>
            <w:del w:id="59" w:author="Nattanon, Jeenpatipat" w:date="2024-11-12T11:12:00Z">
              <w:r w:rsidRPr="00CF5BE6" w:rsidDel="008E6942">
                <w:rPr>
                  <w:rFonts w:asciiTheme="majorBidi" w:hAnsiTheme="majorBidi" w:cstheme="majorBidi"/>
                  <w:b/>
                  <w:bCs/>
                  <w:cs/>
                </w:rPr>
                <w:delText>402</w:delText>
              </w:r>
            </w:del>
            <w:r w:rsidRPr="00CF5BE6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</w:p>
        </w:tc>
      </w:tr>
      <w:tr w:rsidR="00995A15" w:rsidRPr="001076F8" w14:paraId="7ABDD1B8" w14:textId="77777777" w:rsidTr="1EC29960">
        <w:trPr>
          <w:trHeight w:val="20"/>
        </w:trPr>
        <w:tc>
          <w:tcPr>
            <w:tcW w:w="2057" w:type="pct"/>
            <w:vAlign w:val="center"/>
          </w:tcPr>
          <w:p w14:paraId="6746F8F3" w14:textId="77777777" w:rsidR="00995A15" w:rsidRPr="001076F8" w:rsidRDefault="00995A15" w:rsidP="00995A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39" w:type="pct"/>
            <w:vAlign w:val="bottom"/>
          </w:tcPr>
          <w:p w14:paraId="28C981CF" w14:textId="77777777" w:rsidR="00995A15" w:rsidRPr="001076F8" w:rsidRDefault="00995A15" w:rsidP="00995A15">
            <w:pPr>
              <w:pStyle w:val="a"/>
              <w:tabs>
                <w:tab w:val="clear" w:pos="1080"/>
                <w:tab w:val="decimal" w:pos="417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590" w:type="pct"/>
            <w:vAlign w:val="bottom"/>
          </w:tcPr>
          <w:p w14:paraId="55859B85" w14:textId="77777777" w:rsidR="00995A15" w:rsidRPr="001076F8" w:rsidRDefault="00995A15" w:rsidP="00995A15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88" w:type="pct"/>
            <w:vAlign w:val="bottom"/>
          </w:tcPr>
          <w:p w14:paraId="01AC1570" w14:textId="77777777" w:rsidR="00995A15" w:rsidRPr="001076F8" w:rsidRDefault="00995A15" w:rsidP="00995A15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89" w:type="pct"/>
            <w:vAlign w:val="bottom"/>
          </w:tcPr>
          <w:p w14:paraId="41BF0E2E" w14:textId="77777777" w:rsidR="00995A15" w:rsidRPr="001076F8" w:rsidRDefault="00995A15" w:rsidP="00995A15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7" w:type="pct"/>
            <w:vAlign w:val="bottom"/>
          </w:tcPr>
          <w:p w14:paraId="598FBFCC" w14:textId="77777777" w:rsidR="00995A15" w:rsidRPr="001076F8" w:rsidRDefault="00995A15" w:rsidP="00995A15">
            <w:pPr>
              <w:pStyle w:val="a"/>
              <w:tabs>
                <w:tab w:val="clear" w:pos="1080"/>
                <w:tab w:val="decimal" w:pos="417"/>
                <w:tab w:val="decimal" w:pos="855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</w:tr>
      <w:bookmarkEnd w:id="39"/>
    </w:tbl>
    <w:p w14:paraId="56B5FE8A" w14:textId="444AE460" w:rsidR="00DA01C3" w:rsidRPr="001076F8" w:rsidRDefault="00DA01C3" w:rsidP="00AA207C">
      <w:pPr>
        <w:rPr>
          <w:rFonts w:asciiTheme="majorBidi" w:hAnsiTheme="majorBidi" w:cstheme="majorBidi"/>
        </w:rPr>
      </w:pPr>
    </w:p>
    <w:p w14:paraId="0DA7F324" w14:textId="77777777" w:rsidR="002102B4" w:rsidRPr="001076F8" w:rsidRDefault="002102B4" w:rsidP="002102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7F275702" w14:textId="77777777" w:rsidR="002102B4" w:rsidRPr="001076F8" w:rsidRDefault="002102B4" w:rsidP="002102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76"/>
        <w:gridCol w:w="990"/>
        <w:gridCol w:w="1083"/>
        <w:gridCol w:w="1080"/>
        <w:gridCol w:w="1081"/>
        <w:gridCol w:w="1170"/>
      </w:tblGrid>
      <w:tr w:rsidR="002102B4" w:rsidRPr="001076F8" w14:paraId="06A75243" w14:textId="77777777" w:rsidTr="00833FCD">
        <w:trPr>
          <w:trHeight w:val="20"/>
          <w:tblHeader/>
        </w:trPr>
        <w:tc>
          <w:tcPr>
            <w:tcW w:w="2057" w:type="pct"/>
            <w:vAlign w:val="center"/>
          </w:tcPr>
          <w:p w14:paraId="2341EB01" w14:textId="77777777" w:rsidR="002102B4" w:rsidRPr="001076F8" w:rsidRDefault="002102B4" w:rsidP="00833FCD">
            <w:pPr>
              <w:ind w:left="336" w:right="-46" w:hanging="336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943" w:type="pct"/>
            <w:gridSpan w:val="5"/>
            <w:vAlign w:val="bottom"/>
          </w:tcPr>
          <w:p w14:paraId="32E141D5" w14:textId="77777777" w:rsidR="002102B4" w:rsidRPr="001076F8" w:rsidRDefault="002102B4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8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2102B4" w:rsidRPr="001076F8" w14:paraId="11D72B82" w14:textId="77777777" w:rsidTr="00833FCD">
        <w:trPr>
          <w:trHeight w:val="20"/>
          <w:tblHeader/>
        </w:trPr>
        <w:tc>
          <w:tcPr>
            <w:tcW w:w="2057" w:type="pct"/>
            <w:vAlign w:val="center"/>
          </w:tcPr>
          <w:p w14:paraId="5C0B8B90" w14:textId="77777777" w:rsidR="002102B4" w:rsidRPr="001076F8" w:rsidRDefault="002102B4" w:rsidP="00833FCD">
            <w:pPr>
              <w:ind w:left="336" w:right="-46" w:hanging="336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943" w:type="pct"/>
            <w:gridSpan w:val="5"/>
            <w:vAlign w:val="bottom"/>
          </w:tcPr>
          <w:p w14:paraId="41F5E822" w14:textId="4414AFD0" w:rsidR="002102B4" w:rsidRPr="001076F8" w:rsidRDefault="005A58A9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87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 xml:space="preserve">31 </w:t>
            </w:r>
            <w:r w:rsidRPr="001076F8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="002102B4" w:rsidRPr="001076F8">
              <w:rPr>
                <w:rFonts w:asciiTheme="majorBidi" w:hAnsiTheme="majorBidi" w:cstheme="majorBidi"/>
              </w:rPr>
              <w:t>256</w:t>
            </w:r>
            <w:r w:rsidR="00141521" w:rsidRPr="001076F8">
              <w:rPr>
                <w:rFonts w:asciiTheme="majorBidi" w:hAnsiTheme="majorBidi" w:cstheme="majorBidi"/>
              </w:rPr>
              <w:t>6</w:t>
            </w:r>
          </w:p>
        </w:tc>
      </w:tr>
      <w:tr w:rsidR="002102B4" w:rsidRPr="001076F8" w14:paraId="350CAD80" w14:textId="77777777" w:rsidTr="00833FCD">
        <w:trPr>
          <w:trHeight w:val="20"/>
          <w:tblHeader/>
        </w:trPr>
        <w:tc>
          <w:tcPr>
            <w:tcW w:w="2057" w:type="pct"/>
            <w:vAlign w:val="center"/>
            <w:hideMark/>
          </w:tcPr>
          <w:p w14:paraId="06ACD4D3" w14:textId="77777777" w:rsidR="002102B4" w:rsidRPr="001076F8" w:rsidRDefault="002102B4" w:rsidP="00833FCD">
            <w:pPr>
              <w:ind w:left="336" w:right="-46" w:hanging="336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539" w:type="pct"/>
            <w:vAlign w:val="bottom"/>
          </w:tcPr>
          <w:p w14:paraId="2F6D57C7" w14:textId="77777777" w:rsidR="002102B4" w:rsidRPr="001076F8" w:rsidRDefault="002102B4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8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สินทรัพย์ทางการเงินที่ไม่มีการเพิ่มขึ้นอย่างมีนัยสำคัญ            (</w:t>
            </w:r>
            <w:r w:rsidRPr="001076F8">
              <w:rPr>
                <w:rFonts w:asciiTheme="majorBidi" w:hAnsiTheme="majorBidi" w:cstheme="majorBidi"/>
              </w:rPr>
              <w:t>12</w:t>
            </w:r>
            <w:r w:rsidRPr="001076F8">
              <w:rPr>
                <w:rFonts w:asciiTheme="majorBidi" w:hAnsiTheme="majorBidi" w:cstheme="majorBidi"/>
                <w:cs/>
              </w:rPr>
              <w:t>-</w:t>
            </w:r>
            <w:r w:rsidRPr="001076F8">
              <w:rPr>
                <w:rFonts w:asciiTheme="majorBidi" w:hAnsiTheme="majorBidi" w:cstheme="majorBidi"/>
              </w:rPr>
              <w:t>month ECL</w:t>
            </w:r>
            <w:r w:rsidRPr="001076F8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590" w:type="pct"/>
            <w:vAlign w:val="bottom"/>
          </w:tcPr>
          <w:p w14:paraId="10CD3ED1" w14:textId="77777777" w:rsidR="002102B4" w:rsidRPr="001076F8" w:rsidRDefault="002102B4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8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สินทรัพย์ทางการเงินที่มีการเพิ่มขึ้นอย่างมีนัยสำคัญ (</w:t>
            </w:r>
            <w:r w:rsidRPr="001076F8">
              <w:rPr>
                <w:rFonts w:asciiTheme="majorBidi" w:hAnsiTheme="majorBidi" w:cstheme="majorBidi"/>
              </w:rPr>
              <w:t xml:space="preserve">Lifetime ECL </w:t>
            </w:r>
            <w:r w:rsidRPr="001076F8">
              <w:rPr>
                <w:rFonts w:asciiTheme="majorBidi" w:hAnsiTheme="majorBidi" w:cstheme="majorBidi"/>
                <w:cs/>
              </w:rPr>
              <w:t>-</w:t>
            </w:r>
            <w:r w:rsidRPr="001076F8">
              <w:rPr>
                <w:rFonts w:asciiTheme="majorBidi" w:hAnsiTheme="majorBidi" w:cstheme="majorBidi"/>
              </w:rPr>
              <w:t xml:space="preserve"> not credit impaired)</w:t>
            </w:r>
          </w:p>
        </w:tc>
        <w:tc>
          <w:tcPr>
            <w:tcW w:w="588" w:type="pct"/>
            <w:vAlign w:val="bottom"/>
          </w:tcPr>
          <w:p w14:paraId="2CEFA361" w14:textId="77777777" w:rsidR="002102B4" w:rsidRPr="001076F8" w:rsidRDefault="002102B4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8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สินทรัพย์ทางการเงินที่มีการด้อยค่าด้านเครดิต(</w:t>
            </w:r>
            <w:r w:rsidRPr="001076F8">
              <w:rPr>
                <w:rFonts w:asciiTheme="majorBidi" w:hAnsiTheme="majorBidi" w:cstheme="majorBidi"/>
              </w:rPr>
              <w:t>Lifetime ECL - credit impaired)</w:t>
            </w:r>
          </w:p>
        </w:tc>
        <w:tc>
          <w:tcPr>
            <w:tcW w:w="589" w:type="pct"/>
            <w:vAlign w:val="bottom"/>
          </w:tcPr>
          <w:p w14:paraId="005B96B6" w14:textId="77777777" w:rsidR="002102B4" w:rsidRPr="001076F8" w:rsidRDefault="002102B4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8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 xml:space="preserve">สินทรัพย์ทางการเงินที่มีการด้อยค่าด้านเครดิตเมื่อเริ่มแรก ที่ซื้อหรือได้มา </w:t>
            </w:r>
            <w:r w:rsidRPr="001076F8">
              <w:rPr>
                <w:rFonts w:asciiTheme="majorBidi" w:hAnsiTheme="majorBidi" w:cstheme="majorBidi"/>
              </w:rPr>
              <w:t>(Purchased or originated credit-impaired)</w:t>
            </w:r>
          </w:p>
        </w:tc>
        <w:tc>
          <w:tcPr>
            <w:tcW w:w="637" w:type="pct"/>
            <w:vAlign w:val="bottom"/>
          </w:tcPr>
          <w:p w14:paraId="54B168C2" w14:textId="77777777" w:rsidR="002102B4" w:rsidRPr="001076F8" w:rsidRDefault="002102B4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87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2102B4" w:rsidRPr="001076F8" w14:paraId="3FBDF1BD" w14:textId="77777777" w:rsidTr="00833FCD">
        <w:trPr>
          <w:trHeight w:val="20"/>
          <w:tblHeader/>
        </w:trPr>
        <w:tc>
          <w:tcPr>
            <w:tcW w:w="2057" w:type="pct"/>
            <w:vAlign w:val="center"/>
          </w:tcPr>
          <w:p w14:paraId="4268D341" w14:textId="77777777" w:rsidR="002102B4" w:rsidRPr="001076F8" w:rsidRDefault="002102B4" w:rsidP="00833FCD">
            <w:pPr>
              <w:ind w:left="336" w:right="-46" w:hanging="336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943" w:type="pct"/>
            <w:gridSpan w:val="5"/>
            <w:vAlign w:val="bottom"/>
          </w:tcPr>
          <w:p w14:paraId="4A7D3097" w14:textId="77777777" w:rsidR="002102B4" w:rsidRPr="001076F8" w:rsidRDefault="002102B4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  <w:lang w:val="th-TH"/>
              </w:rPr>
              <w:t>(พันบาท)</w:t>
            </w:r>
          </w:p>
        </w:tc>
      </w:tr>
      <w:tr w:rsidR="002102B4" w:rsidRPr="001076F8" w14:paraId="7DE085ED" w14:textId="77777777" w:rsidTr="00833FCD">
        <w:trPr>
          <w:trHeight w:val="20"/>
        </w:trPr>
        <w:tc>
          <w:tcPr>
            <w:tcW w:w="2057" w:type="pct"/>
            <w:vAlign w:val="center"/>
          </w:tcPr>
          <w:p w14:paraId="74EFB42D" w14:textId="2A49D145" w:rsidR="002102B4" w:rsidRPr="001076F8" w:rsidRDefault="002102B4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รายการระหว่าง</w:t>
            </w:r>
            <w:r w:rsidR="006A5D38" w:rsidRPr="001076F8">
              <w:rPr>
                <w:rFonts w:asciiTheme="majorBidi" w:hAnsiTheme="majorBidi" w:cstheme="majorBidi"/>
                <w:b/>
                <w:bCs/>
                <w:cs/>
              </w:rPr>
              <w:t>ธนาคาร</w:t>
            </w:r>
            <w:r w:rsidRPr="001076F8">
              <w:rPr>
                <w:rFonts w:asciiTheme="majorBidi" w:hAnsiTheme="majorBidi" w:cstheme="majorBidi"/>
                <w:b/>
                <w:bCs/>
                <w:cs/>
              </w:rPr>
              <w:t>และตลาดเงินสุทธิ</w:t>
            </w:r>
          </w:p>
        </w:tc>
        <w:tc>
          <w:tcPr>
            <w:tcW w:w="539" w:type="pct"/>
            <w:vAlign w:val="bottom"/>
          </w:tcPr>
          <w:p w14:paraId="2AE01E5B" w14:textId="77777777" w:rsidR="002102B4" w:rsidRPr="001076F8" w:rsidRDefault="002102B4" w:rsidP="00833FCD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590" w:type="pct"/>
            <w:vAlign w:val="bottom"/>
          </w:tcPr>
          <w:p w14:paraId="72F95435" w14:textId="77777777" w:rsidR="002102B4" w:rsidRPr="001076F8" w:rsidRDefault="002102B4" w:rsidP="00833FCD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588" w:type="pct"/>
            <w:vAlign w:val="bottom"/>
          </w:tcPr>
          <w:p w14:paraId="62207C93" w14:textId="77777777" w:rsidR="002102B4" w:rsidRPr="001076F8" w:rsidRDefault="002102B4" w:rsidP="00833FCD">
            <w:pPr>
              <w:pStyle w:val="a"/>
              <w:tabs>
                <w:tab w:val="clear" w:pos="1080"/>
                <w:tab w:val="decimal" w:pos="393"/>
              </w:tabs>
              <w:spacing w:line="240" w:lineRule="atLeast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589" w:type="pct"/>
            <w:vAlign w:val="bottom"/>
          </w:tcPr>
          <w:p w14:paraId="1357EF0B" w14:textId="77777777" w:rsidR="002102B4" w:rsidRPr="001076F8" w:rsidRDefault="002102B4" w:rsidP="00833FCD">
            <w:pPr>
              <w:pStyle w:val="a"/>
              <w:tabs>
                <w:tab w:val="clear" w:pos="1080"/>
                <w:tab w:val="decimal" w:pos="417"/>
              </w:tabs>
              <w:spacing w:line="240" w:lineRule="atLeast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637" w:type="pct"/>
          </w:tcPr>
          <w:p w14:paraId="2F7A3218" w14:textId="77777777" w:rsidR="002102B4" w:rsidRPr="001076F8" w:rsidRDefault="002102B4" w:rsidP="00833FCD">
            <w:pPr>
              <w:pStyle w:val="a"/>
              <w:tabs>
                <w:tab w:val="clear" w:pos="1080"/>
                <w:tab w:val="decimal" w:pos="417"/>
              </w:tabs>
              <w:spacing w:line="240" w:lineRule="atLeast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141521" w:rsidRPr="001076F8" w14:paraId="3EE7A594" w14:textId="77777777" w:rsidTr="00833FCD">
        <w:trPr>
          <w:trHeight w:val="20"/>
        </w:trPr>
        <w:tc>
          <w:tcPr>
            <w:tcW w:w="2057" w:type="pct"/>
            <w:vAlign w:val="center"/>
          </w:tcPr>
          <w:p w14:paraId="297ED2AE" w14:textId="55B53EF6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1076F8">
              <w:rPr>
                <w:rFonts w:asciiTheme="majorBidi" w:hAnsiTheme="majorBidi" w:cstheme="majorBidi"/>
              </w:rPr>
              <w:t xml:space="preserve">1 </w:t>
            </w:r>
            <w:r w:rsidRPr="001076F8">
              <w:rPr>
                <w:rFonts w:asciiTheme="majorBidi" w:hAnsiTheme="majorBidi" w:cstheme="majorBidi"/>
                <w:cs/>
              </w:rPr>
              <w:t xml:space="preserve">มกราคม </w:t>
            </w:r>
            <w:r w:rsidRPr="001076F8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539" w:type="pct"/>
            <w:vAlign w:val="bottom"/>
          </w:tcPr>
          <w:p w14:paraId="0165212D" w14:textId="0AA451F2" w:rsidR="00141521" w:rsidRPr="001076F8" w:rsidRDefault="00141521" w:rsidP="009675BE">
            <w:pPr>
              <w:pStyle w:val="a"/>
              <w:tabs>
                <w:tab w:val="clear" w:pos="1080"/>
                <w:tab w:val="decimal" w:pos="155"/>
                <w:tab w:val="left" w:pos="258"/>
                <w:tab w:val="left" w:pos="888"/>
              </w:tabs>
              <w:spacing w:line="240" w:lineRule="atLeast"/>
              <w:ind w:right="-291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1,395</w:t>
            </w:r>
          </w:p>
        </w:tc>
        <w:tc>
          <w:tcPr>
            <w:tcW w:w="590" w:type="pct"/>
            <w:vAlign w:val="bottom"/>
          </w:tcPr>
          <w:p w14:paraId="1FB66529" w14:textId="5CE86763" w:rsidR="00141521" w:rsidRPr="001076F8" w:rsidRDefault="00141521" w:rsidP="00141521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88" w:type="pct"/>
            <w:vAlign w:val="bottom"/>
          </w:tcPr>
          <w:p w14:paraId="33539702" w14:textId="5AD333D2" w:rsidR="00141521" w:rsidRPr="001076F8" w:rsidRDefault="00141521" w:rsidP="00141521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89" w:type="pct"/>
            <w:vAlign w:val="bottom"/>
          </w:tcPr>
          <w:p w14:paraId="28D50726" w14:textId="7377DB4C" w:rsidR="00141521" w:rsidRPr="001076F8" w:rsidRDefault="00141521" w:rsidP="00141521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637" w:type="pct"/>
            <w:vAlign w:val="bottom"/>
          </w:tcPr>
          <w:p w14:paraId="0F800FB7" w14:textId="5824F4E9" w:rsidR="00141521" w:rsidRPr="001076F8" w:rsidRDefault="00141521" w:rsidP="00905380">
            <w:pPr>
              <w:pStyle w:val="a"/>
              <w:tabs>
                <w:tab w:val="clear" w:pos="1080"/>
                <w:tab w:val="decimal" w:pos="155"/>
                <w:tab w:val="left" w:pos="335"/>
                <w:tab w:val="left" w:pos="879"/>
              </w:tabs>
              <w:spacing w:line="240" w:lineRule="atLeast"/>
              <w:ind w:right="-375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1,395</w:t>
            </w:r>
          </w:p>
        </w:tc>
      </w:tr>
      <w:tr w:rsidR="00141521" w:rsidRPr="001076F8" w14:paraId="71B35358" w14:textId="77777777" w:rsidTr="00833FCD">
        <w:trPr>
          <w:trHeight w:val="20"/>
        </w:trPr>
        <w:tc>
          <w:tcPr>
            <w:tcW w:w="2057" w:type="pct"/>
            <w:vAlign w:val="center"/>
          </w:tcPr>
          <w:p w14:paraId="57C7E28A" w14:textId="77777777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6" w:hanging="90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การเปลี่ยนแปลงที่เกิดจากการวัดมูลค่า</w:t>
            </w:r>
            <w:r w:rsidRPr="001076F8">
              <w:rPr>
                <w:rFonts w:asciiTheme="majorBidi" w:hAnsiTheme="majorBidi" w:cstheme="majorBidi"/>
                <w:cs/>
              </w:rPr>
              <w:br/>
              <w:t>ค่าเผื่อผลขาดทุนใหม่</w:t>
            </w:r>
          </w:p>
        </w:tc>
        <w:tc>
          <w:tcPr>
            <w:tcW w:w="539" w:type="pct"/>
            <w:vAlign w:val="bottom"/>
          </w:tcPr>
          <w:p w14:paraId="2A4A9A1B" w14:textId="1CD463B1" w:rsidR="00141521" w:rsidRPr="001076F8" w:rsidRDefault="00141521" w:rsidP="009675BE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left" w:pos="347"/>
              </w:tabs>
              <w:spacing w:line="240" w:lineRule="atLeast"/>
              <w:ind w:hanging="12"/>
              <w:jc w:val="right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(714)</w:t>
            </w:r>
            <w:r w:rsidRPr="001076F8" w:rsidDel="00864B47">
              <w:rPr>
                <w:rFonts w:asciiTheme="majorBidi" w:hAnsiTheme="majorBidi" w:cstheme="majorBidi"/>
                <w:lang w:val="en-US"/>
              </w:rPr>
              <w:t xml:space="preserve"> </w:t>
            </w:r>
          </w:p>
        </w:tc>
        <w:tc>
          <w:tcPr>
            <w:tcW w:w="590" w:type="pct"/>
            <w:vAlign w:val="bottom"/>
          </w:tcPr>
          <w:p w14:paraId="0B06CCB6" w14:textId="1B013700" w:rsidR="00141521" w:rsidRPr="001076F8" w:rsidRDefault="00141521" w:rsidP="00141521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88" w:type="pct"/>
            <w:vAlign w:val="bottom"/>
          </w:tcPr>
          <w:p w14:paraId="1EE81FDC" w14:textId="18A7A93C" w:rsidR="00141521" w:rsidRPr="001076F8" w:rsidRDefault="00141521" w:rsidP="00141521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89" w:type="pct"/>
            <w:vAlign w:val="bottom"/>
          </w:tcPr>
          <w:p w14:paraId="4A1B082C" w14:textId="7314190B" w:rsidR="00141521" w:rsidRPr="001076F8" w:rsidRDefault="00141521" w:rsidP="00905380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348"/>
              </w:tabs>
              <w:spacing w:line="240" w:lineRule="atLeast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637" w:type="pct"/>
            <w:vAlign w:val="bottom"/>
          </w:tcPr>
          <w:p w14:paraId="0A15643E" w14:textId="6511A851" w:rsidR="00141521" w:rsidRPr="001076F8" w:rsidRDefault="00141521" w:rsidP="00141521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417"/>
                <w:tab w:val="decimal" w:pos="705"/>
              </w:tabs>
              <w:spacing w:line="240" w:lineRule="atLeast"/>
              <w:jc w:val="right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(714)</w:t>
            </w:r>
            <w:r w:rsidRPr="001076F8" w:rsidDel="00864B47">
              <w:rPr>
                <w:rFonts w:asciiTheme="majorBidi" w:hAnsiTheme="majorBidi" w:cstheme="majorBidi"/>
                <w:lang w:val="en-US"/>
              </w:rPr>
              <w:t xml:space="preserve"> </w:t>
            </w:r>
          </w:p>
        </w:tc>
      </w:tr>
      <w:tr w:rsidR="00141521" w:rsidRPr="001076F8" w14:paraId="3FED1A51" w14:textId="77777777" w:rsidTr="009675BE">
        <w:trPr>
          <w:trHeight w:val="20"/>
        </w:trPr>
        <w:tc>
          <w:tcPr>
            <w:tcW w:w="2057" w:type="pct"/>
            <w:vAlign w:val="center"/>
          </w:tcPr>
          <w:p w14:paraId="07915959" w14:textId="3ADA7AFC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Pr="001076F8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1076F8">
              <w:rPr>
                <w:rFonts w:asciiTheme="majorBidi" w:hAnsiTheme="majorBidi" w:cstheme="majorBidi"/>
                <w:b/>
                <w:bCs/>
                <w:cs/>
              </w:rPr>
              <w:t xml:space="preserve">ธันวาคม </w:t>
            </w:r>
            <w:r w:rsidRPr="001076F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539" w:type="pct"/>
            <w:vAlign w:val="bottom"/>
          </w:tcPr>
          <w:p w14:paraId="6E1D60E7" w14:textId="717305DD" w:rsidR="00141521" w:rsidRPr="001076F8" w:rsidRDefault="00141521" w:rsidP="009675BE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left" w:pos="347"/>
              </w:tabs>
              <w:spacing w:line="240" w:lineRule="atLeast"/>
              <w:ind w:right="69"/>
              <w:jc w:val="righ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b/>
                <w:bCs/>
                <w:lang w:val="en-US"/>
              </w:rPr>
              <w:t>681</w:t>
            </w:r>
          </w:p>
        </w:tc>
        <w:tc>
          <w:tcPr>
            <w:tcW w:w="590" w:type="pct"/>
            <w:vAlign w:val="bottom"/>
          </w:tcPr>
          <w:p w14:paraId="781B793F" w14:textId="64B4D257" w:rsidR="00141521" w:rsidRPr="001076F8" w:rsidRDefault="00141521" w:rsidP="00141521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88" w:type="pct"/>
            <w:vAlign w:val="bottom"/>
          </w:tcPr>
          <w:p w14:paraId="5107657D" w14:textId="07F6328B" w:rsidR="00141521" w:rsidRPr="001076F8" w:rsidRDefault="00141521" w:rsidP="00141521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89" w:type="pct"/>
            <w:vAlign w:val="bottom"/>
          </w:tcPr>
          <w:p w14:paraId="23CD5324" w14:textId="0AFDB74C" w:rsidR="00141521" w:rsidRPr="001076F8" w:rsidRDefault="00141521" w:rsidP="00141521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637" w:type="pct"/>
            <w:vAlign w:val="bottom"/>
          </w:tcPr>
          <w:p w14:paraId="16FB40AE" w14:textId="426D85F2" w:rsidR="00141521" w:rsidRPr="001076F8" w:rsidRDefault="00141521" w:rsidP="009675BE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left" w:pos="335"/>
              </w:tabs>
              <w:spacing w:line="240" w:lineRule="atLeast"/>
              <w:ind w:right="69"/>
              <w:jc w:val="righ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b/>
                <w:bCs/>
                <w:lang w:val="en-US"/>
              </w:rPr>
              <w:t>681</w:t>
            </w:r>
          </w:p>
        </w:tc>
      </w:tr>
      <w:tr w:rsidR="002102B4" w:rsidRPr="001076F8" w14:paraId="177D03C6" w14:textId="77777777" w:rsidTr="00833FCD">
        <w:trPr>
          <w:trHeight w:val="20"/>
        </w:trPr>
        <w:tc>
          <w:tcPr>
            <w:tcW w:w="2057" w:type="pct"/>
            <w:vAlign w:val="center"/>
          </w:tcPr>
          <w:p w14:paraId="06177DBB" w14:textId="77777777" w:rsidR="002102B4" w:rsidRPr="001076F8" w:rsidRDefault="002102B4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39" w:type="pct"/>
            <w:vAlign w:val="bottom"/>
          </w:tcPr>
          <w:p w14:paraId="4E3F1C6A" w14:textId="77777777" w:rsidR="002102B4" w:rsidRPr="001076F8" w:rsidRDefault="002102B4" w:rsidP="00833FCD">
            <w:pPr>
              <w:pStyle w:val="a"/>
              <w:tabs>
                <w:tab w:val="clear" w:pos="1080"/>
                <w:tab w:val="decimal" w:pos="417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590" w:type="pct"/>
            <w:vAlign w:val="bottom"/>
          </w:tcPr>
          <w:p w14:paraId="6631F229" w14:textId="77777777" w:rsidR="002102B4" w:rsidRPr="001076F8" w:rsidRDefault="002102B4" w:rsidP="00833FCD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88" w:type="pct"/>
            <w:vAlign w:val="bottom"/>
          </w:tcPr>
          <w:p w14:paraId="2523FF10" w14:textId="77777777" w:rsidR="002102B4" w:rsidRPr="001076F8" w:rsidRDefault="002102B4" w:rsidP="00833FCD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89" w:type="pct"/>
            <w:vAlign w:val="bottom"/>
          </w:tcPr>
          <w:p w14:paraId="70FCDF6D" w14:textId="77777777" w:rsidR="002102B4" w:rsidRPr="001076F8" w:rsidRDefault="002102B4" w:rsidP="00833FCD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7" w:type="pct"/>
            <w:vAlign w:val="bottom"/>
          </w:tcPr>
          <w:p w14:paraId="301457E7" w14:textId="77777777" w:rsidR="002102B4" w:rsidRPr="001076F8" w:rsidRDefault="002102B4" w:rsidP="00833FCD">
            <w:pPr>
              <w:pStyle w:val="a"/>
              <w:tabs>
                <w:tab w:val="clear" w:pos="1080"/>
                <w:tab w:val="decimal" w:pos="417"/>
                <w:tab w:val="decimal" w:pos="855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</w:tr>
      <w:tr w:rsidR="002102B4" w:rsidRPr="001076F8" w14:paraId="1D03E698" w14:textId="77777777" w:rsidTr="00833FCD">
        <w:trPr>
          <w:trHeight w:val="20"/>
        </w:trPr>
        <w:tc>
          <w:tcPr>
            <w:tcW w:w="2057" w:type="pct"/>
            <w:vAlign w:val="center"/>
          </w:tcPr>
          <w:p w14:paraId="32068804" w14:textId="77777777" w:rsidR="002102B4" w:rsidRPr="001076F8" w:rsidRDefault="002102B4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539" w:type="pct"/>
            <w:vAlign w:val="bottom"/>
          </w:tcPr>
          <w:p w14:paraId="3F9CC710" w14:textId="77777777" w:rsidR="002102B4" w:rsidRPr="001076F8" w:rsidRDefault="002102B4" w:rsidP="00833FCD">
            <w:pPr>
              <w:pStyle w:val="a"/>
              <w:tabs>
                <w:tab w:val="clear" w:pos="1080"/>
                <w:tab w:val="decimal" w:pos="417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590" w:type="pct"/>
            <w:vAlign w:val="bottom"/>
          </w:tcPr>
          <w:p w14:paraId="7C8D80D5" w14:textId="77777777" w:rsidR="002102B4" w:rsidRPr="001076F8" w:rsidRDefault="002102B4" w:rsidP="00833FCD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88" w:type="pct"/>
            <w:vAlign w:val="bottom"/>
          </w:tcPr>
          <w:p w14:paraId="5B946B48" w14:textId="77777777" w:rsidR="002102B4" w:rsidRPr="001076F8" w:rsidRDefault="002102B4" w:rsidP="00833FCD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89" w:type="pct"/>
            <w:vAlign w:val="bottom"/>
          </w:tcPr>
          <w:p w14:paraId="67E48564" w14:textId="77777777" w:rsidR="002102B4" w:rsidRPr="001076F8" w:rsidRDefault="002102B4" w:rsidP="00833FCD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7" w:type="pct"/>
            <w:vAlign w:val="bottom"/>
          </w:tcPr>
          <w:p w14:paraId="44DE3E2C" w14:textId="77777777" w:rsidR="002102B4" w:rsidRPr="001076F8" w:rsidRDefault="002102B4" w:rsidP="00833FCD">
            <w:pPr>
              <w:pStyle w:val="a"/>
              <w:tabs>
                <w:tab w:val="clear" w:pos="1080"/>
                <w:tab w:val="decimal" w:pos="417"/>
                <w:tab w:val="decimal" w:pos="855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</w:tr>
      <w:tr w:rsidR="00141521" w:rsidRPr="001076F8" w14:paraId="3FC0E2CE" w14:textId="77777777" w:rsidTr="00833FCD">
        <w:trPr>
          <w:trHeight w:val="20"/>
        </w:trPr>
        <w:tc>
          <w:tcPr>
            <w:tcW w:w="2057" w:type="pct"/>
            <w:vAlign w:val="center"/>
          </w:tcPr>
          <w:p w14:paraId="39B20912" w14:textId="06ECE034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1076F8">
              <w:rPr>
                <w:rFonts w:asciiTheme="majorBidi" w:hAnsiTheme="majorBidi" w:cstheme="majorBidi"/>
              </w:rPr>
              <w:t xml:space="preserve">1 </w:t>
            </w:r>
            <w:r w:rsidRPr="001076F8">
              <w:rPr>
                <w:rFonts w:asciiTheme="majorBidi" w:hAnsiTheme="majorBidi" w:cstheme="majorBidi"/>
                <w:cs/>
              </w:rPr>
              <w:t xml:space="preserve">มกราคม </w:t>
            </w:r>
            <w:r w:rsidRPr="001076F8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539" w:type="pct"/>
            <w:vAlign w:val="bottom"/>
          </w:tcPr>
          <w:p w14:paraId="7E12C5B0" w14:textId="7DAA5C1A" w:rsidR="00141521" w:rsidRPr="001076F8" w:rsidRDefault="00141521" w:rsidP="00905380">
            <w:pPr>
              <w:pStyle w:val="a"/>
              <w:tabs>
                <w:tab w:val="clear" w:pos="1080"/>
                <w:tab w:val="decimal" w:pos="342"/>
              </w:tabs>
              <w:spacing w:line="240" w:lineRule="atLeast"/>
              <w:ind w:right="64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90" w:type="pct"/>
            <w:vAlign w:val="bottom"/>
          </w:tcPr>
          <w:p w14:paraId="3136DC16" w14:textId="0B9C4A3C" w:rsidR="00141521" w:rsidRPr="001076F8" w:rsidRDefault="00141521" w:rsidP="00141521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88" w:type="pct"/>
            <w:vAlign w:val="bottom"/>
          </w:tcPr>
          <w:p w14:paraId="20A6083E" w14:textId="05D88BC9" w:rsidR="00141521" w:rsidRPr="001076F8" w:rsidRDefault="00141521" w:rsidP="00141521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89" w:type="pct"/>
            <w:vAlign w:val="bottom"/>
          </w:tcPr>
          <w:p w14:paraId="1C96FA9B" w14:textId="5F774308" w:rsidR="00141521" w:rsidRPr="001076F8" w:rsidRDefault="00141521" w:rsidP="004F079B">
            <w:pPr>
              <w:pStyle w:val="a"/>
              <w:tabs>
                <w:tab w:val="clear" w:pos="1080"/>
                <w:tab w:val="left" w:pos="798"/>
              </w:tabs>
              <w:spacing w:line="240" w:lineRule="atLeast"/>
              <w:ind w:right="-1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400,586</w:t>
            </w:r>
          </w:p>
        </w:tc>
        <w:tc>
          <w:tcPr>
            <w:tcW w:w="637" w:type="pct"/>
            <w:vAlign w:val="bottom"/>
          </w:tcPr>
          <w:p w14:paraId="6718DC1B" w14:textId="7D537FC4" w:rsidR="00141521" w:rsidRPr="001076F8" w:rsidRDefault="00141521" w:rsidP="004F079B">
            <w:pPr>
              <w:pStyle w:val="a"/>
              <w:tabs>
                <w:tab w:val="clear" w:pos="1080"/>
                <w:tab w:val="decimal" w:pos="155"/>
                <w:tab w:val="left" w:pos="335"/>
                <w:tab w:val="left" w:pos="894"/>
              </w:tabs>
              <w:spacing w:line="240" w:lineRule="atLeast"/>
              <w:ind w:right="-196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400,586</w:t>
            </w:r>
          </w:p>
        </w:tc>
      </w:tr>
      <w:tr w:rsidR="00141521" w:rsidRPr="001076F8" w14:paraId="2379496A" w14:textId="77777777" w:rsidTr="00833FCD">
        <w:trPr>
          <w:trHeight w:val="20"/>
        </w:trPr>
        <w:tc>
          <w:tcPr>
            <w:tcW w:w="2057" w:type="pct"/>
            <w:vAlign w:val="center"/>
          </w:tcPr>
          <w:p w14:paraId="65C9E15C" w14:textId="77777777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7" w:hanging="131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การเปลี่ยนแปลงที่เกิดจากการวัดมูลค่า</w:t>
            </w:r>
            <w:r w:rsidRPr="001076F8">
              <w:rPr>
                <w:rFonts w:asciiTheme="majorBidi" w:hAnsiTheme="majorBidi" w:cstheme="majorBidi"/>
                <w:cs/>
              </w:rPr>
              <w:br/>
              <w:t>ค่าเผื่อผลขาดทุนใหม่</w:t>
            </w:r>
          </w:p>
        </w:tc>
        <w:tc>
          <w:tcPr>
            <w:tcW w:w="539" w:type="pct"/>
            <w:vAlign w:val="bottom"/>
          </w:tcPr>
          <w:p w14:paraId="0CD76F2D" w14:textId="075977B2" w:rsidR="00141521" w:rsidRPr="001076F8" w:rsidRDefault="00141521" w:rsidP="00905380">
            <w:pPr>
              <w:pStyle w:val="a"/>
              <w:tabs>
                <w:tab w:val="clear" w:pos="1080"/>
                <w:tab w:val="decimal" w:pos="342"/>
              </w:tabs>
              <w:spacing w:line="240" w:lineRule="atLeast"/>
              <w:ind w:right="64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90" w:type="pct"/>
            <w:vAlign w:val="bottom"/>
          </w:tcPr>
          <w:p w14:paraId="3FD0C247" w14:textId="0E5193F3" w:rsidR="00141521" w:rsidRPr="001076F8" w:rsidRDefault="00141521" w:rsidP="00141521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88" w:type="pct"/>
            <w:vAlign w:val="bottom"/>
          </w:tcPr>
          <w:p w14:paraId="46B9E8B9" w14:textId="6AA5922A" w:rsidR="00141521" w:rsidRPr="001076F8" w:rsidRDefault="00141521" w:rsidP="00141521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89" w:type="pct"/>
            <w:vAlign w:val="bottom"/>
          </w:tcPr>
          <w:p w14:paraId="6521CD42" w14:textId="6CE53AA2" w:rsidR="00141521" w:rsidRPr="001076F8" w:rsidRDefault="00141521" w:rsidP="00905380">
            <w:pPr>
              <w:pStyle w:val="a"/>
              <w:tabs>
                <w:tab w:val="clear" w:pos="1080"/>
              </w:tabs>
              <w:spacing w:line="240" w:lineRule="atLeast"/>
              <w:ind w:right="-29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(9,432)</w:t>
            </w:r>
          </w:p>
        </w:tc>
        <w:tc>
          <w:tcPr>
            <w:tcW w:w="637" w:type="pct"/>
            <w:vAlign w:val="bottom"/>
          </w:tcPr>
          <w:p w14:paraId="5CCC44D3" w14:textId="31074FD7" w:rsidR="00141521" w:rsidRPr="001076F8" w:rsidRDefault="00141521" w:rsidP="00141521">
            <w:pPr>
              <w:pStyle w:val="a"/>
              <w:tabs>
                <w:tab w:val="clear" w:pos="1080"/>
                <w:tab w:val="decimal" w:pos="155"/>
                <w:tab w:val="left" w:pos="335"/>
              </w:tabs>
              <w:spacing w:line="240" w:lineRule="atLeast"/>
              <w:ind w:right="-375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(9,432)</w:t>
            </w:r>
          </w:p>
        </w:tc>
      </w:tr>
      <w:tr w:rsidR="00141521" w:rsidRPr="001076F8" w14:paraId="48E2294D" w14:textId="77777777" w:rsidTr="00833FCD">
        <w:trPr>
          <w:trHeight w:val="20"/>
        </w:trPr>
        <w:tc>
          <w:tcPr>
            <w:tcW w:w="2057" w:type="pct"/>
            <w:vAlign w:val="center"/>
          </w:tcPr>
          <w:p w14:paraId="7F023D86" w14:textId="77777777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รายได้จากการโอนสำรองกลับ</w:t>
            </w:r>
          </w:p>
        </w:tc>
        <w:tc>
          <w:tcPr>
            <w:tcW w:w="539" w:type="pct"/>
            <w:vAlign w:val="bottom"/>
          </w:tcPr>
          <w:p w14:paraId="13FF2B9A" w14:textId="008EAFAB" w:rsidR="00141521" w:rsidRPr="001076F8" w:rsidRDefault="00141521" w:rsidP="00905380">
            <w:pPr>
              <w:pStyle w:val="a"/>
              <w:tabs>
                <w:tab w:val="clear" w:pos="1080"/>
                <w:tab w:val="decimal" w:pos="342"/>
              </w:tabs>
              <w:spacing w:line="240" w:lineRule="atLeast"/>
              <w:ind w:right="64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90" w:type="pct"/>
            <w:vAlign w:val="bottom"/>
          </w:tcPr>
          <w:p w14:paraId="3F387867" w14:textId="7CF5EE50" w:rsidR="00141521" w:rsidRPr="001076F8" w:rsidRDefault="00141521" w:rsidP="00141521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88" w:type="pct"/>
            <w:vAlign w:val="bottom"/>
          </w:tcPr>
          <w:p w14:paraId="746FEFDD" w14:textId="01C45FF0" w:rsidR="00141521" w:rsidRPr="001076F8" w:rsidRDefault="00141521" w:rsidP="00141521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89" w:type="pct"/>
            <w:vAlign w:val="bottom"/>
          </w:tcPr>
          <w:p w14:paraId="0551F96F" w14:textId="65A1365A" w:rsidR="00141521" w:rsidRPr="001076F8" w:rsidRDefault="00141521" w:rsidP="00141521">
            <w:pPr>
              <w:pStyle w:val="a"/>
              <w:tabs>
                <w:tab w:val="clear" w:pos="1080"/>
                <w:tab w:val="decimal" w:pos="792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(24,470)</w:t>
            </w:r>
          </w:p>
        </w:tc>
        <w:tc>
          <w:tcPr>
            <w:tcW w:w="637" w:type="pct"/>
            <w:vAlign w:val="bottom"/>
          </w:tcPr>
          <w:p w14:paraId="34DACC73" w14:textId="74AF156D" w:rsidR="00141521" w:rsidRPr="001076F8" w:rsidRDefault="00141521" w:rsidP="00905380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(24,470)</w:t>
            </w:r>
          </w:p>
        </w:tc>
      </w:tr>
      <w:tr w:rsidR="00141521" w:rsidRPr="001076F8" w14:paraId="330206E7" w14:textId="77777777" w:rsidTr="00833FCD">
        <w:trPr>
          <w:trHeight w:val="20"/>
        </w:trPr>
        <w:tc>
          <w:tcPr>
            <w:tcW w:w="2057" w:type="pct"/>
            <w:vAlign w:val="center"/>
          </w:tcPr>
          <w:p w14:paraId="27573A6D" w14:textId="77777777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ส่วนที่ตัดออกจากบัญชี</w:t>
            </w:r>
          </w:p>
        </w:tc>
        <w:tc>
          <w:tcPr>
            <w:tcW w:w="539" w:type="pct"/>
            <w:vAlign w:val="bottom"/>
          </w:tcPr>
          <w:p w14:paraId="58693E10" w14:textId="7BD5FBAB" w:rsidR="00141521" w:rsidRPr="001076F8" w:rsidRDefault="00141521" w:rsidP="00905380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342"/>
              </w:tabs>
              <w:spacing w:line="240" w:lineRule="atLeast"/>
              <w:ind w:right="64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90" w:type="pct"/>
            <w:vAlign w:val="bottom"/>
          </w:tcPr>
          <w:p w14:paraId="587EDD2E" w14:textId="5B24BFBD" w:rsidR="00141521" w:rsidRPr="001076F8" w:rsidRDefault="00141521" w:rsidP="00141521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88" w:type="pct"/>
            <w:vAlign w:val="bottom"/>
          </w:tcPr>
          <w:p w14:paraId="15F800BC" w14:textId="2BDC8FCD" w:rsidR="00141521" w:rsidRPr="001076F8" w:rsidRDefault="00141521" w:rsidP="00141521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89" w:type="pct"/>
            <w:vAlign w:val="bottom"/>
          </w:tcPr>
          <w:p w14:paraId="6640E9A9" w14:textId="478572A8" w:rsidR="00141521" w:rsidRPr="001076F8" w:rsidRDefault="00141521" w:rsidP="00141521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792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(5,304)</w:t>
            </w:r>
          </w:p>
        </w:tc>
        <w:tc>
          <w:tcPr>
            <w:tcW w:w="637" w:type="pct"/>
            <w:vAlign w:val="bottom"/>
          </w:tcPr>
          <w:p w14:paraId="6350EF87" w14:textId="658C5FEF" w:rsidR="00141521" w:rsidRPr="001076F8" w:rsidRDefault="00141521" w:rsidP="00905380">
            <w:pPr>
              <w:pStyle w:val="a"/>
              <w:pBdr>
                <w:bottom w:val="single" w:sz="4" w:space="1" w:color="auto"/>
              </w:pBdr>
              <w:tabs>
                <w:tab w:val="clear" w:pos="108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cs/>
                <w:lang w:val="en-US"/>
              </w:rPr>
              <w:t xml:space="preserve">     </w:t>
            </w:r>
            <w:r w:rsidRPr="001076F8">
              <w:rPr>
                <w:rFonts w:asciiTheme="majorBidi" w:hAnsiTheme="majorBidi" w:cstheme="majorBidi"/>
                <w:lang w:val="en-US"/>
              </w:rPr>
              <w:t>(5,304)</w:t>
            </w:r>
          </w:p>
        </w:tc>
      </w:tr>
      <w:tr w:rsidR="00141521" w:rsidRPr="001076F8" w14:paraId="2CA16E7B" w14:textId="77777777" w:rsidTr="00833FCD">
        <w:trPr>
          <w:trHeight w:val="20"/>
        </w:trPr>
        <w:tc>
          <w:tcPr>
            <w:tcW w:w="2057" w:type="pct"/>
            <w:vAlign w:val="center"/>
          </w:tcPr>
          <w:p w14:paraId="6FCFA53B" w14:textId="6B5AC7D0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Pr="001076F8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1076F8">
              <w:rPr>
                <w:rFonts w:asciiTheme="majorBidi" w:hAnsiTheme="majorBidi" w:cstheme="majorBidi"/>
                <w:b/>
                <w:bCs/>
                <w:cs/>
              </w:rPr>
              <w:t xml:space="preserve">ธันวาคม </w:t>
            </w:r>
            <w:r w:rsidRPr="001076F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539" w:type="pct"/>
            <w:vAlign w:val="bottom"/>
          </w:tcPr>
          <w:p w14:paraId="0C02B60F" w14:textId="554949E9" w:rsidR="00141521" w:rsidRPr="001076F8" w:rsidRDefault="00141521" w:rsidP="00905380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342"/>
              </w:tabs>
              <w:spacing w:line="240" w:lineRule="atLeast"/>
              <w:ind w:right="64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b/>
                <w:bCs/>
                <w:lang w:val="en-US"/>
              </w:rPr>
              <w:t>-</w:t>
            </w:r>
          </w:p>
        </w:tc>
        <w:tc>
          <w:tcPr>
            <w:tcW w:w="590" w:type="pct"/>
            <w:vAlign w:val="bottom"/>
          </w:tcPr>
          <w:p w14:paraId="5F0F0708" w14:textId="77A553AC" w:rsidR="00141521" w:rsidRPr="001076F8" w:rsidRDefault="00141521" w:rsidP="00141521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lang w:val="en-US"/>
              </w:rPr>
              <w:t>-</w:t>
            </w:r>
          </w:p>
        </w:tc>
        <w:tc>
          <w:tcPr>
            <w:tcW w:w="588" w:type="pct"/>
            <w:vAlign w:val="bottom"/>
          </w:tcPr>
          <w:p w14:paraId="5E8DB6D7" w14:textId="1C87DA22" w:rsidR="00141521" w:rsidRPr="001076F8" w:rsidRDefault="00141521" w:rsidP="00141521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lang w:val="en-US"/>
              </w:rPr>
              <w:t>-</w:t>
            </w:r>
          </w:p>
        </w:tc>
        <w:tc>
          <w:tcPr>
            <w:tcW w:w="589" w:type="pct"/>
            <w:vAlign w:val="bottom"/>
          </w:tcPr>
          <w:p w14:paraId="7DAC3663" w14:textId="22C80C84" w:rsidR="00141521" w:rsidRPr="001076F8" w:rsidRDefault="00141521" w:rsidP="00141521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334"/>
              </w:tabs>
              <w:spacing w:line="240" w:lineRule="atLeast"/>
              <w:ind w:right="-105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lang w:val="en-US"/>
              </w:rPr>
              <w:t>361,380</w:t>
            </w:r>
          </w:p>
        </w:tc>
        <w:tc>
          <w:tcPr>
            <w:tcW w:w="637" w:type="pct"/>
            <w:vAlign w:val="bottom"/>
          </w:tcPr>
          <w:p w14:paraId="52AF5D77" w14:textId="6F94E656" w:rsidR="00141521" w:rsidRPr="001076F8" w:rsidRDefault="00141521" w:rsidP="00905380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345"/>
                <w:tab w:val="decimal" w:pos="417"/>
              </w:tabs>
              <w:spacing w:line="240" w:lineRule="atLeast"/>
              <w:ind w:right="74"/>
              <w:jc w:val="righ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b/>
                <w:bCs/>
                <w:lang w:val="en-US"/>
              </w:rPr>
              <w:t>361,380</w:t>
            </w:r>
          </w:p>
        </w:tc>
      </w:tr>
      <w:tr w:rsidR="002102B4" w:rsidRPr="001076F8" w14:paraId="3A6BDE78" w14:textId="77777777" w:rsidTr="00833FCD">
        <w:trPr>
          <w:trHeight w:val="20"/>
        </w:trPr>
        <w:tc>
          <w:tcPr>
            <w:tcW w:w="2057" w:type="pct"/>
            <w:vAlign w:val="center"/>
          </w:tcPr>
          <w:p w14:paraId="48182CC4" w14:textId="77777777" w:rsidR="002102B4" w:rsidRPr="001076F8" w:rsidRDefault="002102B4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39" w:type="pct"/>
            <w:vAlign w:val="bottom"/>
          </w:tcPr>
          <w:p w14:paraId="627A2B00" w14:textId="77777777" w:rsidR="002102B4" w:rsidRPr="001076F8" w:rsidRDefault="002102B4" w:rsidP="00833FCD">
            <w:pPr>
              <w:pStyle w:val="a"/>
              <w:tabs>
                <w:tab w:val="clear" w:pos="1080"/>
                <w:tab w:val="decimal" w:pos="417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590" w:type="pct"/>
            <w:vAlign w:val="bottom"/>
          </w:tcPr>
          <w:p w14:paraId="03D08A00" w14:textId="77777777" w:rsidR="002102B4" w:rsidRPr="001076F8" w:rsidRDefault="002102B4" w:rsidP="00833FCD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88" w:type="pct"/>
            <w:vAlign w:val="bottom"/>
          </w:tcPr>
          <w:p w14:paraId="724AE429" w14:textId="77777777" w:rsidR="002102B4" w:rsidRPr="001076F8" w:rsidRDefault="002102B4" w:rsidP="00833FCD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89" w:type="pct"/>
            <w:vAlign w:val="bottom"/>
          </w:tcPr>
          <w:p w14:paraId="3E1FE1A5" w14:textId="77777777" w:rsidR="002102B4" w:rsidRPr="001076F8" w:rsidRDefault="002102B4" w:rsidP="00833FCD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7" w:type="pct"/>
            <w:vAlign w:val="bottom"/>
          </w:tcPr>
          <w:p w14:paraId="68204E61" w14:textId="77777777" w:rsidR="002102B4" w:rsidRPr="001076F8" w:rsidRDefault="002102B4" w:rsidP="00833FCD">
            <w:pPr>
              <w:pStyle w:val="a"/>
              <w:tabs>
                <w:tab w:val="clear" w:pos="1080"/>
                <w:tab w:val="decimal" w:pos="417"/>
                <w:tab w:val="decimal" w:pos="855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</w:tr>
    </w:tbl>
    <w:p w14:paraId="57426567" w14:textId="77777777" w:rsidR="002102B4" w:rsidRPr="001076F8" w:rsidRDefault="002102B4" w:rsidP="00DD2C4F">
      <w:pPr>
        <w:ind w:left="450"/>
        <w:rPr>
          <w:rFonts w:asciiTheme="majorBidi" w:hAnsiTheme="majorBidi" w:cstheme="majorBidi"/>
        </w:rPr>
      </w:pPr>
    </w:p>
    <w:p w14:paraId="17813A7A" w14:textId="475F18F6" w:rsidR="002102B4" w:rsidRPr="001076F8" w:rsidRDefault="002102B4" w:rsidP="009675BE">
      <w:pPr>
        <w:ind w:left="540"/>
        <w:jc w:val="thaiDistribute"/>
        <w:rPr>
          <w:rFonts w:asciiTheme="majorBidi" w:hAnsiTheme="majorBidi" w:cstheme="majorBidi"/>
          <w:i/>
          <w:iCs/>
          <w:cs/>
        </w:rPr>
      </w:pPr>
    </w:p>
    <w:p w14:paraId="15857A83" w14:textId="77777777" w:rsidR="006D7A57" w:rsidRPr="001076F8" w:rsidRDefault="006D7A57" w:rsidP="00AA207C">
      <w:pPr>
        <w:rPr>
          <w:rFonts w:asciiTheme="majorBidi" w:hAnsiTheme="majorBidi" w:cstheme="majorBidi"/>
        </w:rPr>
      </w:pPr>
    </w:p>
    <w:p w14:paraId="3C5B0E05" w14:textId="77777777" w:rsidR="004C60C6" w:rsidRPr="001076F8" w:rsidRDefault="004C60C6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tbl>
      <w:tblPr>
        <w:tblW w:w="911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79"/>
        <w:gridCol w:w="1054"/>
        <w:gridCol w:w="1048"/>
        <w:gridCol w:w="1078"/>
        <w:gridCol w:w="1227"/>
        <w:gridCol w:w="930"/>
      </w:tblGrid>
      <w:tr w:rsidR="00307F95" w:rsidRPr="001076F8" w14:paraId="02C7A66C" w14:textId="77777777" w:rsidTr="1EC29960">
        <w:trPr>
          <w:trHeight w:val="20"/>
          <w:tblHeader/>
        </w:trPr>
        <w:tc>
          <w:tcPr>
            <w:tcW w:w="2073" w:type="pct"/>
            <w:shd w:val="clear" w:color="auto" w:fill="auto"/>
          </w:tcPr>
          <w:p w14:paraId="2002413E" w14:textId="77777777" w:rsidR="00307F95" w:rsidRPr="001076F8" w:rsidRDefault="00307F95" w:rsidP="00AB086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before="0"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2927" w:type="pct"/>
            <w:gridSpan w:val="5"/>
            <w:shd w:val="clear" w:color="auto" w:fill="auto"/>
            <w:vAlign w:val="bottom"/>
          </w:tcPr>
          <w:p w14:paraId="118DAA36" w14:textId="61BEFEAC" w:rsidR="00307F95" w:rsidRPr="001076F8" w:rsidRDefault="00CF45FE" w:rsidP="00AB0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C60C6" w:rsidRPr="001076F8" w14:paraId="1A520474" w14:textId="77777777" w:rsidTr="1EC29960">
        <w:trPr>
          <w:trHeight w:val="20"/>
          <w:tblHeader/>
        </w:trPr>
        <w:tc>
          <w:tcPr>
            <w:tcW w:w="2073" w:type="pct"/>
            <w:shd w:val="clear" w:color="auto" w:fill="auto"/>
          </w:tcPr>
          <w:p w14:paraId="2ECAB0F8" w14:textId="77777777" w:rsidR="004C60C6" w:rsidRPr="001076F8" w:rsidRDefault="004C60C6" w:rsidP="00AB086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before="0"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2927" w:type="pct"/>
            <w:gridSpan w:val="5"/>
            <w:shd w:val="clear" w:color="auto" w:fill="auto"/>
            <w:vAlign w:val="bottom"/>
          </w:tcPr>
          <w:p w14:paraId="30F3F6DB" w14:textId="5B9C2E13" w:rsidR="004C60C6" w:rsidRPr="001076F8" w:rsidRDefault="002A137B" w:rsidP="1C427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30</w:t>
            </w:r>
            <w:r w:rsidR="358AEB74" w:rsidRPr="001076F8">
              <w:rPr>
                <w:rFonts w:asciiTheme="majorBidi" w:hAnsiTheme="majorBidi" w:cstheme="majorBidi"/>
              </w:rPr>
              <w:t xml:space="preserve"> </w:t>
            </w:r>
            <w:r w:rsidR="00313525" w:rsidRPr="001076F8">
              <w:rPr>
                <w:rFonts w:asciiTheme="majorBidi" w:hAnsiTheme="majorBidi" w:cstheme="majorBidi" w:hint="cs"/>
                <w:cs/>
              </w:rPr>
              <w:t>กันยายน</w:t>
            </w:r>
            <w:r w:rsidR="00141521" w:rsidRPr="001076F8">
              <w:rPr>
                <w:rFonts w:asciiTheme="majorBidi" w:hAnsiTheme="majorBidi" w:cstheme="majorBidi"/>
                <w:cs/>
              </w:rPr>
              <w:t xml:space="preserve"> </w:t>
            </w:r>
            <w:r w:rsidR="00141521" w:rsidRPr="001076F8">
              <w:rPr>
                <w:rFonts w:asciiTheme="majorBidi" w:hAnsiTheme="majorBidi" w:cstheme="majorBidi"/>
              </w:rPr>
              <w:t>2567</w:t>
            </w:r>
          </w:p>
        </w:tc>
      </w:tr>
      <w:tr w:rsidR="00DF2EDD" w:rsidRPr="001076F8" w14:paraId="0286D7DA" w14:textId="77777777" w:rsidTr="1EC29960">
        <w:trPr>
          <w:trHeight w:val="20"/>
          <w:tblHeader/>
        </w:trPr>
        <w:tc>
          <w:tcPr>
            <w:tcW w:w="2073" w:type="pct"/>
            <w:shd w:val="clear" w:color="auto" w:fill="auto"/>
            <w:vAlign w:val="center"/>
            <w:hideMark/>
          </w:tcPr>
          <w:p w14:paraId="5781A843" w14:textId="77777777" w:rsidR="00DF2EDD" w:rsidRPr="001076F8" w:rsidRDefault="00DF2EDD" w:rsidP="00DF2EDD">
            <w:pPr>
              <w:ind w:left="336" w:right="-46" w:hanging="336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578" w:type="pct"/>
            <w:vAlign w:val="bottom"/>
          </w:tcPr>
          <w:p w14:paraId="2420EF2E" w14:textId="722F5654" w:rsidR="00DF2EDD" w:rsidRPr="001076F8" w:rsidRDefault="00DF2EDD" w:rsidP="00D84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49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สินทรัพย์ทางการเงินที่ไม่มีการเพิ่มขึ้นอย่างมีนัยสำคัญ            (</w:t>
            </w:r>
            <w:r w:rsidRPr="001076F8">
              <w:rPr>
                <w:rFonts w:asciiTheme="majorBidi" w:hAnsiTheme="majorBidi" w:cstheme="majorBidi"/>
              </w:rPr>
              <w:t>12</w:t>
            </w:r>
            <w:r w:rsidRPr="001076F8">
              <w:rPr>
                <w:rFonts w:asciiTheme="majorBidi" w:hAnsiTheme="majorBidi" w:cstheme="majorBidi"/>
                <w:cs/>
              </w:rPr>
              <w:t>-</w:t>
            </w:r>
            <w:r w:rsidRPr="001076F8">
              <w:rPr>
                <w:rFonts w:asciiTheme="majorBidi" w:hAnsiTheme="majorBidi" w:cstheme="majorBidi"/>
              </w:rPr>
              <w:t>month ECL</w:t>
            </w:r>
            <w:r w:rsidRPr="001076F8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575" w:type="pct"/>
            <w:vAlign w:val="bottom"/>
          </w:tcPr>
          <w:p w14:paraId="1E846D36" w14:textId="7F9A940A" w:rsidR="00DF2EDD" w:rsidRPr="001076F8" w:rsidRDefault="00DF2EDD" w:rsidP="00D84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73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สินทรัพย์ทางการเงินที่มีการเพิ่มขึ้นอย่างมีนัยสำคัญ (</w:t>
            </w:r>
            <w:r w:rsidRPr="001076F8">
              <w:rPr>
                <w:rFonts w:asciiTheme="majorBidi" w:hAnsiTheme="majorBidi" w:cstheme="majorBidi"/>
              </w:rPr>
              <w:t xml:space="preserve">Lifetime ECL </w:t>
            </w:r>
            <w:r w:rsidRPr="001076F8">
              <w:rPr>
                <w:rFonts w:asciiTheme="majorBidi" w:hAnsiTheme="majorBidi" w:cstheme="majorBidi"/>
                <w:cs/>
              </w:rPr>
              <w:t>-</w:t>
            </w:r>
            <w:r w:rsidRPr="001076F8">
              <w:rPr>
                <w:rFonts w:asciiTheme="majorBidi" w:hAnsiTheme="majorBidi" w:cstheme="majorBidi"/>
              </w:rPr>
              <w:t xml:space="preserve"> not credit impaired)</w:t>
            </w:r>
          </w:p>
        </w:tc>
        <w:tc>
          <w:tcPr>
            <w:tcW w:w="591" w:type="pct"/>
            <w:vAlign w:val="bottom"/>
          </w:tcPr>
          <w:p w14:paraId="595E7E9E" w14:textId="5371491B" w:rsidR="00DF2EDD" w:rsidRPr="001076F8" w:rsidRDefault="00DF2EDD" w:rsidP="00D84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สินทรัพย์ทางการเงินที่มีการด้อยค่าด้านเครดิต(</w:t>
            </w:r>
            <w:r w:rsidRPr="001076F8">
              <w:rPr>
                <w:rFonts w:asciiTheme="majorBidi" w:hAnsiTheme="majorBidi" w:cstheme="majorBidi"/>
              </w:rPr>
              <w:t>Lifetime ECL - credit impaired)</w:t>
            </w:r>
          </w:p>
        </w:tc>
        <w:tc>
          <w:tcPr>
            <w:tcW w:w="673" w:type="pct"/>
            <w:vAlign w:val="bottom"/>
          </w:tcPr>
          <w:p w14:paraId="192C509D" w14:textId="0F40DDF0" w:rsidR="00DF2EDD" w:rsidRPr="001076F8" w:rsidRDefault="00DF2EDD" w:rsidP="00DF2E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13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 xml:space="preserve">สินทรัพย์ทางการเงินที่มีการด้อยค่าด้านเครดิตเมื่อเริ่มแรก ที่ซื้อหรือได้มา </w:t>
            </w:r>
            <w:r w:rsidRPr="001076F8">
              <w:rPr>
                <w:rFonts w:asciiTheme="majorBidi" w:hAnsiTheme="majorBidi" w:cstheme="majorBidi"/>
              </w:rPr>
              <w:t>(Purchased or originated credit-impaired)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541D4903" w14:textId="77777777" w:rsidR="00DF2EDD" w:rsidRPr="001076F8" w:rsidRDefault="00DF2EDD" w:rsidP="00DF2E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13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4C60C6" w:rsidRPr="001076F8" w14:paraId="6A881C42" w14:textId="77777777" w:rsidTr="1EC29960">
        <w:trPr>
          <w:trHeight w:val="20"/>
          <w:tblHeader/>
        </w:trPr>
        <w:tc>
          <w:tcPr>
            <w:tcW w:w="2073" w:type="pct"/>
            <w:shd w:val="clear" w:color="auto" w:fill="auto"/>
            <w:vAlign w:val="center"/>
          </w:tcPr>
          <w:p w14:paraId="0A137EEB" w14:textId="77777777" w:rsidR="004C60C6" w:rsidRPr="001076F8" w:rsidRDefault="004C60C6" w:rsidP="00AB086B">
            <w:pPr>
              <w:ind w:left="336" w:right="-46" w:hanging="336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927" w:type="pct"/>
            <w:gridSpan w:val="5"/>
            <w:shd w:val="clear" w:color="auto" w:fill="auto"/>
            <w:vAlign w:val="bottom"/>
          </w:tcPr>
          <w:p w14:paraId="28F8C41C" w14:textId="77777777" w:rsidR="004C60C6" w:rsidRPr="001076F8" w:rsidRDefault="004C60C6" w:rsidP="00AB0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  <w:lang w:val="th-TH"/>
              </w:rPr>
              <w:t>(พันบาท)</w:t>
            </w:r>
          </w:p>
        </w:tc>
      </w:tr>
      <w:tr w:rsidR="004C60C6" w:rsidRPr="001076F8" w14:paraId="697AD588" w14:textId="77777777" w:rsidTr="1EC29960">
        <w:trPr>
          <w:trHeight w:val="20"/>
        </w:trPr>
        <w:tc>
          <w:tcPr>
            <w:tcW w:w="2073" w:type="pct"/>
            <w:shd w:val="clear" w:color="auto" w:fill="auto"/>
            <w:vAlign w:val="center"/>
          </w:tcPr>
          <w:p w14:paraId="02B1067B" w14:textId="785500A8" w:rsidR="004C60C6" w:rsidRPr="001076F8" w:rsidRDefault="00366FC3" w:rsidP="00AB0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รายการระหว่าง</w:t>
            </w:r>
            <w:r w:rsidR="006A5D38" w:rsidRPr="001076F8">
              <w:rPr>
                <w:rFonts w:asciiTheme="majorBidi" w:hAnsiTheme="majorBidi" w:cstheme="majorBidi"/>
                <w:b/>
                <w:bCs/>
                <w:cs/>
              </w:rPr>
              <w:t>ธนาคาร</w:t>
            </w:r>
            <w:r w:rsidRPr="001076F8">
              <w:rPr>
                <w:rFonts w:asciiTheme="majorBidi" w:hAnsiTheme="majorBidi" w:cstheme="majorBidi"/>
                <w:b/>
                <w:bCs/>
                <w:cs/>
              </w:rPr>
              <w:t>และตลาดเงินสุทธิ</w:t>
            </w:r>
          </w:p>
        </w:tc>
        <w:tc>
          <w:tcPr>
            <w:tcW w:w="578" w:type="pct"/>
            <w:shd w:val="clear" w:color="auto" w:fill="auto"/>
            <w:vAlign w:val="bottom"/>
          </w:tcPr>
          <w:p w14:paraId="5C524717" w14:textId="77777777" w:rsidR="004C60C6" w:rsidRPr="001076F8" w:rsidRDefault="004C60C6" w:rsidP="00AB086B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575" w:type="pct"/>
            <w:shd w:val="clear" w:color="auto" w:fill="auto"/>
            <w:vAlign w:val="bottom"/>
          </w:tcPr>
          <w:p w14:paraId="5B7E3637" w14:textId="77777777" w:rsidR="004C60C6" w:rsidRPr="001076F8" w:rsidRDefault="004C60C6" w:rsidP="00AB086B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13F2CC4D" w14:textId="77777777" w:rsidR="004C60C6" w:rsidRPr="001076F8" w:rsidRDefault="004C60C6" w:rsidP="00AB086B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673" w:type="pct"/>
            <w:shd w:val="clear" w:color="auto" w:fill="auto"/>
            <w:vAlign w:val="bottom"/>
          </w:tcPr>
          <w:p w14:paraId="64946429" w14:textId="77777777" w:rsidR="004C60C6" w:rsidRPr="001076F8" w:rsidRDefault="004C60C6" w:rsidP="00AB086B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510" w:type="pct"/>
            <w:shd w:val="clear" w:color="auto" w:fill="auto"/>
            <w:vAlign w:val="bottom"/>
          </w:tcPr>
          <w:p w14:paraId="2BD36FF5" w14:textId="77777777" w:rsidR="004C60C6" w:rsidRPr="001076F8" w:rsidRDefault="004C60C6" w:rsidP="00AB086B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4F079B" w:rsidRPr="001076F8" w14:paraId="70A281F6" w14:textId="77777777" w:rsidTr="1EC29960">
        <w:trPr>
          <w:trHeight w:val="20"/>
        </w:trPr>
        <w:tc>
          <w:tcPr>
            <w:tcW w:w="2073" w:type="pct"/>
            <w:shd w:val="clear" w:color="auto" w:fill="auto"/>
            <w:vAlign w:val="center"/>
          </w:tcPr>
          <w:p w14:paraId="285E9FD8" w14:textId="784D9022" w:rsidR="004F079B" w:rsidRPr="001076F8" w:rsidRDefault="004F079B" w:rsidP="004F07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1076F8">
              <w:rPr>
                <w:rFonts w:asciiTheme="majorBidi" w:hAnsiTheme="majorBidi" w:cstheme="majorBidi"/>
              </w:rPr>
              <w:t xml:space="preserve">1 </w:t>
            </w:r>
            <w:r w:rsidRPr="001076F8">
              <w:rPr>
                <w:rFonts w:asciiTheme="majorBidi" w:hAnsiTheme="majorBidi" w:cstheme="majorBidi"/>
                <w:cs/>
              </w:rPr>
              <w:t xml:space="preserve">มกราคม </w:t>
            </w:r>
            <w:r w:rsidRPr="001076F8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578" w:type="pct"/>
            <w:shd w:val="clear" w:color="auto" w:fill="auto"/>
            <w:vAlign w:val="bottom"/>
          </w:tcPr>
          <w:p w14:paraId="5126E85A" w14:textId="1D10F7B2" w:rsidR="004F079B" w:rsidRPr="001076F8" w:rsidRDefault="004F079B" w:rsidP="00682864">
            <w:pPr>
              <w:pStyle w:val="a"/>
              <w:tabs>
                <w:tab w:val="clear" w:pos="1080"/>
                <w:tab w:val="decimal" w:pos="798"/>
              </w:tabs>
              <w:spacing w:line="240" w:lineRule="atLeast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59</w:t>
            </w:r>
          </w:p>
        </w:tc>
        <w:tc>
          <w:tcPr>
            <w:tcW w:w="575" w:type="pct"/>
            <w:shd w:val="clear" w:color="auto" w:fill="auto"/>
            <w:vAlign w:val="bottom"/>
          </w:tcPr>
          <w:p w14:paraId="5CAC9817" w14:textId="2EFB2EB3" w:rsidR="004F079B" w:rsidRPr="001076F8" w:rsidRDefault="004F079B" w:rsidP="004F079B">
            <w:pPr>
              <w:pStyle w:val="a"/>
              <w:tabs>
                <w:tab w:val="clear" w:pos="1080"/>
              </w:tabs>
              <w:spacing w:line="240" w:lineRule="atLeast"/>
              <w:ind w:right="-228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64538A90" w14:textId="753B43FE" w:rsidR="004F079B" w:rsidRPr="001076F8" w:rsidRDefault="004F079B" w:rsidP="004F079B">
            <w:pPr>
              <w:pStyle w:val="a"/>
              <w:tabs>
                <w:tab w:val="clear" w:pos="1080"/>
              </w:tabs>
              <w:spacing w:line="240" w:lineRule="atLeast"/>
              <w:ind w:right="-228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73F798D7" w14:textId="7DAC6599" w:rsidR="004F079B" w:rsidRPr="001076F8" w:rsidRDefault="004F079B" w:rsidP="004F079B">
            <w:pPr>
              <w:pStyle w:val="a"/>
              <w:tabs>
                <w:tab w:val="clear" w:pos="1080"/>
              </w:tabs>
              <w:spacing w:line="240" w:lineRule="atLeast"/>
              <w:ind w:right="-228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7CAF6AD6" w14:textId="59C2A860" w:rsidR="004F079B" w:rsidRPr="001076F8" w:rsidRDefault="004F079B" w:rsidP="00682864">
            <w:pPr>
              <w:pStyle w:val="a"/>
              <w:tabs>
                <w:tab w:val="clear" w:pos="1080"/>
                <w:tab w:val="decimal" w:pos="798"/>
              </w:tabs>
              <w:spacing w:line="240" w:lineRule="atLeast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59</w:t>
            </w:r>
          </w:p>
        </w:tc>
      </w:tr>
      <w:tr w:rsidR="00995A15" w:rsidRPr="001076F8" w14:paraId="62B6E3C6" w14:textId="77777777" w:rsidTr="1EC29960">
        <w:trPr>
          <w:trHeight w:val="20"/>
        </w:trPr>
        <w:tc>
          <w:tcPr>
            <w:tcW w:w="2073" w:type="pct"/>
            <w:shd w:val="clear" w:color="auto" w:fill="auto"/>
            <w:vAlign w:val="center"/>
          </w:tcPr>
          <w:p w14:paraId="25609BB3" w14:textId="77777777" w:rsidR="00995A15" w:rsidRPr="001076F8" w:rsidRDefault="00995A15" w:rsidP="00995A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0" w:hanging="214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การเปลี่ยนแปลงที่เกิดจากการวัดมูลค่า</w:t>
            </w:r>
            <w:r w:rsidRPr="001076F8">
              <w:rPr>
                <w:rFonts w:asciiTheme="majorBidi" w:hAnsiTheme="majorBidi" w:cstheme="majorBidi"/>
                <w:cs/>
              </w:rPr>
              <w:br/>
              <w:t>ค่าเผื่อผลขาดทุนใหม่</w:t>
            </w:r>
          </w:p>
        </w:tc>
        <w:tc>
          <w:tcPr>
            <w:tcW w:w="578" w:type="pct"/>
            <w:shd w:val="clear" w:color="auto" w:fill="auto"/>
            <w:vAlign w:val="bottom"/>
          </w:tcPr>
          <w:p w14:paraId="0641FA12" w14:textId="5B6A0F12" w:rsidR="00995A15" w:rsidRPr="00CF5BE6" w:rsidRDefault="00995A15" w:rsidP="00995A15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798"/>
              </w:tabs>
              <w:spacing w:line="240" w:lineRule="atLeast"/>
              <w:jc w:val="center"/>
              <w:rPr>
                <w:rFonts w:asciiTheme="majorBidi" w:hAnsiTheme="majorBidi" w:cstheme="majorBidi"/>
                <w:lang w:val="en-US"/>
              </w:rPr>
            </w:pPr>
            <w:r w:rsidRPr="00CF5BE6">
              <w:rPr>
                <w:rFonts w:asciiTheme="majorBidi" w:hAnsiTheme="majorBidi" w:cstheme="majorBidi"/>
                <w:cs/>
                <w:lang w:val="en-US"/>
              </w:rPr>
              <w:t xml:space="preserve"> (7)</w:t>
            </w:r>
          </w:p>
        </w:tc>
        <w:tc>
          <w:tcPr>
            <w:tcW w:w="575" w:type="pct"/>
            <w:shd w:val="clear" w:color="auto" w:fill="auto"/>
            <w:vAlign w:val="bottom"/>
          </w:tcPr>
          <w:p w14:paraId="2C23486D" w14:textId="2BF12A26" w:rsidR="00995A15" w:rsidRPr="001076F8" w:rsidRDefault="00995A15" w:rsidP="00995A15">
            <w:pPr>
              <w:pStyle w:val="a"/>
              <w:pBdr>
                <w:bottom w:val="single" w:sz="4" w:space="1" w:color="auto"/>
              </w:pBdr>
              <w:tabs>
                <w:tab w:val="clear" w:pos="1080"/>
              </w:tabs>
              <w:spacing w:line="240" w:lineRule="atLeast"/>
              <w:ind w:right="-228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609E46CD" w14:textId="5DEAD13D" w:rsidR="00995A15" w:rsidRPr="001076F8" w:rsidRDefault="00995A15" w:rsidP="00995A15">
            <w:pPr>
              <w:pStyle w:val="a"/>
              <w:pBdr>
                <w:bottom w:val="single" w:sz="4" w:space="1" w:color="auto"/>
              </w:pBdr>
              <w:tabs>
                <w:tab w:val="clear" w:pos="1080"/>
              </w:tabs>
              <w:spacing w:line="240" w:lineRule="atLeast"/>
              <w:ind w:right="-228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330F1212" w14:textId="1469FE69" w:rsidR="00995A15" w:rsidRPr="001076F8" w:rsidRDefault="00995A15" w:rsidP="00995A15">
            <w:pPr>
              <w:pStyle w:val="a"/>
              <w:pBdr>
                <w:bottom w:val="single" w:sz="4" w:space="1" w:color="auto"/>
              </w:pBdr>
              <w:tabs>
                <w:tab w:val="clear" w:pos="1080"/>
              </w:tabs>
              <w:spacing w:line="240" w:lineRule="atLeast"/>
              <w:ind w:right="-228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64351015" w14:textId="30232C2E" w:rsidR="00995A15" w:rsidRPr="001076F8" w:rsidRDefault="00995A15" w:rsidP="00995A15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798"/>
              </w:tabs>
              <w:spacing w:line="240" w:lineRule="atLeast"/>
              <w:jc w:val="center"/>
              <w:rPr>
                <w:rFonts w:asciiTheme="majorBidi" w:hAnsiTheme="majorBidi" w:cstheme="majorBidi"/>
              </w:rPr>
            </w:pPr>
            <w:r w:rsidRPr="00690EF5">
              <w:rPr>
                <w:rFonts w:asciiTheme="majorBidi" w:hAnsiTheme="majorBidi" w:cstheme="majorBidi"/>
                <w:cs/>
                <w:lang w:val="en-US"/>
              </w:rPr>
              <w:t xml:space="preserve"> (7)</w:t>
            </w:r>
          </w:p>
        </w:tc>
      </w:tr>
      <w:tr w:rsidR="00995A15" w:rsidRPr="001076F8" w14:paraId="468D4869" w14:textId="77777777" w:rsidTr="1EC29960">
        <w:trPr>
          <w:trHeight w:val="20"/>
        </w:trPr>
        <w:tc>
          <w:tcPr>
            <w:tcW w:w="2073" w:type="pct"/>
            <w:shd w:val="clear" w:color="auto" w:fill="auto"/>
            <w:vAlign w:val="center"/>
          </w:tcPr>
          <w:p w14:paraId="1D4CFD39" w14:textId="02D90BCF" w:rsidR="00995A15" w:rsidRPr="001076F8" w:rsidRDefault="00995A15" w:rsidP="00995A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Pr="001076F8">
              <w:rPr>
                <w:rFonts w:asciiTheme="majorBidi" w:hAnsiTheme="majorBidi" w:cstheme="majorBidi"/>
                <w:b/>
                <w:bCs/>
              </w:rPr>
              <w:t xml:space="preserve">30 </w:t>
            </w:r>
            <w:r w:rsidRPr="001076F8">
              <w:rPr>
                <w:rFonts w:asciiTheme="majorBidi" w:hAnsiTheme="majorBidi" w:cstheme="majorBidi" w:hint="cs"/>
                <w:b/>
                <w:bCs/>
                <w:cs/>
              </w:rPr>
              <w:t>กันยายน</w:t>
            </w:r>
            <w:r w:rsidRPr="001076F8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  <w:r w:rsidRPr="001076F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578" w:type="pct"/>
            <w:shd w:val="clear" w:color="auto" w:fill="auto"/>
            <w:vAlign w:val="bottom"/>
          </w:tcPr>
          <w:p w14:paraId="2D9B2277" w14:textId="0ED11676" w:rsidR="00995A15" w:rsidRPr="00CF5BE6" w:rsidRDefault="00995A15" w:rsidP="00CF5BE6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798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F5BE6">
              <w:rPr>
                <w:rFonts w:asciiTheme="majorBidi" w:hAnsiTheme="majorBidi" w:cstheme="majorBidi"/>
                <w:b/>
                <w:bCs/>
                <w:cs/>
                <w:lang w:val="en-US"/>
              </w:rPr>
              <w:t xml:space="preserve"> 52 </w:t>
            </w:r>
          </w:p>
        </w:tc>
        <w:tc>
          <w:tcPr>
            <w:tcW w:w="575" w:type="pct"/>
            <w:shd w:val="clear" w:color="auto" w:fill="auto"/>
            <w:vAlign w:val="bottom"/>
          </w:tcPr>
          <w:p w14:paraId="3385EFE5" w14:textId="4151AF2D" w:rsidR="00995A15" w:rsidRPr="00995A15" w:rsidRDefault="00995A15" w:rsidP="00995A15">
            <w:pPr>
              <w:pStyle w:val="a"/>
              <w:pBdr>
                <w:bottom w:val="double" w:sz="4" w:space="1" w:color="auto"/>
              </w:pBdr>
              <w:tabs>
                <w:tab w:val="clear" w:pos="1080"/>
              </w:tabs>
              <w:spacing w:line="240" w:lineRule="atLeast"/>
              <w:ind w:right="-22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F5BE6">
              <w:rPr>
                <w:rFonts w:asciiTheme="majorBidi" w:hAnsiTheme="majorBidi" w:cstheme="majorBidi"/>
                <w:b/>
                <w:bCs/>
                <w:lang w:val="en-US"/>
              </w:rPr>
              <w:t>-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3450F4AA" w14:textId="75BA318D" w:rsidR="00995A15" w:rsidRPr="00995A15" w:rsidRDefault="00995A15" w:rsidP="00995A15">
            <w:pPr>
              <w:pStyle w:val="a"/>
              <w:pBdr>
                <w:bottom w:val="double" w:sz="4" w:space="1" w:color="auto"/>
              </w:pBdr>
              <w:tabs>
                <w:tab w:val="clear" w:pos="1080"/>
              </w:tabs>
              <w:spacing w:line="240" w:lineRule="atLeast"/>
              <w:ind w:right="-22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F5BE6">
              <w:rPr>
                <w:rFonts w:asciiTheme="majorBidi" w:hAnsiTheme="majorBidi" w:cstheme="majorBidi"/>
                <w:b/>
                <w:bCs/>
                <w:lang w:val="en-US"/>
              </w:rPr>
              <w:t>-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20C6FABF" w14:textId="030BF71F" w:rsidR="00995A15" w:rsidRPr="00995A15" w:rsidRDefault="00995A15" w:rsidP="00995A15">
            <w:pPr>
              <w:pStyle w:val="a"/>
              <w:pBdr>
                <w:bottom w:val="double" w:sz="4" w:space="1" w:color="auto"/>
              </w:pBdr>
              <w:tabs>
                <w:tab w:val="clear" w:pos="1080"/>
              </w:tabs>
              <w:spacing w:line="240" w:lineRule="atLeast"/>
              <w:ind w:right="-22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F5BE6">
              <w:rPr>
                <w:rFonts w:asciiTheme="majorBidi" w:hAnsiTheme="majorBidi" w:cstheme="majorBidi"/>
                <w:b/>
                <w:bCs/>
                <w:lang w:val="en-US"/>
              </w:rPr>
              <w:t>-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0C8E34D3" w14:textId="5062AA71" w:rsidR="00995A15" w:rsidRPr="00CF5BE6" w:rsidRDefault="00995A15" w:rsidP="00995A15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334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  <w:cs/>
                <w:lang w:val="en-US"/>
              </w:rPr>
              <w:t xml:space="preserve"> 52 </w:t>
            </w:r>
          </w:p>
        </w:tc>
      </w:tr>
    </w:tbl>
    <w:p w14:paraId="3C022DE9" w14:textId="437F3D2A" w:rsidR="004C60C6" w:rsidRPr="001076F8" w:rsidRDefault="004C60C6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5BD8EC26" w14:textId="77777777" w:rsidR="002102B4" w:rsidRPr="001076F8" w:rsidRDefault="002102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p w14:paraId="4D4207DE" w14:textId="2BE85941" w:rsidR="00DF2EDD" w:rsidRPr="001076F8" w:rsidRDefault="00DF2E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  <w:r w:rsidRPr="001076F8">
        <w:rPr>
          <w:rFonts w:asciiTheme="majorBidi" w:hAnsiTheme="majorBidi" w:cstheme="majorBidi"/>
          <w:b/>
          <w:bCs/>
        </w:rPr>
        <w:br w:type="page"/>
      </w:r>
    </w:p>
    <w:tbl>
      <w:tblPr>
        <w:tblW w:w="911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79"/>
        <w:gridCol w:w="1054"/>
        <w:gridCol w:w="1048"/>
        <w:gridCol w:w="1078"/>
        <w:gridCol w:w="1227"/>
        <w:gridCol w:w="930"/>
      </w:tblGrid>
      <w:tr w:rsidR="00E16A22" w:rsidRPr="001076F8" w14:paraId="741B4F01" w14:textId="77777777" w:rsidTr="00833FCD">
        <w:trPr>
          <w:trHeight w:val="20"/>
          <w:tblHeader/>
        </w:trPr>
        <w:tc>
          <w:tcPr>
            <w:tcW w:w="2073" w:type="pct"/>
            <w:shd w:val="clear" w:color="auto" w:fill="auto"/>
          </w:tcPr>
          <w:p w14:paraId="61793A7D" w14:textId="77777777" w:rsidR="00E16A22" w:rsidRPr="001076F8" w:rsidRDefault="00E16A22" w:rsidP="00833FC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before="0"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2927" w:type="pct"/>
            <w:gridSpan w:val="5"/>
            <w:shd w:val="clear" w:color="auto" w:fill="auto"/>
            <w:vAlign w:val="bottom"/>
          </w:tcPr>
          <w:p w14:paraId="02C5AA1A" w14:textId="77777777" w:rsidR="00E16A22" w:rsidRPr="001076F8" w:rsidRDefault="00E16A22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E16A22" w:rsidRPr="001076F8" w14:paraId="714F0A44" w14:textId="77777777" w:rsidTr="00833FCD">
        <w:trPr>
          <w:trHeight w:val="20"/>
          <w:tblHeader/>
        </w:trPr>
        <w:tc>
          <w:tcPr>
            <w:tcW w:w="2073" w:type="pct"/>
            <w:shd w:val="clear" w:color="auto" w:fill="auto"/>
          </w:tcPr>
          <w:p w14:paraId="56B2D5F8" w14:textId="77777777" w:rsidR="00E16A22" w:rsidRPr="001076F8" w:rsidRDefault="00E16A22" w:rsidP="00833FC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before="0"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2927" w:type="pct"/>
            <w:gridSpan w:val="5"/>
            <w:shd w:val="clear" w:color="auto" w:fill="auto"/>
            <w:vAlign w:val="bottom"/>
          </w:tcPr>
          <w:p w14:paraId="25C77E8F" w14:textId="7F2581B6" w:rsidR="00E16A22" w:rsidRPr="001076F8" w:rsidRDefault="005A58A9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31 </w:t>
            </w:r>
            <w:r w:rsidRPr="001076F8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="00E16A22" w:rsidRPr="001076F8">
              <w:rPr>
                <w:rFonts w:asciiTheme="majorBidi" w:hAnsiTheme="majorBidi" w:cstheme="majorBidi"/>
              </w:rPr>
              <w:t>256</w:t>
            </w:r>
            <w:r w:rsidR="00141521" w:rsidRPr="001076F8">
              <w:rPr>
                <w:rFonts w:asciiTheme="majorBidi" w:hAnsiTheme="majorBidi" w:cstheme="majorBidi"/>
              </w:rPr>
              <w:t>6</w:t>
            </w:r>
          </w:p>
        </w:tc>
      </w:tr>
      <w:tr w:rsidR="00E16A22" w:rsidRPr="001076F8" w14:paraId="436F4F6E" w14:textId="77777777" w:rsidTr="00833FCD">
        <w:trPr>
          <w:trHeight w:val="20"/>
          <w:tblHeader/>
        </w:trPr>
        <w:tc>
          <w:tcPr>
            <w:tcW w:w="2073" w:type="pct"/>
            <w:shd w:val="clear" w:color="auto" w:fill="auto"/>
            <w:vAlign w:val="center"/>
            <w:hideMark/>
          </w:tcPr>
          <w:p w14:paraId="0049B623" w14:textId="77777777" w:rsidR="00E16A22" w:rsidRPr="001076F8" w:rsidRDefault="00E16A22" w:rsidP="00833FCD">
            <w:pPr>
              <w:ind w:left="336" w:right="-46" w:hanging="336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578" w:type="pct"/>
            <w:vAlign w:val="bottom"/>
          </w:tcPr>
          <w:p w14:paraId="26DD11B1" w14:textId="77777777" w:rsidR="00E16A22" w:rsidRPr="001076F8" w:rsidRDefault="00E16A22" w:rsidP="00D84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49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สินทรัพย์ทางการเงินที่ไม่มีการเพิ่มขึ้นอย่างมีนัยสำคัญ            (</w:t>
            </w:r>
            <w:r w:rsidRPr="001076F8">
              <w:rPr>
                <w:rFonts w:asciiTheme="majorBidi" w:hAnsiTheme="majorBidi" w:cstheme="majorBidi"/>
              </w:rPr>
              <w:t>12</w:t>
            </w:r>
            <w:r w:rsidRPr="001076F8">
              <w:rPr>
                <w:rFonts w:asciiTheme="majorBidi" w:hAnsiTheme="majorBidi" w:cstheme="majorBidi"/>
                <w:cs/>
              </w:rPr>
              <w:t>-</w:t>
            </w:r>
            <w:r w:rsidRPr="001076F8">
              <w:rPr>
                <w:rFonts w:asciiTheme="majorBidi" w:hAnsiTheme="majorBidi" w:cstheme="majorBidi"/>
              </w:rPr>
              <w:t>month ECL</w:t>
            </w:r>
            <w:r w:rsidRPr="001076F8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575" w:type="pct"/>
            <w:vAlign w:val="bottom"/>
          </w:tcPr>
          <w:p w14:paraId="09FC76E4" w14:textId="77777777" w:rsidR="00E16A22" w:rsidRPr="001076F8" w:rsidRDefault="00E16A22" w:rsidP="00D84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73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สินทรัพย์ทางการเงินที่มีการเพิ่มขึ้นอย่างมีนัยสำคัญ (</w:t>
            </w:r>
            <w:r w:rsidRPr="001076F8">
              <w:rPr>
                <w:rFonts w:asciiTheme="majorBidi" w:hAnsiTheme="majorBidi" w:cstheme="majorBidi"/>
              </w:rPr>
              <w:t xml:space="preserve">Lifetime ECL </w:t>
            </w:r>
            <w:r w:rsidRPr="001076F8">
              <w:rPr>
                <w:rFonts w:asciiTheme="majorBidi" w:hAnsiTheme="majorBidi" w:cstheme="majorBidi"/>
                <w:cs/>
              </w:rPr>
              <w:t>-</w:t>
            </w:r>
            <w:r w:rsidRPr="001076F8">
              <w:rPr>
                <w:rFonts w:asciiTheme="majorBidi" w:hAnsiTheme="majorBidi" w:cstheme="majorBidi"/>
              </w:rPr>
              <w:t xml:space="preserve"> not credit impaired)</w:t>
            </w:r>
          </w:p>
        </w:tc>
        <w:tc>
          <w:tcPr>
            <w:tcW w:w="591" w:type="pct"/>
            <w:vAlign w:val="bottom"/>
          </w:tcPr>
          <w:p w14:paraId="3569C48C" w14:textId="77777777" w:rsidR="00E16A22" w:rsidRPr="001076F8" w:rsidRDefault="00E16A22" w:rsidP="00D84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7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สินทรัพย์ทางการเงินที่มีการด้อยค่าด้านเครดิต(</w:t>
            </w:r>
            <w:r w:rsidRPr="001076F8">
              <w:rPr>
                <w:rFonts w:asciiTheme="majorBidi" w:hAnsiTheme="majorBidi" w:cstheme="majorBidi"/>
              </w:rPr>
              <w:t>Lifetime ECL - credit impaired)</w:t>
            </w:r>
          </w:p>
        </w:tc>
        <w:tc>
          <w:tcPr>
            <w:tcW w:w="673" w:type="pct"/>
            <w:vAlign w:val="bottom"/>
          </w:tcPr>
          <w:p w14:paraId="35A5FFC8" w14:textId="77777777" w:rsidR="00E16A22" w:rsidRPr="001076F8" w:rsidRDefault="00E16A22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13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 xml:space="preserve">สินทรัพย์ทางการเงินที่มีการด้อยค่าด้านเครดิตเมื่อเริ่มแรก ที่ซื้อหรือได้มา </w:t>
            </w:r>
            <w:r w:rsidRPr="001076F8">
              <w:rPr>
                <w:rFonts w:asciiTheme="majorBidi" w:hAnsiTheme="majorBidi" w:cstheme="majorBidi"/>
              </w:rPr>
              <w:t>(Purchased or originated credit-impaired)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3C527C17" w14:textId="77777777" w:rsidR="00E16A22" w:rsidRPr="001076F8" w:rsidRDefault="00E16A22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13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E16A22" w:rsidRPr="001076F8" w14:paraId="2B965CDB" w14:textId="77777777" w:rsidTr="00833FCD">
        <w:trPr>
          <w:trHeight w:val="20"/>
          <w:tblHeader/>
        </w:trPr>
        <w:tc>
          <w:tcPr>
            <w:tcW w:w="2073" w:type="pct"/>
            <w:shd w:val="clear" w:color="auto" w:fill="auto"/>
            <w:vAlign w:val="center"/>
          </w:tcPr>
          <w:p w14:paraId="2046F6F8" w14:textId="77777777" w:rsidR="00E16A22" w:rsidRPr="001076F8" w:rsidRDefault="00E16A22" w:rsidP="00833FCD">
            <w:pPr>
              <w:ind w:left="336" w:right="-46" w:hanging="336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927" w:type="pct"/>
            <w:gridSpan w:val="5"/>
            <w:shd w:val="clear" w:color="auto" w:fill="auto"/>
            <w:vAlign w:val="bottom"/>
          </w:tcPr>
          <w:p w14:paraId="5D7D50EC" w14:textId="77777777" w:rsidR="00E16A22" w:rsidRPr="001076F8" w:rsidRDefault="00E16A22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  <w:lang w:val="th-TH"/>
              </w:rPr>
              <w:t>(พันบาท)</w:t>
            </w:r>
          </w:p>
        </w:tc>
      </w:tr>
      <w:tr w:rsidR="00E16A22" w:rsidRPr="001076F8" w14:paraId="673E3FA0" w14:textId="77777777" w:rsidTr="00833FCD">
        <w:trPr>
          <w:trHeight w:val="20"/>
        </w:trPr>
        <w:tc>
          <w:tcPr>
            <w:tcW w:w="2073" w:type="pct"/>
            <w:shd w:val="clear" w:color="auto" w:fill="auto"/>
            <w:vAlign w:val="center"/>
          </w:tcPr>
          <w:p w14:paraId="4274FF59" w14:textId="2C11BD99" w:rsidR="00E16A22" w:rsidRPr="001076F8" w:rsidRDefault="00E16A22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รายการระหว่าง</w:t>
            </w:r>
            <w:r w:rsidR="006A5D38" w:rsidRPr="001076F8">
              <w:rPr>
                <w:rFonts w:asciiTheme="majorBidi" w:hAnsiTheme="majorBidi" w:cstheme="majorBidi"/>
                <w:b/>
                <w:bCs/>
                <w:cs/>
              </w:rPr>
              <w:t>ธนาคาร</w:t>
            </w:r>
            <w:r w:rsidRPr="001076F8">
              <w:rPr>
                <w:rFonts w:asciiTheme="majorBidi" w:hAnsiTheme="majorBidi" w:cstheme="majorBidi"/>
                <w:b/>
                <w:bCs/>
                <w:cs/>
              </w:rPr>
              <w:t>และตลาดเงินสุทธิ</w:t>
            </w:r>
          </w:p>
        </w:tc>
        <w:tc>
          <w:tcPr>
            <w:tcW w:w="578" w:type="pct"/>
            <w:shd w:val="clear" w:color="auto" w:fill="auto"/>
            <w:vAlign w:val="bottom"/>
          </w:tcPr>
          <w:p w14:paraId="1D74BF3E" w14:textId="77777777" w:rsidR="00E16A22" w:rsidRPr="001076F8" w:rsidRDefault="00E16A22" w:rsidP="00833FCD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575" w:type="pct"/>
            <w:shd w:val="clear" w:color="auto" w:fill="auto"/>
            <w:vAlign w:val="bottom"/>
          </w:tcPr>
          <w:p w14:paraId="22D9730F" w14:textId="77777777" w:rsidR="00E16A22" w:rsidRPr="001076F8" w:rsidRDefault="00E16A22" w:rsidP="00833FCD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0B1FCF82" w14:textId="77777777" w:rsidR="00E16A22" w:rsidRPr="001076F8" w:rsidRDefault="00E16A22" w:rsidP="00833FCD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673" w:type="pct"/>
            <w:shd w:val="clear" w:color="auto" w:fill="auto"/>
            <w:vAlign w:val="bottom"/>
          </w:tcPr>
          <w:p w14:paraId="5E686586" w14:textId="77777777" w:rsidR="00E16A22" w:rsidRPr="001076F8" w:rsidRDefault="00E16A22" w:rsidP="00833FCD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510" w:type="pct"/>
            <w:shd w:val="clear" w:color="auto" w:fill="auto"/>
            <w:vAlign w:val="bottom"/>
          </w:tcPr>
          <w:p w14:paraId="660BA177" w14:textId="77777777" w:rsidR="00E16A22" w:rsidRPr="001076F8" w:rsidRDefault="00E16A22" w:rsidP="00833FCD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141521" w:rsidRPr="001076F8" w14:paraId="65343FD9" w14:textId="77777777" w:rsidTr="00833FCD">
        <w:trPr>
          <w:trHeight w:val="20"/>
        </w:trPr>
        <w:tc>
          <w:tcPr>
            <w:tcW w:w="2073" w:type="pct"/>
            <w:shd w:val="clear" w:color="auto" w:fill="auto"/>
            <w:vAlign w:val="center"/>
          </w:tcPr>
          <w:p w14:paraId="5A1BBE75" w14:textId="38B95C7F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1076F8">
              <w:rPr>
                <w:rFonts w:asciiTheme="majorBidi" w:hAnsiTheme="majorBidi" w:cstheme="majorBidi"/>
              </w:rPr>
              <w:t xml:space="preserve">1 </w:t>
            </w:r>
            <w:r w:rsidRPr="001076F8">
              <w:rPr>
                <w:rFonts w:asciiTheme="majorBidi" w:hAnsiTheme="majorBidi" w:cstheme="majorBidi"/>
                <w:cs/>
              </w:rPr>
              <w:t xml:space="preserve">มกราคม </w:t>
            </w:r>
            <w:r w:rsidRPr="001076F8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578" w:type="pct"/>
            <w:shd w:val="clear" w:color="auto" w:fill="auto"/>
            <w:vAlign w:val="bottom"/>
          </w:tcPr>
          <w:p w14:paraId="75666677" w14:textId="214E6521" w:rsidR="00141521" w:rsidRPr="001076F8" w:rsidRDefault="00141521" w:rsidP="00141521">
            <w:pPr>
              <w:pStyle w:val="a"/>
              <w:tabs>
                <w:tab w:val="clear" w:pos="1080"/>
                <w:tab w:val="decimal" w:pos="708"/>
              </w:tabs>
              <w:spacing w:line="240" w:lineRule="atLeast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379</w:t>
            </w:r>
          </w:p>
        </w:tc>
        <w:tc>
          <w:tcPr>
            <w:tcW w:w="575" w:type="pct"/>
            <w:shd w:val="clear" w:color="auto" w:fill="auto"/>
            <w:vAlign w:val="bottom"/>
          </w:tcPr>
          <w:p w14:paraId="7475ECDF" w14:textId="578A64ED" w:rsidR="00141521" w:rsidRPr="001076F8" w:rsidRDefault="00141521" w:rsidP="00141521">
            <w:pPr>
              <w:pStyle w:val="a"/>
              <w:tabs>
                <w:tab w:val="clear" w:pos="1080"/>
              </w:tabs>
              <w:spacing w:line="240" w:lineRule="atLeast"/>
              <w:ind w:right="-228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  <w:cs/>
                <w:lang w:val="en-US"/>
              </w:rPr>
              <w:t>-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6B0D1AC6" w14:textId="734EABF1" w:rsidR="00141521" w:rsidRPr="001076F8" w:rsidRDefault="00141521" w:rsidP="00141521">
            <w:pPr>
              <w:pStyle w:val="a"/>
              <w:tabs>
                <w:tab w:val="clear" w:pos="1080"/>
              </w:tabs>
              <w:spacing w:line="240" w:lineRule="atLeast"/>
              <w:ind w:right="-228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  <w:cs/>
                <w:lang w:val="en-US"/>
              </w:rPr>
              <w:t>-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70C91031" w14:textId="2C272035" w:rsidR="00141521" w:rsidRPr="001076F8" w:rsidRDefault="00141521" w:rsidP="00141521">
            <w:pPr>
              <w:pStyle w:val="a"/>
              <w:tabs>
                <w:tab w:val="clear" w:pos="1080"/>
              </w:tabs>
              <w:spacing w:line="240" w:lineRule="atLeast"/>
              <w:ind w:right="-228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  <w:cs/>
                <w:lang w:val="en-US"/>
              </w:rPr>
              <w:t>-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6C7F2827" w14:textId="740B5B35" w:rsidR="00141521" w:rsidRPr="001076F8" w:rsidRDefault="00141521" w:rsidP="00141521">
            <w:pPr>
              <w:pStyle w:val="a"/>
              <w:tabs>
                <w:tab w:val="clear" w:pos="1080"/>
              </w:tabs>
              <w:spacing w:line="240" w:lineRule="atLeast"/>
              <w:ind w:right="100"/>
              <w:jc w:val="right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379</w:t>
            </w:r>
          </w:p>
        </w:tc>
      </w:tr>
      <w:tr w:rsidR="00141521" w:rsidRPr="001076F8" w14:paraId="4E87D1A8" w14:textId="77777777" w:rsidTr="004F079B">
        <w:trPr>
          <w:trHeight w:val="20"/>
        </w:trPr>
        <w:tc>
          <w:tcPr>
            <w:tcW w:w="2073" w:type="pct"/>
            <w:shd w:val="clear" w:color="auto" w:fill="auto"/>
            <w:vAlign w:val="center"/>
          </w:tcPr>
          <w:p w14:paraId="20826663" w14:textId="77777777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0" w:hanging="214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การเปลี่ยนแปลงที่เกิดจากการวัดมูลค่า</w:t>
            </w:r>
            <w:r w:rsidRPr="001076F8">
              <w:rPr>
                <w:rFonts w:asciiTheme="majorBidi" w:hAnsiTheme="majorBidi" w:cstheme="majorBidi"/>
                <w:cs/>
              </w:rPr>
              <w:br/>
              <w:t>ค่าเผื่อผลขาดทุนใหม่</w:t>
            </w:r>
          </w:p>
        </w:tc>
        <w:tc>
          <w:tcPr>
            <w:tcW w:w="578" w:type="pct"/>
            <w:shd w:val="clear" w:color="auto" w:fill="auto"/>
            <w:vAlign w:val="bottom"/>
          </w:tcPr>
          <w:p w14:paraId="459EB5C9" w14:textId="72B6E4CE" w:rsidR="00141521" w:rsidRPr="001076F8" w:rsidRDefault="00141521" w:rsidP="00141521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708"/>
              </w:tabs>
              <w:spacing w:line="240" w:lineRule="atLeast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(320)</w:t>
            </w:r>
          </w:p>
        </w:tc>
        <w:tc>
          <w:tcPr>
            <w:tcW w:w="575" w:type="pct"/>
            <w:shd w:val="clear" w:color="auto" w:fill="auto"/>
            <w:vAlign w:val="bottom"/>
          </w:tcPr>
          <w:p w14:paraId="74B0C758" w14:textId="6D74AA0B" w:rsidR="00141521" w:rsidRPr="001076F8" w:rsidRDefault="00141521" w:rsidP="00141521">
            <w:pPr>
              <w:pStyle w:val="a"/>
              <w:pBdr>
                <w:bottom w:val="single" w:sz="4" w:space="1" w:color="auto"/>
              </w:pBdr>
              <w:tabs>
                <w:tab w:val="clear" w:pos="1080"/>
              </w:tabs>
              <w:spacing w:line="240" w:lineRule="atLeast"/>
              <w:ind w:right="-228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  <w:cs/>
                <w:lang w:val="en-US"/>
              </w:rPr>
              <w:t>-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3CDC6751" w14:textId="2FAC67E6" w:rsidR="00141521" w:rsidRPr="001076F8" w:rsidRDefault="00141521" w:rsidP="00141521">
            <w:pPr>
              <w:pStyle w:val="a"/>
              <w:pBdr>
                <w:bottom w:val="single" w:sz="4" w:space="1" w:color="auto"/>
              </w:pBdr>
              <w:tabs>
                <w:tab w:val="clear" w:pos="1080"/>
              </w:tabs>
              <w:spacing w:line="240" w:lineRule="atLeast"/>
              <w:ind w:right="-228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  <w:cs/>
                <w:lang w:val="en-US"/>
              </w:rPr>
              <w:t>-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6E745B13" w14:textId="041ABECC" w:rsidR="00141521" w:rsidRPr="001076F8" w:rsidRDefault="00141521" w:rsidP="00141521">
            <w:pPr>
              <w:pStyle w:val="a"/>
              <w:pBdr>
                <w:bottom w:val="single" w:sz="4" w:space="1" w:color="auto"/>
              </w:pBdr>
              <w:tabs>
                <w:tab w:val="clear" w:pos="1080"/>
              </w:tabs>
              <w:spacing w:line="240" w:lineRule="atLeast"/>
              <w:ind w:right="-228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  <w:cs/>
                <w:lang w:val="en-US"/>
              </w:rPr>
              <w:t>-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00D6E124" w14:textId="11163C3A" w:rsidR="00141521" w:rsidRPr="001076F8" w:rsidRDefault="00141521" w:rsidP="00141521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612"/>
              </w:tabs>
              <w:spacing w:line="240" w:lineRule="atLeast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(320)</w:t>
            </w:r>
          </w:p>
        </w:tc>
      </w:tr>
      <w:tr w:rsidR="00141521" w:rsidRPr="001076F8" w14:paraId="327D1AD5" w14:textId="77777777" w:rsidTr="009675BE">
        <w:trPr>
          <w:trHeight w:val="20"/>
        </w:trPr>
        <w:tc>
          <w:tcPr>
            <w:tcW w:w="2073" w:type="pct"/>
            <w:shd w:val="clear" w:color="auto" w:fill="auto"/>
            <w:vAlign w:val="center"/>
          </w:tcPr>
          <w:p w14:paraId="4B8300FC" w14:textId="378862A8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Pr="001076F8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1076F8">
              <w:rPr>
                <w:rFonts w:asciiTheme="majorBidi" w:hAnsiTheme="majorBidi" w:cstheme="majorBidi"/>
                <w:b/>
                <w:bCs/>
                <w:cs/>
              </w:rPr>
              <w:t xml:space="preserve">ธันวาคม </w:t>
            </w:r>
            <w:r w:rsidRPr="001076F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578" w:type="pct"/>
            <w:shd w:val="clear" w:color="auto" w:fill="auto"/>
            <w:vAlign w:val="bottom"/>
          </w:tcPr>
          <w:p w14:paraId="7BC99883" w14:textId="1D1145AE" w:rsidR="00141521" w:rsidRPr="001076F8" w:rsidRDefault="00141521" w:rsidP="00141521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708"/>
              </w:tabs>
              <w:spacing w:line="240" w:lineRule="atLeas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1076F8">
              <w:rPr>
                <w:rFonts w:asciiTheme="majorBidi" w:hAnsiTheme="majorBidi" w:cstheme="majorBidi"/>
                <w:b/>
                <w:bCs/>
                <w:lang w:val="en-US"/>
              </w:rPr>
              <w:t>59</w:t>
            </w:r>
          </w:p>
        </w:tc>
        <w:tc>
          <w:tcPr>
            <w:tcW w:w="575" w:type="pct"/>
            <w:shd w:val="clear" w:color="auto" w:fill="auto"/>
            <w:vAlign w:val="bottom"/>
          </w:tcPr>
          <w:p w14:paraId="7FECD90A" w14:textId="3AAAD810" w:rsidR="00141521" w:rsidRPr="001076F8" w:rsidRDefault="00141521" w:rsidP="00141521">
            <w:pPr>
              <w:pStyle w:val="a"/>
              <w:pBdr>
                <w:bottom w:val="double" w:sz="4" w:space="1" w:color="auto"/>
              </w:pBdr>
              <w:tabs>
                <w:tab w:val="clear" w:pos="1080"/>
              </w:tabs>
              <w:spacing w:line="240" w:lineRule="atLeast"/>
              <w:ind w:right="-22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  <w:lang w:val="en-US"/>
              </w:rPr>
              <w:t>-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3C4F53C9" w14:textId="472FABF6" w:rsidR="00141521" w:rsidRPr="001076F8" w:rsidRDefault="00141521" w:rsidP="00141521">
            <w:pPr>
              <w:pStyle w:val="a"/>
              <w:pBdr>
                <w:bottom w:val="double" w:sz="4" w:space="1" w:color="auto"/>
              </w:pBdr>
              <w:tabs>
                <w:tab w:val="clear" w:pos="1080"/>
              </w:tabs>
              <w:spacing w:line="240" w:lineRule="atLeast"/>
              <w:ind w:right="-22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  <w:lang w:val="en-US"/>
              </w:rPr>
              <w:t>-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4A4E294D" w14:textId="0AE4E785" w:rsidR="00141521" w:rsidRPr="001076F8" w:rsidRDefault="00141521" w:rsidP="00141521">
            <w:pPr>
              <w:pStyle w:val="a"/>
              <w:pBdr>
                <w:bottom w:val="double" w:sz="4" w:space="1" w:color="auto"/>
              </w:pBdr>
              <w:tabs>
                <w:tab w:val="clear" w:pos="1080"/>
              </w:tabs>
              <w:spacing w:line="240" w:lineRule="atLeast"/>
              <w:ind w:right="-22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  <w:lang w:val="en-US"/>
              </w:rPr>
              <w:t>-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33933C4D" w14:textId="0A92830E" w:rsidR="00141521" w:rsidRPr="001076F8" w:rsidRDefault="00141521" w:rsidP="00141521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612"/>
              </w:tabs>
              <w:spacing w:line="240" w:lineRule="atLeas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1076F8">
              <w:rPr>
                <w:rFonts w:asciiTheme="majorBidi" w:hAnsiTheme="majorBidi" w:cstheme="majorBidi"/>
                <w:b/>
                <w:bCs/>
                <w:lang w:val="en-US"/>
              </w:rPr>
              <w:t>59</w:t>
            </w:r>
          </w:p>
        </w:tc>
      </w:tr>
    </w:tbl>
    <w:p w14:paraId="21DE0550" w14:textId="77777777" w:rsidR="00141521" w:rsidRPr="001076F8" w:rsidRDefault="00141521" w:rsidP="001415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p w14:paraId="04F9374B" w14:textId="48849892" w:rsidR="00424EFD" w:rsidRPr="001076F8" w:rsidRDefault="00424EFD" w:rsidP="00AA207C">
      <w:pPr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1076F8">
        <w:rPr>
          <w:rFonts w:asciiTheme="majorBidi" w:hAnsiTheme="majorBidi" w:cstheme="majorBidi"/>
          <w:b/>
          <w:bCs/>
          <w:cs/>
        </w:rPr>
        <w:t>ทรัพย์สินรอการขายสุทธิ</w:t>
      </w:r>
    </w:p>
    <w:p w14:paraId="41F97591" w14:textId="77777777" w:rsidR="00662BD2" w:rsidRPr="001076F8" w:rsidRDefault="00662BD2" w:rsidP="00AA207C">
      <w:pPr>
        <w:spacing w:line="240" w:lineRule="auto"/>
        <w:ind w:left="547"/>
        <w:jc w:val="thaiDistribute"/>
        <w:rPr>
          <w:rFonts w:asciiTheme="majorBidi" w:hAnsiTheme="majorBidi" w:cstheme="majorBidi"/>
          <w:b/>
          <w:bCs/>
        </w:rPr>
      </w:pPr>
    </w:p>
    <w:p w14:paraId="67CAF59C" w14:textId="4FE14C96" w:rsidR="00424EFD" w:rsidRPr="001076F8" w:rsidRDefault="00424EFD" w:rsidP="1C427D5D">
      <w:pPr>
        <w:spacing w:line="240" w:lineRule="auto"/>
        <w:ind w:left="547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>การเปลี่ยนแปลงทรัพย์สินรอการขาย</w:t>
      </w:r>
      <w:r w:rsidR="300A829A" w:rsidRPr="001076F8">
        <w:rPr>
          <w:rFonts w:asciiTheme="majorBidi" w:hAnsiTheme="majorBidi" w:cstheme="majorBidi"/>
          <w:cs/>
        </w:rPr>
        <w:t>สำหรับงวด</w:t>
      </w:r>
      <w:r w:rsidR="00313525" w:rsidRPr="001076F8">
        <w:rPr>
          <w:rFonts w:asciiTheme="majorBidi" w:hAnsiTheme="majorBidi" w:cstheme="majorBidi" w:hint="cs"/>
          <w:cs/>
        </w:rPr>
        <w:t>เก้า</w:t>
      </w:r>
      <w:r w:rsidR="300A829A" w:rsidRPr="001076F8">
        <w:rPr>
          <w:rFonts w:asciiTheme="majorBidi" w:hAnsiTheme="majorBidi" w:cstheme="majorBidi"/>
          <w:cs/>
        </w:rPr>
        <w:t>เดือน</w:t>
      </w:r>
      <w:r w:rsidRPr="001076F8">
        <w:rPr>
          <w:rFonts w:asciiTheme="majorBidi" w:hAnsiTheme="majorBidi" w:cstheme="majorBidi"/>
          <w:cs/>
        </w:rPr>
        <w:t xml:space="preserve">สิ้นสุดวันที่ </w:t>
      </w:r>
      <w:r w:rsidR="002A137B" w:rsidRPr="001076F8">
        <w:rPr>
          <w:rFonts w:asciiTheme="majorBidi" w:hAnsiTheme="majorBidi" w:cstheme="majorBidi"/>
        </w:rPr>
        <w:t>30</w:t>
      </w:r>
      <w:r w:rsidR="358AEB74" w:rsidRPr="001076F8">
        <w:rPr>
          <w:rFonts w:asciiTheme="majorBidi" w:hAnsiTheme="majorBidi" w:cstheme="majorBidi"/>
        </w:rPr>
        <w:t xml:space="preserve"> </w:t>
      </w:r>
      <w:r w:rsidR="00313525" w:rsidRPr="001076F8">
        <w:rPr>
          <w:rFonts w:asciiTheme="majorBidi" w:hAnsiTheme="majorBidi" w:cstheme="majorBidi" w:hint="cs"/>
          <w:cs/>
        </w:rPr>
        <w:t>กันยายน</w:t>
      </w:r>
      <w:r w:rsidR="00141521" w:rsidRPr="001076F8">
        <w:rPr>
          <w:rFonts w:asciiTheme="majorBidi" w:hAnsiTheme="majorBidi" w:cstheme="majorBidi"/>
          <w:cs/>
        </w:rPr>
        <w:t xml:space="preserve"> </w:t>
      </w:r>
      <w:r w:rsidR="00141521" w:rsidRPr="001076F8">
        <w:rPr>
          <w:rFonts w:asciiTheme="majorBidi" w:hAnsiTheme="majorBidi" w:cstheme="majorBidi"/>
        </w:rPr>
        <w:t>2567</w:t>
      </w:r>
      <w:r w:rsidR="0014704B" w:rsidRPr="001076F8">
        <w:rPr>
          <w:rFonts w:asciiTheme="majorBidi" w:hAnsiTheme="majorBidi" w:cstheme="majorBidi"/>
        </w:rPr>
        <w:t xml:space="preserve"> </w:t>
      </w:r>
      <w:r w:rsidR="0014704B" w:rsidRPr="001076F8">
        <w:rPr>
          <w:rFonts w:asciiTheme="majorBidi" w:hAnsiTheme="majorBidi" w:cstheme="majorBidi"/>
          <w:cs/>
        </w:rPr>
        <w:t>และ</w:t>
      </w:r>
      <w:r w:rsidR="005A58A9" w:rsidRPr="001076F8">
        <w:rPr>
          <w:rFonts w:asciiTheme="majorBidi" w:hAnsiTheme="majorBidi" w:cstheme="majorBidi"/>
          <w:cs/>
        </w:rPr>
        <w:t xml:space="preserve"> สำหรับปีสิ้นสุดวันที่ </w:t>
      </w:r>
      <w:r w:rsidR="005A58A9" w:rsidRPr="001076F8">
        <w:rPr>
          <w:rFonts w:asciiTheme="majorBidi" w:hAnsiTheme="majorBidi" w:cstheme="majorBidi"/>
        </w:rPr>
        <w:t xml:space="preserve">31 </w:t>
      </w:r>
      <w:r w:rsidR="005A58A9" w:rsidRPr="001076F8">
        <w:rPr>
          <w:rFonts w:asciiTheme="majorBidi" w:hAnsiTheme="majorBidi" w:cstheme="majorBidi"/>
          <w:cs/>
        </w:rPr>
        <w:t>ธันวาคม</w:t>
      </w:r>
      <w:r w:rsidR="0014704B" w:rsidRPr="001076F8">
        <w:rPr>
          <w:rFonts w:asciiTheme="majorBidi" w:hAnsiTheme="majorBidi" w:cstheme="majorBidi"/>
          <w:cs/>
        </w:rPr>
        <w:t xml:space="preserve"> </w:t>
      </w:r>
      <w:r w:rsidR="0014704B" w:rsidRPr="001076F8">
        <w:rPr>
          <w:rFonts w:asciiTheme="majorBidi" w:hAnsiTheme="majorBidi" w:cstheme="majorBidi"/>
        </w:rPr>
        <w:t>256</w:t>
      </w:r>
      <w:r w:rsidR="00141521" w:rsidRPr="001076F8">
        <w:rPr>
          <w:rFonts w:asciiTheme="majorBidi" w:hAnsiTheme="majorBidi" w:cstheme="majorBidi"/>
        </w:rPr>
        <w:t>6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>สรุปได้ดังนี้</w:t>
      </w:r>
    </w:p>
    <w:p w14:paraId="703D58CE" w14:textId="77777777" w:rsidR="00424EFD" w:rsidRPr="001076F8" w:rsidRDefault="00424EFD" w:rsidP="00AA207C">
      <w:pPr>
        <w:spacing w:line="240" w:lineRule="auto"/>
        <w:ind w:left="547"/>
        <w:jc w:val="thaiDistribute"/>
        <w:rPr>
          <w:rFonts w:asciiTheme="majorBidi" w:hAnsiTheme="majorBidi" w:cstheme="majorBidi"/>
        </w:rPr>
      </w:pPr>
    </w:p>
    <w:p w14:paraId="47A9EB1C" w14:textId="77777777" w:rsidR="008459E5" w:rsidRPr="001076F8" w:rsidRDefault="008459E5" w:rsidP="00AA207C">
      <w:pPr>
        <w:spacing w:line="240" w:lineRule="auto"/>
        <w:ind w:left="547"/>
        <w:jc w:val="thaiDistribute"/>
        <w:rPr>
          <w:rFonts w:asciiTheme="majorBidi" w:hAnsiTheme="majorBidi" w:cstheme="majorBidi"/>
        </w:rPr>
      </w:pPr>
    </w:p>
    <w:p w14:paraId="04ACDB3B" w14:textId="77777777" w:rsidR="008459E5" w:rsidRPr="001076F8" w:rsidRDefault="008459E5" w:rsidP="00AA207C">
      <w:pPr>
        <w:spacing w:line="240" w:lineRule="auto"/>
        <w:ind w:left="547"/>
        <w:jc w:val="thaiDistribute"/>
        <w:rPr>
          <w:rFonts w:asciiTheme="majorBidi" w:hAnsiTheme="majorBidi" w:cstheme="majorBidi"/>
        </w:rPr>
      </w:pPr>
    </w:p>
    <w:p w14:paraId="5250580A" w14:textId="77777777" w:rsidR="008459E5" w:rsidRPr="001076F8" w:rsidRDefault="008459E5" w:rsidP="00AA207C">
      <w:pPr>
        <w:spacing w:line="240" w:lineRule="auto"/>
        <w:ind w:left="547"/>
        <w:jc w:val="thaiDistribute"/>
        <w:rPr>
          <w:rFonts w:asciiTheme="majorBidi" w:hAnsiTheme="majorBidi" w:cstheme="majorBidi"/>
        </w:rPr>
      </w:pPr>
    </w:p>
    <w:p w14:paraId="2DEB3A5A" w14:textId="77777777" w:rsidR="008459E5" w:rsidRPr="001076F8" w:rsidRDefault="008459E5" w:rsidP="00AA207C">
      <w:pPr>
        <w:spacing w:line="240" w:lineRule="auto"/>
        <w:ind w:left="547"/>
        <w:jc w:val="thaiDistribute"/>
        <w:rPr>
          <w:rFonts w:asciiTheme="majorBidi" w:hAnsiTheme="majorBidi" w:cstheme="majorBidi"/>
        </w:rPr>
      </w:pPr>
    </w:p>
    <w:p w14:paraId="5558D6B9" w14:textId="77777777" w:rsidR="008459E5" w:rsidRPr="001076F8" w:rsidRDefault="008459E5" w:rsidP="00AA207C">
      <w:pPr>
        <w:spacing w:line="240" w:lineRule="auto"/>
        <w:ind w:left="547"/>
        <w:jc w:val="thaiDistribute"/>
        <w:rPr>
          <w:rFonts w:asciiTheme="majorBidi" w:hAnsiTheme="majorBidi" w:cstheme="majorBidi"/>
        </w:rPr>
      </w:pPr>
    </w:p>
    <w:p w14:paraId="42C63ABC" w14:textId="77777777" w:rsidR="008459E5" w:rsidRPr="001076F8" w:rsidRDefault="008459E5" w:rsidP="00AA207C">
      <w:pPr>
        <w:spacing w:line="240" w:lineRule="auto"/>
        <w:ind w:left="547"/>
        <w:jc w:val="thaiDistribute"/>
        <w:rPr>
          <w:rFonts w:asciiTheme="majorBidi" w:hAnsiTheme="majorBidi" w:cstheme="majorBidi"/>
        </w:rPr>
      </w:pPr>
    </w:p>
    <w:p w14:paraId="1EEDAA63" w14:textId="77777777" w:rsidR="008459E5" w:rsidRPr="001076F8" w:rsidRDefault="008459E5" w:rsidP="00AA207C">
      <w:pPr>
        <w:spacing w:line="240" w:lineRule="auto"/>
        <w:ind w:left="547"/>
        <w:jc w:val="thaiDistribute"/>
        <w:rPr>
          <w:rFonts w:asciiTheme="majorBidi" w:hAnsiTheme="majorBidi" w:cstheme="majorBidi"/>
        </w:rPr>
      </w:pPr>
    </w:p>
    <w:p w14:paraId="1FF2BB54" w14:textId="77777777" w:rsidR="008459E5" w:rsidRPr="001076F8" w:rsidRDefault="008459E5" w:rsidP="00AA207C">
      <w:pPr>
        <w:spacing w:line="240" w:lineRule="auto"/>
        <w:ind w:left="547"/>
        <w:jc w:val="thaiDistribute"/>
        <w:rPr>
          <w:rFonts w:asciiTheme="majorBidi" w:hAnsiTheme="majorBidi" w:cstheme="majorBidi"/>
          <w:cs/>
        </w:rPr>
      </w:pPr>
    </w:p>
    <w:tbl>
      <w:tblPr>
        <w:tblW w:w="9628" w:type="dxa"/>
        <w:tblInd w:w="4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8"/>
        <w:gridCol w:w="1350"/>
        <w:gridCol w:w="180"/>
        <w:gridCol w:w="1530"/>
        <w:gridCol w:w="180"/>
        <w:gridCol w:w="1260"/>
        <w:gridCol w:w="180"/>
        <w:gridCol w:w="1530"/>
      </w:tblGrid>
      <w:tr w:rsidR="00F917AD" w:rsidRPr="001076F8" w14:paraId="4B931DBE" w14:textId="77777777" w:rsidTr="1EC29960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358EAE64" w14:textId="77777777" w:rsidR="00F917AD" w:rsidRPr="001076F8" w:rsidRDefault="00F917AD" w:rsidP="00C737F5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210" w:type="dxa"/>
            <w:gridSpan w:val="7"/>
            <w:shd w:val="clear" w:color="auto" w:fill="auto"/>
            <w:vAlign w:val="bottom"/>
          </w:tcPr>
          <w:p w14:paraId="3DC50D11" w14:textId="0F658556" w:rsidR="00F917AD" w:rsidRPr="001076F8" w:rsidRDefault="00F917AD" w:rsidP="00C737F5">
            <w:pPr>
              <w:suppressAutoHyphens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062A69" w:rsidRPr="001076F8" w14:paraId="64C5B5E2" w14:textId="77777777" w:rsidTr="1EC29960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7C84CFB1" w14:textId="77777777" w:rsidR="00062A69" w:rsidRPr="001076F8" w:rsidRDefault="00062A69" w:rsidP="00062A69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</w:rPr>
              <w:br w:type="page"/>
            </w:r>
            <w:r w:rsidRPr="001076F8">
              <w:rPr>
                <w:rFonts w:asciiTheme="majorBidi" w:hAnsiTheme="majorBidi" w:cstheme="majorBidi"/>
                <w:cs/>
              </w:rPr>
              <w:t>ประเภททรัพย์สินรอการขาย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E20B90F" w14:textId="27FD182A" w:rsidR="00062A69" w:rsidRPr="001076F8" w:rsidRDefault="00062A69" w:rsidP="000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79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>ณ วันที่</w:t>
            </w:r>
          </w:p>
          <w:p w14:paraId="18681C64" w14:textId="0292A714" w:rsidR="00062A69" w:rsidRPr="001076F8" w:rsidRDefault="00062A69" w:rsidP="000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 xml:space="preserve">1 </w:t>
            </w:r>
            <w:r w:rsidRPr="001076F8">
              <w:rPr>
                <w:rFonts w:asciiTheme="majorBidi" w:hAnsiTheme="majorBidi" w:cstheme="majorBidi"/>
                <w:cs/>
                <w:lang w:eastAsia="zh-CN"/>
              </w:rPr>
              <w:t xml:space="preserve">มกราคม </w:t>
            </w:r>
            <w:r w:rsidRPr="001076F8">
              <w:rPr>
                <w:rFonts w:asciiTheme="majorBidi" w:hAnsiTheme="majorBidi" w:cstheme="majorBidi"/>
                <w:lang w:eastAsia="zh-CN"/>
              </w:rPr>
              <w:t>256</w:t>
            </w:r>
            <w:r w:rsidR="00141521" w:rsidRPr="001076F8">
              <w:rPr>
                <w:rFonts w:asciiTheme="majorBidi" w:hAnsiTheme="majorBidi" w:cstheme="majorBidi"/>
                <w:lang w:eastAsia="zh-CN"/>
              </w:rPr>
              <w:t>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D15D4AF" w14:textId="77777777" w:rsidR="00062A69" w:rsidRPr="001076F8" w:rsidRDefault="00062A69" w:rsidP="000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79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98D2BCA" w14:textId="78BAC17D" w:rsidR="00062A69" w:rsidRPr="001076F8" w:rsidRDefault="00062A69" w:rsidP="006A4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90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>เพิ่มขึ้น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7D5EC14" w14:textId="77777777" w:rsidR="00062A69" w:rsidRPr="001076F8" w:rsidRDefault="00062A69" w:rsidP="000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79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AA93157" w14:textId="77777777" w:rsidR="00186EEE" w:rsidRPr="001076F8" w:rsidRDefault="00062A69" w:rsidP="006A4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90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>จำหน่าย</w:t>
            </w:r>
            <w:r w:rsidR="00AC16CA" w:rsidRPr="001076F8">
              <w:rPr>
                <w:rFonts w:asciiTheme="majorBidi" w:hAnsiTheme="majorBidi" w:cstheme="majorBidi"/>
                <w:lang w:eastAsia="zh-CN"/>
              </w:rPr>
              <w:t>/</w:t>
            </w:r>
          </w:p>
          <w:p w14:paraId="24CE934F" w14:textId="64D06B17" w:rsidR="00062A69" w:rsidRPr="001076F8" w:rsidRDefault="00AC16CA" w:rsidP="006A4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90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>กลับรายการ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3F60196" w14:textId="77777777" w:rsidR="00062A69" w:rsidRPr="001076F8" w:rsidRDefault="00062A69" w:rsidP="00062A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79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FA7A0B3" w14:textId="514B7FF9" w:rsidR="00062A69" w:rsidRPr="001076F8" w:rsidRDefault="00062A69" w:rsidP="00062A69">
            <w:pPr>
              <w:suppressAutoHyphens/>
              <w:spacing w:line="240" w:lineRule="auto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>ณ วันที่</w:t>
            </w:r>
          </w:p>
          <w:p w14:paraId="4CCCB843" w14:textId="76FA57F4" w:rsidR="00062A69" w:rsidRPr="001076F8" w:rsidRDefault="00874F57" w:rsidP="1C427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right="79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</w:rPr>
              <w:t>30</w:t>
            </w:r>
            <w:r w:rsidR="358AEB74" w:rsidRPr="001076F8">
              <w:rPr>
                <w:rFonts w:asciiTheme="majorBidi" w:hAnsiTheme="majorBidi" w:cstheme="majorBidi"/>
                <w:lang w:val="en-GB" w:eastAsia="zh-CN"/>
              </w:rPr>
              <w:t xml:space="preserve"> </w:t>
            </w:r>
            <w:r w:rsidR="00313525" w:rsidRPr="001076F8">
              <w:rPr>
                <w:rFonts w:asciiTheme="majorBidi" w:hAnsiTheme="majorBidi" w:cstheme="majorBidi" w:hint="cs"/>
                <w:cs/>
                <w:lang w:val="en-GB" w:eastAsia="zh-CN"/>
              </w:rPr>
              <w:t>กันยายน</w:t>
            </w:r>
            <w:r w:rsidR="00141521" w:rsidRPr="001076F8">
              <w:rPr>
                <w:rFonts w:asciiTheme="majorBidi" w:hAnsiTheme="majorBidi" w:cstheme="majorBidi"/>
                <w:cs/>
                <w:lang w:val="en-GB" w:eastAsia="zh-CN"/>
              </w:rPr>
              <w:t xml:space="preserve"> </w:t>
            </w:r>
            <w:r w:rsidR="00141521" w:rsidRPr="001076F8">
              <w:rPr>
                <w:rFonts w:asciiTheme="majorBidi" w:hAnsiTheme="majorBidi" w:cstheme="majorBidi"/>
                <w:lang w:eastAsia="zh-CN"/>
              </w:rPr>
              <w:t>2567</w:t>
            </w:r>
          </w:p>
        </w:tc>
      </w:tr>
      <w:tr w:rsidR="00424EFD" w:rsidRPr="001076F8" w14:paraId="75ED8777" w14:textId="77777777" w:rsidTr="1EC29960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0FDF8D40" w14:textId="77777777" w:rsidR="00424EFD" w:rsidRPr="001076F8" w:rsidRDefault="00424EFD" w:rsidP="00C737F5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cs/>
                <w:lang w:eastAsia="zh-CN"/>
              </w:rPr>
            </w:pPr>
          </w:p>
        </w:tc>
        <w:tc>
          <w:tcPr>
            <w:tcW w:w="6210" w:type="dxa"/>
            <w:gridSpan w:val="7"/>
            <w:shd w:val="clear" w:color="auto" w:fill="auto"/>
            <w:vAlign w:val="bottom"/>
          </w:tcPr>
          <w:p w14:paraId="0E3A842E" w14:textId="77777777" w:rsidR="00424EFD" w:rsidRPr="001076F8" w:rsidRDefault="00424EFD" w:rsidP="00C73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79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  <w:lang w:eastAsia="zh-CN"/>
              </w:rPr>
              <w:t>(พันบาท)</w:t>
            </w:r>
          </w:p>
        </w:tc>
      </w:tr>
      <w:tr w:rsidR="00995A15" w:rsidRPr="001076F8" w14:paraId="2060A32A" w14:textId="77777777" w:rsidTr="1EC29960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3472C742" w14:textId="1BA2B120" w:rsidR="00995A15" w:rsidRPr="001076F8" w:rsidRDefault="00995A15" w:rsidP="00995A15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>ทรัพย์สินที่ได้รับจากการรับชำระหนี้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252FF87" w14:textId="379047A1" w:rsidR="00995A15" w:rsidRPr="001076F8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uppressAutoHyphens/>
              <w:spacing w:line="240" w:lineRule="auto"/>
              <w:ind w:right="-318" w:hanging="33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1,866,120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5219BA3" w14:textId="77777777" w:rsidR="00995A15" w:rsidRPr="001076F8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  <w:tab w:val="decimal" w:pos="990"/>
              </w:tabs>
              <w:suppressAutoHyphens/>
              <w:spacing w:line="240" w:lineRule="auto"/>
              <w:ind w:left="-54" w:right="-318" w:hanging="33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655C7B87" w14:textId="3CDB6FD7" w:rsidR="00995A15" w:rsidRPr="001076F8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5"/>
              </w:tabs>
              <w:suppressAutoHyphens/>
              <w:spacing w:line="240" w:lineRule="auto"/>
              <w:ind w:right="-318" w:hanging="33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CF5BE6">
              <w:rPr>
                <w:rFonts w:asciiTheme="majorBidi" w:hAnsiTheme="majorBidi" w:cstheme="majorBidi"/>
                <w:lang w:eastAsia="zh-CN"/>
              </w:rPr>
              <w:t xml:space="preserve"> 194,069 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7FBD68A" w14:textId="77777777" w:rsidR="00995A15" w:rsidRPr="001076F8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  <w:tab w:val="decimal" w:pos="990"/>
              </w:tabs>
              <w:suppressAutoHyphens/>
              <w:spacing w:line="240" w:lineRule="auto"/>
              <w:ind w:left="-54" w:right="-318" w:hanging="33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3624693" w14:textId="495E66AB" w:rsidR="00995A15" w:rsidRPr="001076F8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lang w:eastAsia="zh-CN"/>
              </w:rPr>
            </w:pPr>
            <w:r w:rsidRPr="00CF5BE6">
              <w:rPr>
                <w:rFonts w:asciiTheme="majorBidi" w:hAnsiTheme="majorBidi" w:cstheme="majorBidi"/>
                <w:lang w:eastAsia="zh-CN"/>
              </w:rPr>
              <w:t xml:space="preserve"> (214,378)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C3A3218" w14:textId="77777777" w:rsidR="00995A15" w:rsidRPr="001076F8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  <w:tab w:val="decimal" w:pos="990"/>
              </w:tabs>
              <w:suppressAutoHyphens/>
              <w:spacing w:line="240" w:lineRule="auto"/>
              <w:ind w:left="-54" w:right="-318" w:hanging="33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0FA0A182" w14:textId="4595869D" w:rsidR="00995A15" w:rsidRPr="001076F8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  <w:tab w:val="decimal" w:pos="1350"/>
              </w:tabs>
              <w:suppressAutoHyphens/>
              <w:spacing w:line="240" w:lineRule="auto"/>
              <w:ind w:right="134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CF5BE6">
              <w:rPr>
                <w:rFonts w:asciiTheme="majorBidi" w:hAnsiTheme="majorBidi" w:cstheme="majorBidi"/>
                <w:lang w:eastAsia="zh-CN"/>
              </w:rPr>
              <w:t xml:space="preserve"> 1,845,811 </w:t>
            </w:r>
          </w:p>
        </w:tc>
      </w:tr>
      <w:tr w:rsidR="00141521" w:rsidRPr="001076F8" w14:paraId="13A3D438" w14:textId="77777777" w:rsidTr="1EC29960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74D55B7C" w14:textId="2F2EC251" w:rsidR="00141521" w:rsidRPr="001076F8" w:rsidRDefault="00141521" w:rsidP="00141521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>ทรัพย์สินที่ได้รับจากการประมูล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8239CE8" w14:textId="5E15FB6F" w:rsidR="00141521" w:rsidRPr="001076F8" w:rsidRDefault="00141521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uppressAutoHyphens/>
              <w:spacing w:line="240" w:lineRule="auto"/>
              <w:ind w:right="-318" w:hanging="33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94749AC" w14:textId="77777777" w:rsidR="00141521" w:rsidRPr="001076F8" w:rsidRDefault="00141521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  <w:tab w:val="decimal" w:pos="990"/>
              </w:tabs>
              <w:suppressAutoHyphens/>
              <w:spacing w:line="240" w:lineRule="auto"/>
              <w:ind w:left="-54" w:right="-318" w:hanging="33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EE219B5" w14:textId="1365D52F" w:rsidR="00141521" w:rsidRPr="001076F8" w:rsidRDefault="00141521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5"/>
              </w:tabs>
              <w:suppressAutoHyphens/>
              <w:spacing w:line="240" w:lineRule="auto"/>
              <w:ind w:right="-318" w:hanging="33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30126DE" w14:textId="77777777" w:rsidR="00141521" w:rsidRPr="001076F8" w:rsidRDefault="00141521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  <w:tab w:val="decimal" w:pos="990"/>
                <w:tab w:val="decimal" w:pos="1350"/>
              </w:tabs>
              <w:suppressAutoHyphens/>
              <w:spacing w:line="240" w:lineRule="auto"/>
              <w:ind w:right="-318" w:hanging="33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E3D04FD" w14:textId="7E7CC386" w:rsidR="00141521" w:rsidRPr="001076F8" w:rsidRDefault="00141521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5F53ECB" w14:textId="77777777" w:rsidR="00141521" w:rsidRPr="001076F8" w:rsidRDefault="00141521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  <w:tab w:val="decimal" w:pos="990"/>
                <w:tab w:val="decimal" w:pos="1350"/>
              </w:tabs>
              <w:suppressAutoHyphens/>
              <w:spacing w:line="240" w:lineRule="auto"/>
              <w:ind w:right="-318" w:hanging="33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1C76C658" w14:textId="14BF0057" w:rsidR="00141521" w:rsidRPr="001076F8" w:rsidRDefault="00141521" w:rsidP="00995A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  <w:tab w:val="decimal" w:pos="1350"/>
              </w:tabs>
              <w:suppressAutoHyphens/>
              <w:spacing w:line="240" w:lineRule="auto"/>
              <w:ind w:right="134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</w:tr>
      <w:tr w:rsidR="00995A15" w:rsidRPr="001076F8" w14:paraId="2DC0D4BD" w14:textId="77777777" w:rsidTr="1EC29960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366038CE" w14:textId="77777777" w:rsidR="00995A15" w:rsidRPr="001076F8" w:rsidRDefault="00995A15" w:rsidP="00995A15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 xml:space="preserve">   อสังหาริมทรัพย์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7019AB" w14:textId="3518B572" w:rsidR="00995A15" w:rsidRPr="001076F8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uppressAutoHyphens/>
              <w:spacing w:line="240" w:lineRule="auto"/>
              <w:ind w:right="-318" w:hanging="33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170,796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B957EFF" w14:textId="77777777" w:rsidR="00995A15" w:rsidRPr="001076F8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  <w:tab w:val="decimal" w:pos="990"/>
              </w:tabs>
              <w:suppressAutoHyphens/>
              <w:spacing w:line="240" w:lineRule="auto"/>
              <w:ind w:left="-54" w:right="-318" w:hanging="33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360096" w14:textId="6F57AA42" w:rsidR="00995A15" w:rsidRPr="00995A15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5"/>
              </w:tabs>
              <w:suppressAutoHyphens/>
              <w:spacing w:line="240" w:lineRule="auto"/>
              <w:ind w:right="-318" w:hanging="33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CF5BE6">
              <w:rPr>
                <w:rFonts w:asciiTheme="majorBidi" w:hAnsiTheme="majorBidi" w:cstheme="majorBidi"/>
                <w:lang w:eastAsia="zh-CN" w:bidi="ar-SA"/>
              </w:rPr>
              <w:t xml:space="preserve"> 1</w:t>
            </w:r>
            <w:r w:rsidRPr="00CF5BE6">
              <w:rPr>
                <w:rFonts w:asciiTheme="majorBidi" w:hAnsiTheme="majorBidi" w:cstheme="majorBidi"/>
                <w:lang w:eastAsia="zh-CN"/>
              </w:rPr>
              <w:t>,</w:t>
            </w:r>
            <w:r w:rsidRPr="00CF5BE6">
              <w:rPr>
                <w:rFonts w:asciiTheme="majorBidi" w:hAnsiTheme="majorBidi" w:cstheme="majorBidi"/>
                <w:lang w:eastAsia="zh-CN" w:bidi="ar-SA"/>
              </w:rPr>
              <w:t xml:space="preserve">143 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FC14F62" w14:textId="77777777" w:rsidR="00995A15" w:rsidRPr="00995A15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  <w:tab w:val="decimal" w:pos="990"/>
                <w:tab w:val="decimal" w:pos="1350"/>
              </w:tabs>
              <w:suppressAutoHyphens/>
              <w:spacing w:line="240" w:lineRule="auto"/>
              <w:ind w:right="-318" w:hanging="33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0F5B16" w14:textId="112BA9A1" w:rsidR="00995A15" w:rsidRPr="00995A15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lang w:eastAsia="zh-CN"/>
              </w:rPr>
            </w:pPr>
            <w:r w:rsidRPr="00CF5BE6">
              <w:rPr>
                <w:rFonts w:asciiTheme="majorBidi" w:hAnsiTheme="majorBidi" w:cstheme="majorBidi"/>
                <w:lang w:eastAsia="zh-CN"/>
              </w:rPr>
              <w:t xml:space="preserve"> (31,368)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62637D5" w14:textId="77777777" w:rsidR="00995A15" w:rsidRPr="00995A15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  <w:tab w:val="decimal" w:pos="990"/>
                <w:tab w:val="decimal" w:pos="1110"/>
              </w:tabs>
              <w:suppressAutoHyphens/>
              <w:spacing w:line="240" w:lineRule="auto"/>
              <w:ind w:left="-54" w:right="-318" w:hanging="33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389BE2" w14:textId="53173E82" w:rsidR="00995A15" w:rsidRPr="00995A15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  <w:tab w:val="decimal" w:pos="1350"/>
              </w:tabs>
              <w:suppressAutoHyphens/>
              <w:spacing w:line="240" w:lineRule="auto"/>
              <w:ind w:right="134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CF5BE6">
              <w:rPr>
                <w:rFonts w:asciiTheme="majorBidi" w:hAnsiTheme="majorBidi" w:cstheme="majorBidi"/>
                <w:lang w:eastAsia="zh-CN"/>
              </w:rPr>
              <w:t xml:space="preserve"> 140,571 </w:t>
            </w:r>
          </w:p>
        </w:tc>
      </w:tr>
      <w:tr w:rsidR="00995A15" w:rsidRPr="001076F8" w14:paraId="4A7D8C3A" w14:textId="77777777" w:rsidTr="1EC29960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0BFD67C5" w14:textId="63674F25" w:rsidR="00995A15" w:rsidRPr="001076F8" w:rsidRDefault="00995A15" w:rsidP="00995A15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b/>
                <w:bCs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  <w:lang w:eastAsia="zh-CN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829775" w14:textId="0FF5949C" w:rsidR="00995A15" w:rsidRPr="00995A15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uppressAutoHyphens/>
              <w:spacing w:line="240" w:lineRule="auto"/>
              <w:ind w:right="-318" w:hanging="33"/>
              <w:jc w:val="center"/>
              <w:rPr>
                <w:rFonts w:asciiTheme="majorBidi" w:hAnsiTheme="majorBidi" w:cstheme="majorBidi"/>
                <w:b/>
                <w:bCs/>
                <w:lang w:eastAsia="zh-CN"/>
              </w:rPr>
            </w:pPr>
            <w:r w:rsidRPr="00995A15">
              <w:rPr>
                <w:rFonts w:asciiTheme="majorBidi" w:hAnsiTheme="majorBidi" w:cstheme="majorBidi"/>
                <w:b/>
                <w:bCs/>
                <w:lang w:eastAsia="zh-CN"/>
              </w:rPr>
              <w:t>2,036,916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3F92166" w14:textId="77777777" w:rsidR="00995A15" w:rsidRPr="00995A15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  <w:tab w:val="decimal" w:pos="990"/>
              </w:tabs>
              <w:suppressAutoHyphens/>
              <w:spacing w:line="240" w:lineRule="auto"/>
              <w:ind w:left="-54" w:right="-318" w:hanging="33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82FAE1" w14:textId="68D86AC3" w:rsidR="00995A15" w:rsidRPr="00995A15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5"/>
              </w:tabs>
              <w:suppressAutoHyphens/>
              <w:spacing w:line="240" w:lineRule="auto"/>
              <w:ind w:right="-318" w:hanging="33"/>
              <w:jc w:val="center"/>
              <w:rPr>
                <w:rFonts w:asciiTheme="majorBidi" w:hAnsiTheme="majorBidi" w:cstheme="majorBidi"/>
                <w:b/>
                <w:bCs/>
                <w:lang w:eastAsia="zh-CN"/>
              </w:rPr>
            </w:pPr>
            <w:r w:rsidRPr="00CF5BE6">
              <w:rPr>
                <w:rFonts w:asciiTheme="majorBidi" w:hAnsiTheme="majorBidi" w:cstheme="majorBidi"/>
                <w:b/>
                <w:bCs/>
                <w:lang w:eastAsia="zh-CN"/>
              </w:rPr>
              <w:t xml:space="preserve"> 195,212 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6DF65C0" w14:textId="77777777" w:rsidR="00995A15" w:rsidRPr="00995A15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  <w:tab w:val="decimal" w:pos="990"/>
                <w:tab w:val="decimal" w:pos="1350"/>
              </w:tabs>
              <w:suppressAutoHyphens/>
              <w:spacing w:line="240" w:lineRule="auto"/>
              <w:ind w:right="-318" w:hanging="33"/>
              <w:jc w:val="right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4F52B0" w14:textId="5184BA98" w:rsidR="00995A15" w:rsidRPr="00995A15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b/>
                <w:bCs/>
                <w:lang w:eastAsia="zh-CN"/>
              </w:rPr>
            </w:pPr>
            <w:r w:rsidRPr="00CF5BE6">
              <w:rPr>
                <w:rFonts w:asciiTheme="majorBidi" w:hAnsiTheme="majorBidi" w:cstheme="majorBidi"/>
                <w:b/>
                <w:bCs/>
                <w:lang w:eastAsia="zh-CN"/>
              </w:rPr>
              <w:t xml:space="preserve"> (245,746)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523FEE8" w14:textId="77777777" w:rsidR="00995A15" w:rsidRPr="00995A15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  <w:tab w:val="decimal" w:pos="990"/>
                <w:tab w:val="decimal" w:pos="1350"/>
              </w:tabs>
              <w:suppressAutoHyphens/>
              <w:spacing w:line="240" w:lineRule="auto"/>
              <w:ind w:right="-318" w:hanging="33"/>
              <w:jc w:val="right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F6E35E" w14:textId="6BF72771" w:rsidR="00995A15" w:rsidRPr="00995A15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  <w:tab w:val="decimal" w:pos="1350"/>
              </w:tabs>
              <w:suppressAutoHyphens/>
              <w:spacing w:line="240" w:lineRule="auto"/>
              <w:ind w:right="134"/>
              <w:jc w:val="right"/>
              <w:rPr>
                <w:rFonts w:asciiTheme="majorBidi" w:hAnsiTheme="majorBidi" w:cstheme="majorBidi"/>
                <w:b/>
                <w:bCs/>
                <w:lang w:eastAsia="zh-CN"/>
              </w:rPr>
            </w:pPr>
            <w:r w:rsidRPr="00CF5BE6">
              <w:rPr>
                <w:rFonts w:asciiTheme="majorBidi" w:hAnsiTheme="majorBidi" w:cstheme="majorBidi"/>
                <w:b/>
                <w:bCs/>
                <w:lang w:eastAsia="zh-CN"/>
              </w:rPr>
              <w:fldChar w:fldCharType="begin"/>
            </w:r>
            <w:r w:rsidRPr="00CF5BE6">
              <w:rPr>
                <w:rFonts w:asciiTheme="majorBidi" w:hAnsiTheme="majorBidi" w:cstheme="majorBidi"/>
                <w:b/>
                <w:bCs/>
                <w:lang w:eastAsia="zh-CN"/>
              </w:rPr>
              <w:instrText xml:space="preserve"> =SUM(ABOVE) </w:instrText>
            </w:r>
            <w:r w:rsidRPr="00CF5BE6">
              <w:rPr>
                <w:rFonts w:asciiTheme="majorBidi" w:hAnsiTheme="majorBidi" w:cstheme="majorBidi"/>
                <w:b/>
                <w:bCs/>
                <w:lang w:eastAsia="zh-CN"/>
              </w:rPr>
              <w:fldChar w:fldCharType="separate"/>
            </w:r>
            <w:r w:rsidRPr="00CF5BE6">
              <w:rPr>
                <w:rFonts w:asciiTheme="majorBidi" w:hAnsiTheme="majorBidi" w:cstheme="majorBidi"/>
                <w:b/>
                <w:bCs/>
                <w:lang w:eastAsia="zh-CN"/>
              </w:rPr>
              <w:t>1,986,382</w:t>
            </w:r>
            <w:r w:rsidRPr="00CF5BE6">
              <w:rPr>
                <w:rFonts w:asciiTheme="majorBidi" w:hAnsiTheme="majorBidi" w:cstheme="majorBidi"/>
                <w:b/>
                <w:bCs/>
                <w:lang w:eastAsia="zh-CN"/>
              </w:rPr>
              <w:fldChar w:fldCharType="end"/>
            </w:r>
          </w:p>
        </w:tc>
      </w:tr>
      <w:tr w:rsidR="00995A15" w:rsidRPr="001076F8" w14:paraId="79761929" w14:textId="77777777" w:rsidTr="1EC29960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59AE33DF" w14:textId="1BBD788D" w:rsidR="00995A15" w:rsidRPr="001076F8" w:rsidRDefault="00995A15" w:rsidP="00995A15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  <w:lang w:eastAsia="zh-CN"/>
              </w:rPr>
              <w:t>หัก</w:t>
            </w:r>
            <w:r w:rsidRPr="001076F8">
              <w:rPr>
                <w:rFonts w:asciiTheme="majorBidi" w:hAnsiTheme="majorBidi" w:cstheme="majorBidi"/>
                <w:cs/>
                <w:lang w:eastAsia="zh-CN"/>
              </w:rPr>
              <w:t xml:space="preserve"> ค่าเผื่อการด้อยค่า</w:t>
            </w:r>
          </w:p>
        </w:tc>
        <w:tc>
          <w:tcPr>
            <w:tcW w:w="1350" w:type="dxa"/>
            <w:shd w:val="clear" w:color="auto" w:fill="auto"/>
          </w:tcPr>
          <w:p w14:paraId="0B08E15C" w14:textId="5B52CF01" w:rsidR="00995A15" w:rsidRPr="001076F8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uppressAutoHyphens/>
              <w:spacing w:line="240" w:lineRule="auto"/>
              <w:ind w:right="-318" w:hanging="33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(2,004)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EBA36C0" w14:textId="77777777" w:rsidR="00995A15" w:rsidRPr="001076F8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  <w:tab w:val="decimal" w:pos="990"/>
              </w:tabs>
              <w:suppressAutoHyphens/>
              <w:spacing w:line="240" w:lineRule="auto"/>
              <w:ind w:right="-318" w:hanging="33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</w:tcPr>
          <w:p w14:paraId="78D343A8" w14:textId="03B10C2C" w:rsidR="00995A15" w:rsidRPr="001076F8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5"/>
              </w:tabs>
              <w:suppressAutoHyphens/>
              <w:spacing w:line="240" w:lineRule="auto"/>
              <w:ind w:right="-318" w:hanging="33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CF5BE6">
              <w:rPr>
                <w:rFonts w:asciiTheme="majorBidi" w:hAnsiTheme="majorBidi" w:cstheme="majorBidi"/>
                <w:lang w:eastAsia="zh-CN"/>
              </w:rPr>
              <w:t xml:space="preserve"> (3,723)</w:t>
            </w:r>
          </w:p>
        </w:tc>
        <w:tc>
          <w:tcPr>
            <w:tcW w:w="180" w:type="dxa"/>
            <w:shd w:val="clear" w:color="auto" w:fill="auto"/>
          </w:tcPr>
          <w:p w14:paraId="5BD7710D" w14:textId="77777777" w:rsidR="00995A15" w:rsidRPr="001076F8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1"/>
                <w:tab w:val="decimal" w:pos="777"/>
                <w:tab w:val="decimal" w:pos="990"/>
                <w:tab w:val="decimal" w:pos="1350"/>
              </w:tabs>
              <w:suppressAutoHyphens/>
              <w:spacing w:line="240" w:lineRule="auto"/>
              <w:ind w:right="-318" w:hanging="33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shd w:val="clear" w:color="auto" w:fill="auto"/>
          </w:tcPr>
          <w:p w14:paraId="7318E4A6" w14:textId="3A2C99AD" w:rsidR="00995A15" w:rsidRPr="001076F8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lang w:eastAsia="zh-CN"/>
              </w:rPr>
            </w:pPr>
            <w:r w:rsidRPr="00CF5BE6">
              <w:rPr>
                <w:rFonts w:asciiTheme="majorBidi" w:hAnsiTheme="majorBidi" w:cstheme="majorBidi"/>
                <w:lang w:eastAsia="zh-CN"/>
              </w:rPr>
              <w:t xml:space="preserve"> -   </w:t>
            </w:r>
          </w:p>
        </w:tc>
        <w:tc>
          <w:tcPr>
            <w:tcW w:w="180" w:type="dxa"/>
            <w:shd w:val="clear" w:color="auto" w:fill="auto"/>
          </w:tcPr>
          <w:p w14:paraId="1D08A7D9" w14:textId="77777777" w:rsidR="00995A15" w:rsidRPr="001076F8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  <w:tab w:val="decimal" w:pos="990"/>
                <w:tab w:val="decimal" w:pos="1110"/>
                <w:tab w:val="decimal" w:pos="1350"/>
              </w:tabs>
              <w:suppressAutoHyphens/>
              <w:spacing w:line="240" w:lineRule="auto"/>
              <w:ind w:right="-318" w:hanging="33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</w:tcPr>
          <w:p w14:paraId="701BE6E7" w14:textId="5C104355" w:rsidR="00995A15" w:rsidRPr="001076F8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  <w:tab w:val="decimal" w:pos="1350"/>
              </w:tabs>
              <w:suppressAutoHyphens/>
              <w:spacing w:line="240" w:lineRule="auto"/>
              <w:ind w:right="134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CF5BE6">
              <w:rPr>
                <w:rFonts w:asciiTheme="majorBidi" w:hAnsiTheme="majorBidi" w:cstheme="majorBidi"/>
                <w:lang w:eastAsia="zh-CN"/>
              </w:rPr>
              <w:t xml:space="preserve"> (5,727)</w:t>
            </w:r>
          </w:p>
        </w:tc>
      </w:tr>
      <w:tr w:rsidR="00995A15" w:rsidRPr="001076F8" w14:paraId="0A26BCE4" w14:textId="77777777" w:rsidTr="1EC29960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42B033CE" w14:textId="77777777" w:rsidR="00995A15" w:rsidRPr="001076F8" w:rsidRDefault="00995A15" w:rsidP="00995A15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b/>
                <w:bCs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  <w:lang w:eastAsia="zh-CN"/>
              </w:rPr>
              <w:t>ทรัพย์สินรอการขายสุทธิ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C02DB0" w14:textId="12DC4B42" w:rsidR="00995A15" w:rsidRPr="00995A15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uppressAutoHyphens/>
              <w:spacing w:line="240" w:lineRule="auto"/>
              <w:ind w:right="-318" w:hanging="33"/>
              <w:jc w:val="center"/>
              <w:rPr>
                <w:rFonts w:asciiTheme="majorBidi" w:hAnsiTheme="majorBidi" w:cstheme="majorBidi"/>
                <w:b/>
                <w:bCs/>
                <w:lang w:eastAsia="zh-CN"/>
              </w:rPr>
            </w:pPr>
            <w:r w:rsidRPr="00995A15">
              <w:rPr>
                <w:rFonts w:asciiTheme="majorBidi" w:hAnsiTheme="majorBidi" w:cstheme="majorBidi"/>
                <w:b/>
                <w:bCs/>
                <w:lang w:eastAsia="zh-CN"/>
              </w:rPr>
              <w:t>2,034,912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3A5C08E" w14:textId="77777777" w:rsidR="00995A15" w:rsidRPr="00995A15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  <w:tab w:val="decimal" w:pos="990"/>
              </w:tabs>
              <w:suppressAutoHyphens/>
              <w:spacing w:line="240" w:lineRule="auto"/>
              <w:ind w:left="-54" w:right="-318" w:hanging="33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D8FF19" w14:textId="76F40AA3" w:rsidR="00995A15" w:rsidRPr="00995A15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5"/>
              </w:tabs>
              <w:suppressAutoHyphens/>
              <w:spacing w:line="240" w:lineRule="auto"/>
              <w:ind w:right="-318" w:hanging="33"/>
              <w:jc w:val="center"/>
              <w:rPr>
                <w:rFonts w:asciiTheme="majorBidi" w:hAnsiTheme="majorBidi" w:cstheme="majorBidi"/>
                <w:b/>
                <w:bCs/>
                <w:lang w:eastAsia="zh-CN"/>
              </w:rPr>
            </w:pPr>
            <w:r w:rsidRPr="00CF5BE6">
              <w:rPr>
                <w:rFonts w:asciiTheme="majorBidi" w:hAnsiTheme="majorBidi" w:cstheme="majorBidi"/>
                <w:b/>
                <w:bCs/>
                <w:lang w:eastAsia="zh-CN"/>
              </w:rPr>
              <w:t xml:space="preserve"> 191,489 </w:t>
            </w:r>
          </w:p>
        </w:tc>
        <w:tc>
          <w:tcPr>
            <w:tcW w:w="180" w:type="dxa"/>
            <w:shd w:val="clear" w:color="auto" w:fill="auto"/>
          </w:tcPr>
          <w:p w14:paraId="77BF3121" w14:textId="7FC6381D" w:rsidR="00995A15" w:rsidRPr="00995A15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  <w:tab w:val="decimal" w:pos="1350"/>
              </w:tabs>
              <w:suppressAutoHyphens/>
              <w:spacing w:line="240" w:lineRule="auto"/>
              <w:ind w:right="-318" w:hanging="33"/>
              <w:jc w:val="right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CCB107" w14:textId="0B490B99" w:rsidR="00995A15" w:rsidRPr="00995A15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b/>
                <w:bCs/>
                <w:lang w:eastAsia="zh-CN"/>
              </w:rPr>
            </w:pPr>
            <w:r w:rsidRPr="00CF5BE6">
              <w:rPr>
                <w:rFonts w:asciiTheme="majorBidi" w:hAnsiTheme="majorBidi" w:cstheme="majorBidi"/>
                <w:b/>
                <w:bCs/>
                <w:lang w:eastAsia="zh-CN"/>
              </w:rPr>
              <w:t xml:space="preserve"> (245,746)</w:t>
            </w:r>
          </w:p>
        </w:tc>
        <w:tc>
          <w:tcPr>
            <w:tcW w:w="180" w:type="dxa"/>
            <w:shd w:val="clear" w:color="auto" w:fill="auto"/>
          </w:tcPr>
          <w:p w14:paraId="53B04510" w14:textId="77777777" w:rsidR="00995A15" w:rsidRPr="00995A15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  <w:tab w:val="decimal" w:pos="1350"/>
              </w:tabs>
              <w:suppressAutoHyphens/>
              <w:spacing w:line="240" w:lineRule="auto"/>
              <w:ind w:right="-318" w:hanging="33"/>
              <w:jc w:val="right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5669D4" w14:textId="0C4EB424" w:rsidR="00995A15" w:rsidRPr="00995A15" w:rsidRDefault="00995A1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  <w:tab w:val="decimal" w:pos="1350"/>
              </w:tabs>
              <w:suppressAutoHyphens/>
              <w:spacing w:line="240" w:lineRule="auto"/>
              <w:ind w:right="134"/>
              <w:jc w:val="right"/>
              <w:rPr>
                <w:rFonts w:asciiTheme="majorBidi" w:hAnsiTheme="majorBidi" w:cstheme="majorBidi"/>
                <w:b/>
                <w:bCs/>
                <w:lang w:eastAsia="zh-CN"/>
              </w:rPr>
            </w:pPr>
            <w:r w:rsidRPr="00CF5BE6">
              <w:rPr>
                <w:rFonts w:asciiTheme="majorBidi" w:hAnsiTheme="majorBidi" w:cstheme="majorBidi"/>
                <w:b/>
                <w:bCs/>
                <w:lang w:eastAsia="zh-CN"/>
              </w:rPr>
              <w:t xml:space="preserve"> 1,980,655 </w:t>
            </w:r>
          </w:p>
        </w:tc>
      </w:tr>
    </w:tbl>
    <w:p w14:paraId="0A6E3821" w14:textId="7F9C1758" w:rsidR="00AB086B" w:rsidRPr="001076F8" w:rsidRDefault="00AB086B">
      <w:pPr>
        <w:rPr>
          <w:rFonts w:asciiTheme="majorBidi" w:hAnsiTheme="majorBidi" w:cstheme="majorBidi"/>
        </w:rPr>
      </w:pPr>
    </w:p>
    <w:tbl>
      <w:tblPr>
        <w:tblW w:w="9628" w:type="dxa"/>
        <w:tblInd w:w="4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8"/>
        <w:gridCol w:w="1350"/>
        <w:gridCol w:w="180"/>
        <w:gridCol w:w="1530"/>
        <w:gridCol w:w="180"/>
        <w:gridCol w:w="1260"/>
        <w:gridCol w:w="180"/>
        <w:gridCol w:w="1530"/>
      </w:tblGrid>
      <w:tr w:rsidR="00C737F5" w:rsidRPr="001076F8" w14:paraId="3DE340A4" w14:textId="77777777" w:rsidTr="00833FCD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7013B402" w14:textId="77777777" w:rsidR="00C737F5" w:rsidRPr="001076F8" w:rsidRDefault="00C737F5" w:rsidP="00C737F5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210" w:type="dxa"/>
            <w:gridSpan w:val="7"/>
            <w:shd w:val="clear" w:color="auto" w:fill="auto"/>
            <w:vAlign w:val="bottom"/>
          </w:tcPr>
          <w:p w14:paraId="3EEDA517" w14:textId="77777777" w:rsidR="00C737F5" w:rsidRPr="001076F8" w:rsidRDefault="00C737F5" w:rsidP="00C737F5">
            <w:pPr>
              <w:suppressAutoHyphens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C737F5" w:rsidRPr="001076F8" w14:paraId="10AFF60A" w14:textId="77777777" w:rsidTr="00833FCD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5233B2E3" w14:textId="77777777" w:rsidR="00C737F5" w:rsidRPr="001076F8" w:rsidRDefault="00C737F5" w:rsidP="00C737F5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</w:rPr>
              <w:br w:type="page"/>
            </w:r>
            <w:r w:rsidRPr="001076F8">
              <w:rPr>
                <w:rFonts w:asciiTheme="majorBidi" w:hAnsiTheme="majorBidi" w:cstheme="majorBidi"/>
                <w:cs/>
              </w:rPr>
              <w:t>ประเภททรัพย์สินรอการขาย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4628A1B" w14:textId="77777777" w:rsidR="00C737F5" w:rsidRPr="001076F8" w:rsidRDefault="00C737F5" w:rsidP="00C73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79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>ณ วันที่</w:t>
            </w:r>
          </w:p>
          <w:p w14:paraId="7358E6E7" w14:textId="349CEB9B" w:rsidR="00C737F5" w:rsidRPr="001076F8" w:rsidRDefault="00C737F5" w:rsidP="00C73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 xml:space="preserve">1 </w:t>
            </w:r>
            <w:r w:rsidRPr="001076F8">
              <w:rPr>
                <w:rFonts w:asciiTheme="majorBidi" w:hAnsiTheme="majorBidi" w:cstheme="majorBidi"/>
                <w:cs/>
                <w:lang w:eastAsia="zh-CN"/>
              </w:rPr>
              <w:t xml:space="preserve">มกราคม </w:t>
            </w:r>
            <w:r w:rsidRPr="001076F8">
              <w:rPr>
                <w:rFonts w:asciiTheme="majorBidi" w:hAnsiTheme="majorBidi" w:cstheme="majorBidi"/>
                <w:lang w:eastAsia="zh-CN"/>
              </w:rPr>
              <w:t>256</w:t>
            </w:r>
            <w:r w:rsidR="00141521" w:rsidRPr="001076F8">
              <w:rPr>
                <w:rFonts w:asciiTheme="majorBidi" w:hAnsiTheme="majorBidi" w:cstheme="majorBidi"/>
                <w:lang w:eastAsia="zh-CN"/>
              </w:rPr>
              <w:t>6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49F157E" w14:textId="77777777" w:rsidR="00C737F5" w:rsidRPr="001076F8" w:rsidRDefault="00C737F5" w:rsidP="00C73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79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1974091B" w14:textId="6D7B6DD0" w:rsidR="00C737F5" w:rsidRPr="001076F8" w:rsidRDefault="00C737F5" w:rsidP="00D41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90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>เพิ่มขึ้น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38E1CDD" w14:textId="77777777" w:rsidR="00C737F5" w:rsidRPr="001076F8" w:rsidRDefault="00C737F5" w:rsidP="00C73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79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32E7B53" w14:textId="35D4B8C4" w:rsidR="00C737F5" w:rsidRPr="001076F8" w:rsidRDefault="00C737F5" w:rsidP="00D41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90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>จำหน่าย</w:t>
            </w:r>
            <w:r w:rsidR="007D122A" w:rsidRPr="001076F8">
              <w:rPr>
                <w:rFonts w:asciiTheme="majorBidi" w:hAnsiTheme="majorBidi" w:cstheme="majorBidi"/>
                <w:lang w:eastAsia="zh-CN"/>
              </w:rPr>
              <w:t>/</w:t>
            </w:r>
            <w:r w:rsidR="007D122A" w:rsidRPr="001076F8">
              <w:rPr>
                <w:rFonts w:asciiTheme="majorBidi" w:hAnsiTheme="majorBidi" w:cstheme="majorBidi"/>
                <w:cs/>
                <w:lang w:eastAsia="zh-CN"/>
              </w:rPr>
              <w:t>กลับรายการ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93E1B88" w14:textId="77777777" w:rsidR="00C737F5" w:rsidRPr="001076F8" w:rsidRDefault="00C737F5" w:rsidP="00C73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79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EB31E54" w14:textId="77777777" w:rsidR="00C737F5" w:rsidRPr="001076F8" w:rsidRDefault="00C737F5" w:rsidP="00C737F5">
            <w:pPr>
              <w:suppressAutoHyphens/>
              <w:spacing w:line="240" w:lineRule="auto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>ณ วันที่</w:t>
            </w:r>
          </w:p>
          <w:p w14:paraId="789F41E5" w14:textId="4EE21599" w:rsidR="00C737F5" w:rsidRPr="001076F8" w:rsidRDefault="00C737F5" w:rsidP="00C73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right="79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val="en-GB" w:eastAsia="zh-CN"/>
              </w:rPr>
              <w:t xml:space="preserve">31 </w:t>
            </w:r>
            <w:r w:rsidRPr="001076F8">
              <w:rPr>
                <w:rFonts w:asciiTheme="majorBidi" w:hAnsiTheme="majorBidi" w:cstheme="majorBidi"/>
                <w:cs/>
                <w:lang w:val="en-GB" w:eastAsia="zh-CN"/>
              </w:rPr>
              <w:t xml:space="preserve">ธันวาคม </w:t>
            </w:r>
            <w:r w:rsidRPr="001076F8">
              <w:rPr>
                <w:rFonts w:asciiTheme="majorBidi" w:hAnsiTheme="majorBidi" w:cstheme="majorBidi"/>
                <w:lang w:val="en-GB" w:eastAsia="zh-CN"/>
              </w:rPr>
              <w:t>256</w:t>
            </w:r>
            <w:r w:rsidR="00141521" w:rsidRPr="001076F8">
              <w:rPr>
                <w:rFonts w:asciiTheme="majorBidi" w:hAnsiTheme="majorBidi" w:cstheme="majorBidi"/>
                <w:lang w:val="en-GB" w:eastAsia="zh-CN"/>
              </w:rPr>
              <w:t>6</w:t>
            </w:r>
          </w:p>
        </w:tc>
      </w:tr>
      <w:tr w:rsidR="00C737F5" w:rsidRPr="001076F8" w14:paraId="13C92A26" w14:textId="77777777" w:rsidTr="009634DB">
        <w:trPr>
          <w:cantSplit/>
          <w:trHeight w:val="311"/>
        </w:trPr>
        <w:tc>
          <w:tcPr>
            <w:tcW w:w="3418" w:type="dxa"/>
            <w:shd w:val="clear" w:color="auto" w:fill="auto"/>
            <w:vAlign w:val="bottom"/>
          </w:tcPr>
          <w:p w14:paraId="497E9D3F" w14:textId="77777777" w:rsidR="00C737F5" w:rsidRPr="001076F8" w:rsidRDefault="00C737F5" w:rsidP="00C737F5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cs/>
                <w:lang w:eastAsia="zh-CN"/>
              </w:rPr>
            </w:pPr>
          </w:p>
        </w:tc>
        <w:tc>
          <w:tcPr>
            <w:tcW w:w="6210" w:type="dxa"/>
            <w:gridSpan w:val="7"/>
            <w:shd w:val="clear" w:color="auto" w:fill="auto"/>
            <w:vAlign w:val="bottom"/>
          </w:tcPr>
          <w:p w14:paraId="19635BE5" w14:textId="77777777" w:rsidR="00C737F5" w:rsidRPr="001076F8" w:rsidRDefault="00C737F5" w:rsidP="00C73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79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  <w:lang w:eastAsia="zh-CN"/>
              </w:rPr>
              <w:t>(พันบาท)</w:t>
            </w:r>
          </w:p>
        </w:tc>
      </w:tr>
      <w:tr w:rsidR="00141521" w:rsidRPr="001076F8" w14:paraId="5A6D7FAF" w14:textId="77777777" w:rsidTr="00833FCD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2762B1FF" w14:textId="77777777" w:rsidR="00141521" w:rsidRPr="001076F8" w:rsidRDefault="00141521" w:rsidP="00141521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>ทรัพย์สินที่ได้รับจากการรับชำระหนี้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0535456" w14:textId="313364BB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uppressAutoHyphens/>
              <w:spacing w:line="240" w:lineRule="auto"/>
              <w:ind w:right="-318" w:hanging="33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1,794,081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7D732C5" w14:textId="77777777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5C38D01" w14:textId="1BAC39FF" w:rsidR="00141521" w:rsidRPr="001076F8" w:rsidRDefault="00141521" w:rsidP="00C805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5"/>
              </w:tabs>
              <w:suppressAutoHyphens/>
              <w:spacing w:line="240" w:lineRule="auto"/>
              <w:ind w:right="-318" w:hanging="33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471,835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A05263E" w14:textId="77777777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2991248" w14:textId="393999DE" w:rsidR="00141521" w:rsidRPr="001076F8" w:rsidRDefault="00141521" w:rsidP="00C805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(399,796)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55F3471" w14:textId="77777777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06B9630" w14:textId="71D0B642" w:rsidR="00141521" w:rsidRPr="001076F8" w:rsidRDefault="00141521" w:rsidP="00C805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  <w:tab w:val="decimal" w:pos="1350"/>
              </w:tabs>
              <w:suppressAutoHyphens/>
              <w:spacing w:line="240" w:lineRule="auto"/>
              <w:ind w:right="134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1,866,120</w:t>
            </w:r>
          </w:p>
        </w:tc>
      </w:tr>
      <w:tr w:rsidR="00141521" w:rsidRPr="001076F8" w14:paraId="55C3EEAE" w14:textId="77777777" w:rsidTr="00121C93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35C84B05" w14:textId="77777777" w:rsidR="00141521" w:rsidRPr="001076F8" w:rsidRDefault="00141521" w:rsidP="00141521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>ทรัพย์สินที่ได้รับจากการประมูล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FF2CE9D" w14:textId="77777777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uppressAutoHyphens/>
              <w:spacing w:line="240" w:lineRule="auto"/>
              <w:ind w:right="134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0ED4809" w14:textId="77777777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9F1436F" w14:textId="77777777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0"/>
              </w:tabs>
              <w:suppressAutoHyphens/>
              <w:spacing w:line="240" w:lineRule="auto"/>
              <w:ind w:right="134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7B4BBB7" w14:textId="77777777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  <w:tab w:val="decimal" w:pos="1350"/>
              </w:tabs>
              <w:suppressAutoHyphens/>
              <w:spacing w:line="240" w:lineRule="auto"/>
              <w:ind w:right="134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B9217E9" w14:textId="77777777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  <w:tab w:val="decimal" w:pos="1350"/>
              </w:tabs>
              <w:suppressAutoHyphens/>
              <w:spacing w:line="240" w:lineRule="auto"/>
              <w:ind w:right="134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EAC1F3A" w14:textId="77777777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  <w:tab w:val="decimal" w:pos="1350"/>
              </w:tabs>
              <w:suppressAutoHyphens/>
              <w:spacing w:line="240" w:lineRule="auto"/>
              <w:ind w:right="134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C369A21" w14:textId="77777777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  <w:tab w:val="decimal" w:pos="1350"/>
              </w:tabs>
              <w:suppressAutoHyphens/>
              <w:spacing w:line="240" w:lineRule="auto"/>
              <w:ind w:right="134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</w:tr>
      <w:tr w:rsidR="00141521" w:rsidRPr="001076F8" w14:paraId="6EAD90F4" w14:textId="77777777" w:rsidTr="00121C93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58A86B71" w14:textId="77777777" w:rsidR="00141521" w:rsidRPr="001076F8" w:rsidRDefault="00141521" w:rsidP="00141521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 xml:space="preserve">   อสังหาริมทรัพย์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2EACE9" w14:textId="6EECEF4B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uppressAutoHyphens/>
              <w:spacing w:line="240" w:lineRule="auto"/>
              <w:ind w:right="-318" w:hanging="33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248,988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9AC3ED6" w14:textId="77777777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F36990" w14:textId="12A5110D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55"/>
              </w:tabs>
              <w:suppressAutoHyphens/>
              <w:spacing w:line="240" w:lineRule="auto"/>
              <w:ind w:right="-318" w:hanging="33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825A0A3" w14:textId="77777777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  <w:tab w:val="decimal" w:pos="1350"/>
              </w:tabs>
              <w:suppressAutoHyphens/>
              <w:spacing w:line="240" w:lineRule="auto"/>
              <w:ind w:right="134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90798F" w14:textId="618BDC7D" w:rsidR="00141521" w:rsidRPr="001076F8" w:rsidRDefault="00141521" w:rsidP="00C805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(78,192)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F9455D0" w14:textId="77777777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  <w:tab w:val="decimal" w:pos="1350"/>
              </w:tabs>
              <w:suppressAutoHyphens/>
              <w:spacing w:line="240" w:lineRule="auto"/>
              <w:ind w:right="134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ACF7DD" w14:textId="4D968D2A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  <w:tab w:val="decimal" w:pos="1350"/>
              </w:tabs>
              <w:suppressAutoHyphens/>
              <w:spacing w:line="240" w:lineRule="auto"/>
              <w:ind w:right="134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170,796</w:t>
            </w:r>
          </w:p>
        </w:tc>
      </w:tr>
      <w:tr w:rsidR="00141521" w:rsidRPr="001076F8" w14:paraId="071F00CB" w14:textId="77777777" w:rsidTr="00121C93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2EA63B39" w14:textId="39DCEDBB" w:rsidR="00141521" w:rsidRPr="001076F8" w:rsidRDefault="00141521" w:rsidP="00141521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b/>
                <w:bCs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  <w:lang w:eastAsia="zh-CN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3AC084" w14:textId="23B2515C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uppressAutoHyphens/>
              <w:spacing w:line="240" w:lineRule="auto"/>
              <w:ind w:right="-318" w:hanging="33"/>
              <w:jc w:val="center"/>
              <w:rPr>
                <w:rFonts w:asciiTheme="majorBidi" w:hAnsiTheme="majorBidi" w:cstheme="majorBidi"/>
                <w:b/>
                <w:bCs/>
                <w:lang w:eastAsia="zh-CN"/>
              </w:rPr>
            </w:pPr>
            <w:r w:rsidRPr="001076F8">
              <w:rPr>
                <w:rFonts w:asciiTheme="majorBidi" w:hAnsiTheme="majorBidi" w:cstheme="majorBidi"/>
                <w:b/>
                <w:bCs/>
                <w:lang w:eastAsia="zh-CN"/>
              </w:rPr>
              <w:t>2,043,069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AF85460" w14:textId="77777777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C9F192" w14:textId="0AE80CBE" w:rsidR="00141521" w:rsidRPr="001076F8" w:rsidRDefault="00141521" w:rsidP="00C805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5"/>
              </w:tabs>
              <w:suppressAutoHyphens/>
              <w:spacing w:line="240" w:lineRule="auto"/>
              <w:ind w:right="-318" w:hanging="33"/>
              <w:jc w:val="center"/>
              <w:rPr>
                <w:rFonts w:asciiTheme="majorBidi" w:hAnsiTheme="majorBidi" w:cstheme="majorBidi"/>
                <w:b/>
                <w:bCs/>
                <w:lang w:eastAsia="zh-CN"/>
              </w:rPr>
            </w:pPr>
            <w:r w:rsidRPr="001076F8">
              <w:rPr>
                <w:rFonts w:asciiTheme="majorBidi" w:hAnsiTheme="majorBidi" w:cstheme="majorBidi"/>
                <w:b/>
                <w:bCs/>
                <w:lang w:eastAsia="zh-CN"/>
              </w:rPr>
              <w:t>471,835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54529E9" w14:textId="77777777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  <w:tab w:val="decimal" w:pos="1350"/>
              </w:tabs>
              <w:suppressAutoHyphens/>
              <w:spacing w:line="240" w:lineRule="auto"/>
              <w:ind w:right="134"/>
              <w:jc w:val="right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658825" w14:textId="033D9218" w:rsidR="00141521" w:rsidRPr="001076F8" w:rsidRDefault="00141521" w:rsidP="00C805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b/>
                <w:bCs/>
                <w:lang w:eastAsia="zh-CN"/>
              </w:rPr>
            </w:pPr>
            <w:r w:rsidRPr="001076F8">
              <w:rPr>
                <w:rFonts w:asciiTheme="majorBidi" w:hAnsiTheme="majorBidi" w:cstheme="majorBidi"/>
                <w:b/>
                <w:bCs/>
                <w:lang w:eastAsia="zh-CN"/>
              </w:rPr>
              <w:t>(477,988)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724A544" w14:textId="77777777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  <w:tab w:val="decimal" w:pos="1350"/>
              </w:tabs>
              <w:suppressAutoHyphens/>
              <w:spacing w:line="240" w:lineRule="auto"/>
              <w:ind w:right="134"/>
              <w:jc w:val="right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E519E4" w14:textId="6C1A579E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  <w:tab w:val="decimal" w:pos="1350"/>
              </w:tabs>
              <w:suppressAutoHyphens/>
              <w:spacing w:line="240" w:lineRule="auto"/>
              <w:ind w:right="134"/>
              <w:jc w:val="right"/>
              <w:rPr>
                <w:rFonts w:asciiTheme="majorBidi" w:hAnsiTheme="majorBidi" w:cstheme="majorBidi"/>
                <w:b/>
                <w:bCs/>
                <w:lang w:eastAsia="zh-CN"/>
              </w:rPr>
            </w:pPr>
            <w:r w:rsidRPr="001076F8">
              <w:rPr>
                <w:rFonts w:asciiTheme="majorBidi" w:hAnsiTheme="majorBidi" w:cstheme="majorBidi"/>
                <w:b/>
                <w:bCs/>
                <w:lang w:eastAsia="zh-CN"/>
              </w:rPr>
              <w:t>2,036,916</w:t>
            </w:r>
          </w:p>
        </w:tc>
      </w:tr>
      <w:tr w:rsidR="00141521" w:rsidRPr="001076F8" w14:paraId="42E8A39A" w14:textId="77777777" w:rsidTr="009C56A1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139EDF46" w14:textId="77777777" w:rsidR="00141521" w:rsidRPr="001076F8" w:rsidRDefault="00141521" w:rsidP="00141521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  <w:lang w:eastAsia="zh-CN"/>
              </w:rPr>
              <w:t>หัก</w:t>
            </w:r>
            <w:r w:rsidRPr="001076F8">
              <w:rPr>
                <w:rFonts w:asciiTheme="majorBidi" w:hAnsiTheme="majorBidi" w:cstheme="majorBidi"/>
                <w:cs/>
                <w:lang w:eastAsia="zh-CN"/>
              </w:rPr>
              <w:t xml:space="preserve"> ค่าเผื่อการด้อยค่า</w:t>
            </w:r>
          </w:p>
        </w:tc>
        <w:tc>
          <w:tcPr>
            <w:tcW w:w="1350" w:type="dxa"/>
            <w:shd w:val="clear" w:color="auto" w:fill="auto"/>
          </w:tcPr>
          <w:p w14:paraId="50E83301" w14:textId="49A02B61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uppressAutoHyphens/>
              <w:spacing w:line="240" w:lineRule="auto"/>
              <w:ind w:right="-318" w:hanging="33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(12,773)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6F99E81" w14:textId="77777777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</w:tcPr>
          <w:p w14:paraId="61429F57" w14:textId="20AD170F" w:rsidR="00141521" w:rsidRPr="001076F8" w:rsidRDefault="00141521" w:rsidP="00C805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5"/>
              </w:tabs>
              <w:suppressAutoHyphens/>
              <w:spacing w:line="240" w:lineRule="auto"/>
              <w:ind w:right="-318" w:hanging="33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(1,095)</w:t>
            </w:r>
          </w:p>
        </w:tc>
        <w:tc>
          <w:tcPr>
            <w:tcW w:w="180" w:type="dxa"/>
            <w:shd w:val="clear" w:color="auto" w:fill="auto"/>
          </w:tcPr>
          <w:p w14:paraId="53E7BCC6" w14:textId="77777777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  <w:tab w:val="decimal" w:pos="1350"/>
              </w:tabs>
              <w:suppressAutoHyphens/>
              <w:spacing w:line="240" w:lineRule="auto"/>
              <w:ind w:right="134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shd w:val="clear" w:color="auto" w:fill="auto"/>
          </w:tcPr>
          <w:p w14:paraId="7C41CE8B" w14:textId="2B5A66BA" w:rsidR="00141521" w:rsidRPr="001076F8" w:rsidRDefault="00141521" w:rsidP="00C805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11,864</w:t>
            </w:r>
          </w:p>
        </w:tc>
        <w:tc>
          <w:tcPr>
            <w:tcW w:w="180" w:type="dxa"/>
            <w:shd w:val="clear" w:color="auto" w:fill="auto"/>
          </w:tcPr>
          <w:p w14:paraId="039DA9CE" w14:textId="77777777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  <w:tab w:val="decimal" w:pos="1350"/>
              </w:tabs>
              <w:suppressAutoHyphens/>
              <w:spacing w:line="240" w:lineRule="auto"/>
              <w:ind w:right="134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</w:tcPr>
          <w:p w14:paraId="5287E853" w14:textId="4623C3F6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  <w:tab w:val="decimal" w:pos="900"/>
              </w:tabs>
              <w:suppressAutoHyphens/>
              <w:spacing w:line="240" w:lineRule="auto"/>
              <w:ind w:right="90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(2,004)</w:t>
            </w:r>
          </w:p>
        </w:tc>
      </w:tr>
      <w:tr w:rsidR="00141521" w:rsidRPr="001076F8" w14:paraId="30D771A0" w14:textId="77777777" w:rsidTr="00C805B1">
        <w:trPr>
          <w:cantSplit/>
          <w:trHeight w:val="355"/>
        </w:trPr>
        <w:tc>
          <w:tcPr>
            <w:tcW w:w="3418" w:type="dxa"/>
            <w:shd w:val="clear" w:color="auto" w:fill="auto"/>
            <w:vAlign w:val="bottom"/>
          </w:tcPr>
          <w:p w14:paraId="71D9108D" w14:textId="77777777" w:rsidR="00141521" w:rsidRPr="001076F8" w:rsidRDefault="00141521" w:rsidP="00141521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b/>
                <w:bCs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  <w:lang w:eastAsia="zh-CN"/>
              </w:rPr>
              <w:t>ทรัพย์สินรอการขายสุทธิ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5CE79C" w14:textId="65219EC3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uppressAutoHyphens/>
              <w:spacing w:line="240" w:lineRule="auto"/>
              <w:ind w:right="-318" w:hanging="33"/>
              <w:jc w:val="center"/>
              <w:rPr>
                <w:rFonts w:asciiTheme="majorBidi" w:hAnsiTheme="majorBidi" w:cstheme="majorBidi"/>
                <w:b/>
                <w:bCs/>
                <w:lang w:eastAsia="zh-CN"/>
              </w:rPr>
            </w:pPr>
            <w:r w:rsidRPr="001076F8">
              <w:rPr>
                <w:rFonts w:asciiTheme="majorBidi" w:hAnsiTheme="majorBidi" w:cstheme="majorBidi"/>
                <w:b/>
                <w:bCs/>
                <w:lang w:eastAsia="zh-CN"/>
              </w:rPr>
              <w:t>2,030,296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A2E2537" w14:textId="77777777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5664C7" w14:textId="55D49C58" w:rsidR="00141521" w:rsidRPr="001076F8" w:rsidRDefault="00141521" w:rsidP="00C805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5"/>
              </w:tabs>
              <w:suppressAutoHyphens/>
              <w:spacing w:line="240" w:lineRule="auto"/>
              <w:ind w:right="-318" w:hanging="33"/>
              <w:jc w:val="center"/>
              <w:rPr>
                <w:rFonts w:asciiTheme="majorBidi" w:hAnsiTheme="majorBidi" w:cstheme="majorBidi"/>
                <w:b/>
                <w:bCs/>
                <w:lang w:eastAsia="zh-CN"/>
              </w:rPr>
            </w:pPr>
            <w:r w:rsidRPr="001076F8">
              <w:rPr>
                <w:rFonts w:asciiTheme="majorBidi" w:hAnsiTheme="majorBidi" w:cstheme="majorBidi"/>
                <w:b/>
                <w:bCs/>
                <w:lang w:eastAsia="zh-CN"/>
              </w:rPr>
              <w:t>470,740</w:t>
            </w:r>
          </w:p>
        </w:tc>
        <w:tc>
          <w:tcPr>
            <w:tcW w:w="180" w:type="dxa"/>
            <w:shd w:val="clear" w:color="auto" w:fill="auto"/>
          </w:tcPr>
          <w:p w14:paraId="4865102B" w14:textId="77777777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0"/>
              </w:tabs>
              <w:suppressAutoHyphens/>
              <w:spacing w:line="240" w:lineRule="auto"/>
              <w:ind w:right="134"/>
              <w:jc w:val="right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2A0E6C" w14:textId="587EBF53" w:rsidR="00141521" w:rsidRPr="001076F8" w:rsidRDefault="00141521" w:rsidP="00C805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0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b/>
                <w:bCs/>
                <w:lang w:eastAsia="zh-CN"/>
              </w:rPr>
            </w:pPr>
            <w:r w:rsidRPr="001076F8">
              <w:rPr>
                <w:rFonts w:asciiTheme="majorBidi" w:hAnsiTheme="majorBidi" w:cstheme="majorBidi"/>
                <w:b/>
                <w:bCs/>
                <w:lang w:eastAsia="zh-CN"/>
              </w:rPr>
              <w:t>(466,124)</w:t>
            </w:r>
          </w:p>
        </w:tc>
        <w:tc>
          <w:tcPr>
            <w:tcW w:w="180" w:type="dxa"/>
            <w:shd w:val="clear" w:color="auto" w:fill="auto"/>
          </w:tcPr>
          <w:p w14:paraId="3078260B" w14:textId="77777777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0"/>
              </w:tabs>
              <w:suppressAutoHyphens/>
              <w:spacing w:line="240" w:lineRule="auto"/>
              <w:ind w:right="134"/>
              <w:jc w:val="right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58418D" w14:textId="117EA773" w:rsidR="00141521" w:rsidRPr="001076F8" w:rsidRDefault="00141521" w:rsidP="001415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  <w:tab w:val="decimal" w:pos="1350"/>
              </w:tabs>
              <w:suppressAutoHyphens/>
              <w:spacing w:line="240" w:lineRule="auto"/>
              <w:ind w:right="134"/>
              <w:jc w:val="right"/>
              <w:rPr>
                <w:rFonts w:asciiTheme="majorBidi" w:hAnsiTheme="majorBidi" w:cstheme="majorBidi"/>
                <w:b/>
                <w:bCs/>
                <w:lang w:eastAsia="zh-CN"/>
              </w:rPr>
            </w:pPr>
            <w:r w:rsidRPr="001076F8">
              <w:rPr>
                <w:rFonts w:asciiTheme="majorBidi" w:hAnsiTheme="majorBidi" w:cstheme="majorBidi"/>
                <w:b/>
                <w:bCs/>
                <w:lang w:eastAsia="zh-CN"/>
              </w:rPr>
              <w:t>2,034,912</w:t>
            </w:r>
          </w:p>
        </w:tc>
      </w:tr>
    </w:tbl>
    <w:p w14:paraId="156E5B04" w14:textId="45A65FC0" w:rsidR="00C737F5" w:rsidRPr="001076F8" w:rsidRDefault="00C737F5" w:rsidP="00C737F5">
      <w:pPr>
        <w:spacing w:line="240" w:lineRule="auto"/>
        <w:rPr>
          <w:rFonts w:asciiTheme="majorBidi" w:hAnsiTheme="majorBidi" w:cstheme="majorBidi"/>
        </w:rPr>
      </w:pPr>
    </w:p>
    <w:p w14:paraId="35C72F82" w14:textId="77777777" w:rsidR="00186EEE" w:rsidRPr="001076F8" w:rsidRDefault="00186EEE" w:rsidP="00C737F5">
      <w:pPr>
        <w:spacing w:line="240" w:lineRule="auto"/>
        <w:rPr>
          <w:rFonts w:asciiTheme="majorBidi" w:hAnsiTheme="majorBidi" w:cstheme="majorBidi"/>
        </w:rPr>
      </w:pPr>
    </w:p>
    <w:p w14:paraId="18753485" w14:textId="77777777" w:rsidR="00186EEE" w:rsidRPr="001076F8" w:rsidRDefault="00186EEE" w:rsidP="00C737F5">
      <w:pPr>
        <w:spacing w:line="240" w:lineRule="auto"/>
        <w:rPr>
          <w:rFonts w:asciiTheme="majorBidi" w:hAnsiTheme="majorBidi" w:cstheme="majorBidi"/>
        </w:rPr>
      </w:pPr>
    </w:p>
    <w:p w14:paraId="0C92E1EC" w14:textId="77777777" w:rsidR="00186EEE" w:rsidRPr="001076F8" w:rsidRDefault="00186EEE" w:rsidP="00C737F5">
      <w:pPr>
        <w:spacing w:line="240" w:lineRule="auto"/>
        <w:rPr>
          <w:rFonts w:asciiTheme="majorBidi" w:hAnsiTheme="majorBidi" w:cstheme="majorBidi"/>
        </w:rPr>
      </w:pPr>
    </w:p>
    <w:p w14:paraId="4D1956AC" w14:textId="77777777" w:rsidR="00186EEE" w:rsidRPr="001076F8" w:rsidRDefault="00186EEE" w:rsidP="00C737F5">
      <w:pPr>
        <w:spacing w:line="240" w:lineRule="auto"/>
        <w:rPr>
          <w:rFonts w:asciiTheme="majorBidi" w:hAnsiTheme="majorBidi" w:cstheme="majorBidi"/>
        </w:rPr>
      </w:pPr>
    </w:p>
    <w:p w14:paraId="217A2E39" w14:textId="77777777" w:rsidR="00186EEE" w:rsidRPr="001076F8" w:rsidRDefault="00186EEE" w:rsidP="00C737F5">
      <w:pPr>
        <w:spacing w:line="240" w:lineRule="auto"/>
        <w:rPr>
          <w:rFonts w:asciiTheme="majorBidi" w:hAnsiTheme="majorBidi" w:cstheme="majorBidi"/>
        </w:rPr>
      </w:pPr>
    </w:p>
    <w:p w14:paraId="03EC5AFF" w14:textId="77777777" w:rsidR="00186EEE" w:rsidRPr="001076F8" w:rsidRDefault="00186EEE" w:rsidP="00C737F5">
      <w:pPr>
        <w:spacing w:line="240" w:lineRule="auto"/>
        <w:rPr>
          <w:rFonts w:asciiTheme="majorBidi" w:hAnsiTheme="majorBidi" w:cstheme="majorBidi"/>
        </w:rPr>
      </w:pPr>
    </w:p>
    <w:p w14:paraId="0EC88DC8" w14:textId="77777777" w:rsidR="00186EEE" w:rsidRPr="001076F8" w:rsidRDefault="00186EEE" w:rsidP="00C737F5">
      <w:pPr>
        <w:spacing w:line="240" w:lineRule="auto"/>
        <w:rPr>
          <w:rFonts w:asciiTheme="majorBidi" w:hAnsiTheme="majorBidi" w:cstheme="majorBidi"/>
        </w:rPr>
      </w:pPr>
    </w:p>
    <w:p w14:paraId="0C07027B" w14:textId="77777777" w:rsidR="00186EEE" w:rsidRPr="001076F8" w:rsidRDefault="00186EEE" w:rsidP="00C737F5">
      <w:pPr>
        <w:spacing w:line="240" w:lineRule="auto"/>
        <w:rPr>
          <w:rFonts w:asciiTheme="majorBidi" w:hAnsiTheme="majorBidi" w:cstheme="majorBidi"/>
        </w:rPr>
      </w:pPr>
    </w:p>
    <w:p w14:paraId="4785352E" w14:textId="77777777" w:rsidR="00186EEE" w:rsidRPr="001076F8" w:rsidRDefault="00186EEE" w:rsidP="00C737F5">
      <w:pPr>
        <w:spacing w:line="240" w:lineRule="auto"/>
        <w:rPr>
          <w:rFonts w:asciiTheme="majorBidi" w:hAnsiTheme="majorBidi" w:cstheme="majorBidi"/>
        </w:rPr>
      </w:pPr>
    </w:p>
    <w:p w14:paraId="0F97C6A3" w14:textId="1C7164D7" w:rsidR="008D3CB8" w:rsidRPr="001076F8" w:rsidRDefault="00E327DA" w:rsidP="1C427D5D">
      <w:pPr>
        <w:pStyle w:val="BodyTextIndent2"/>
        <w:tabs>
          <w:tab w:val="left" w:pos="540"/>
        </w:tabs>
        <w:spacing w:line="240" w:lineRule="auto"/>
        <w:ind w:firstLine="0"/>
        <w:jc w:val="thaiDistribute"/>
        <w:rPr>
          <w:rFonts w:asciiTheme="majorBidi" w:hAnsiTheme="majorBidi" w:cstheme="majorBidi"/>
        </w:rPr>
      </w:pPr>
      <w:bookmarkStart w:id="60" w:name="_Hlk85410595"/>
      <w:r w:rsidRPr="001076F8">
        <w:rPr>
          <w:rFonts w:asciiTheme="majorBidi" w:hAnsiTheme="majorBidi" w:cstheme="majorBidi"/>
          <w:lang w:eastAsia="zh-CN"/>
        </w:rPr>
        <w:lastRenderedPageBreak/>
        <w:tab/>
      </w:r>
      <w:r w:rsidR="008D3CB8" w:rsidRPr="001076F8">
        <w:rPr>
          <w:rFonts w:asciiTheme="majorBidi" w:hAnsiTheme="majorBidi" w:cstheme="majorBidi"/>
          <w:cs/>
        </w:rPr>
        <w:t>ทรัพย์สินรอการขายที่ประเมินราคาโดยผู้ประเมินภายนอกและผู้ประเมินภายในที่แสดงมูลค่าตามราคาประเมินและ</w:t>
      </w:r>
      <w:r w:rsidR="003C3406" w:rsidRPr="001076F8">
        <w:rPr>
          <w:rFonts w:asciiTheme="majorBidi" w:hAnsiTheme="majorBidi" w:cstheme="majorBidi"/>
          <w:cs/>
        </w:rPr>
        <w:t>มูลค่าตามบัญชี</w:t>
      </w:r>
      <w:r w:rsidR="008D3CB8" w:rsidRPr="001076F8">
        <w:rPr>
          <w:rFonts w:asciiTheme="majorBidi" w:hAnsiTheme="majorBidi" w:cstheme="majorBidi"/>
          <w:cs/>
        </w:rPr>
        <w:t xml:space="preserve"> ณ วันที่ </w:t>
      </w:r>
      <w:r w:rsidR="00DB5725" w:rsidRPr="001076F8">
        <w:rPr>
          <w:rFonts w:asciiTheme="majorBidi" w:hAnsiTheme="majorBidi" w:cstheme="majorBidi"/>
        </w:rPr>
        <w:t>30</w:t>
      </w:r>
      <w:r w:rsidR="358AEB74" w:rsidRPr="001076F8">
        <w:rPr>
          <w:rFonts w:asciiTheme="majorBidi" w:hAnsiTheme="majorBidi" w:cstheme="majorBidi"/>
        </w:rPr>
        <w:t xml:space="preserve"> </w:t>
      </w:r>
      <w:r w:rsidR="00313525" w:rsidRPr="001076F8">
        <w:rPr>
          <w:rFonts w:asciiTheme="majorBidi" w:hAnsiTheme="majorBidi" w:cstheme="majorBidi" w:hint="cs"/>
          <w:cs/>
        </w:rPr>
        <w:t>กันยายน</w:t>
      </w:r>
      <w:r w:rsidR="00C805B1" w:rsidRPr="001076F8">
        <w:rPr>
          <w:rFonts w:asciiTheme="majorBidi" w:hAnsiTheme="majorBidi" w:cstheme="majorBidi"/>
          <w:cs/>
        </w:rPr>
        <w:t xml:space="preserve"> </w:t>
      </w:r>
      <w:r w:rsidR="00C805B1" w:rsidRPr="001076F8">
        <w:rPr>
          <w:rFonts w:asciiTheme="majorBidi" w:hAnsiTheme="majorBidi" w:cstheme="majorBidi"/>
        </w:rPr>
        <w:t>2567</w:t>
      </w:r>
      <w:r w:rsidR="0014704B" w:rsidRPr="001076F8">
        <w:rPr>
          <w:rFonts w:asciiTheme="majorBidi" w:hAnsiTheme="majorBidi" w:cstheme="majorBidi"/>
        </w:rPr>
        <w:t xml:space="preserve"> </w:t>
      </w:r>
      <w:r w:rsidR="0014704B" w:rsidRPr="001076F8">
        <w:rPr>
          <w:rFonts w:asciiTheme="majorBidi" w:hAnsiTheme="majorBidi" w:cstheme="majorBidi"/>
          <w:cs/>
        </w:rPr>
        <w:t>และ</w:t>
      </w:r>
      <w:r w:rsidR="005A58A9" w:rsidRPr="001076F8">
        <w:rPr>
          <w:rFonts w:asciiTheme="majorBidi" w:hAnsiTheme="majorBidi" w:cstheme="majorBidi"/>
          <w:cs/>
        </w:rPr>
        <w:t xml:space="preserve"> </w:t>
      </w:r>
      <w:r w:rsidR="005A58A9" w:rsidRPr="001076F8">
        <w:rPr>
          <w:rFonts w:asciiTheme="majorBidi" w:hAnsiTheme="majorBidi" w:cstheme="majorBidi"/>
        </w:rPr>
        <w:t xml:space="preserve">31 </w:t>
      </w:r>
      <w:r w:rsidR="005A58A9" w:rsidRPr="001076F8">
        <w:rPr>
          <w:rFonts w:asciiTheme="majorBidi" w:hAnsiTheme="majorBidi" w:cstheme="majorBidi"/>
          <w:cs/>
        </w:rPr>
        <w:t>ธันวาคม</w:t>
      </w:r>
      <w:r w:rsidR="0014704B" w:rsidRPr="001076F8">
        <w:rPr>
          <w:rFonts w:asciiTheme="majorBidi" w:hAnsiTheme="majorBidi" w:cstheme="majorBidi"/>
          <w:cs/>
        </w:rPr>
        <w:t xml:space="preserve"> </w:t>
      </w:r>
      <w:r w:rsidR="0014704B" w:rsidRPr="001076F8">
        <w:rPr>
          <w:rFonts w:asciiTheme="majorBidi" w:hAnsiTheme="majorBidi" w:cstheme="majorBidi"/>
        </w:rPr>
        <w:t>256</w:t>
      </w:r>
      <w:r w:rsidR="00C805B1" w:rsidRPr="001076F8">
        <w:rPr>
          <w:rFonts w:asciiTheme="majorBidi" w:hAnsiTheme="majorBidi" w:cstheme="majorBidi"/>
        </w:rPr>
        <w:t>6</w:t>
      </w:r>
      <w:r w:rsidR="008D3CB8" w:rsidRPr="001076F8">
        <w:rPr>
          <w:rFonts w:asciiTheme="majorBidi" w:hAnsiTheme="majorBidi" w:cstheme="majorBidi"/>
          <w:lang w:val="en-GB"/>
        </w:rPr>
        <w:t xml:space="preserve"> </w:t>
      </w:r>
      <w:r w:rsidR="008D3CB8" w:rsidRPr="001076F8">
        <w:rPr>
          <w:rFonts w:asciiTheme="majorBidi" w:hAnsiTheme="majorBidi" w:cstheme="majorBidi"/>
          <w:cs/>
        </w:rPr>
        <w:t>มีดังนี้</w:t>
      </w:r>
    </w:p>
    <w:p w14:paraId="60942586" w14:textId="4CAC0FE4" w:rsidR="00424EFD" w:rsidRPr="001076F8" w:rsidRDefault="00424EFD" w:rsidP="008D3CB8">
      <w:pPr>
        <w:pStyle w:val="BodyTextIndent2"/>
        <w:tabs>
          <w:tab w:val="left" w:pos="540"/>
        </w:tabs>
        <w:ind w:right="-205"/>
        <w:jc w:val="thaiDistribute"/>
        <w:rPr>
          <w:rFonts w:asciiTheme="majorBidi" w:hAnsiTheme="majorBidi" w:cstheme="majorBidi"/>
        </w:rPr>
      </w:pPr>
    </w:p>
    <w:tbl>
      <w:tblPr>
        <w:tblStyle w:val="TableGrid"/>
        <w:tblW w:w="963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440"/>
        <w:gridCol w:w="270"/>
        <w:gridCol w:w="1260"/>
        <w:gridCol w:w="270"/>
        <w:gridCol w:w="1440"/>
        <w:gridCol w:w="270"/>
        <w:gridCol w:w="1260"/>
      </w:tblGrid>
      <w:tr w:rsidR="008D3CB8" w:rsidRPr="001076F8" w14:paraId="230856A3" w14:textId="77777777" w:rsidTr="1EC29960">
        <w:trPr>
          <w:trHeight w:val="20"/>
        </w:trPr>
        <w:tc>
          <w:tcPr>
            <w:tcW w:w="3420" w:type="dxa"/>
            <w:vAlign w:val="bottom"/>
          </w:tcPr>
          <w:p w14:paraId="1684C06E" w14:textId="77777777" w:rsidR="008D3CB8" w:rsidRPr="001076F8" w:rsidRDefault="008D3CB8" w:rsidP="00AA207C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6210" w:type="dxa"/>
            <w:gridSpan w:val="7"/>
          </w:tcPr>
          <w:p w14:paraId="4E5EB9BD" w14:textId="36A4530C" w:rsidR="008D3CB8" w:rsidRPr="001076F8" w:rsidRDefault="008D3CB8" w:rsidP="00AA207C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8D3CB8" w:rsidRPr="001076F8" w14:paraId="79D367E3" w14:textId="77777777" w:rsidTr="1EC29960">
        <w:trPr>
          <w:trHeight w:val="20"/>
        </w:trPr>
        <w:tc>
          <w:tcPr>
            <w:tcW w:w="3420" w:type="dxa"/>
            <w:vAlign w:val="bottom"/>
          </w:tcPr>
          <w:p w14:paraId="77763A34" w14:textId="77777777" w:rsidR="008D3CB8" w:rsidRPr="001076F8" w:rsidRDefault="008D3CB8" w:rsidP="00AA207C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center"/>
              <w:rPr>
                <w:rFonts w:asciiTheme="majorBidi" w:hAnsiTheme="majorBidi" w:cstheme="majorBidi"/>
                <w:i/>
                <w:iCs/>
                <w:cs/>
                <w:lang w:eastAsia="zh-CN"/>
              </w:rPr>
            </w:pPr>
          </w:p>
        </w:tc>
        <w:tc>
          <w:tcPr>
            <w:tcW w:w="2970" w:type="dxa"/>
            <w:gridSpan w:val="3"/>
          </w:tcPr>
          <w:p w14:paraId="6BDABBB4" w14:textId="453646D9" w:rsidR="008D3CB8" w:rsidRPr="001076F8" w:rsidRDefault="358AEB74" w:rsidP="1C427D5D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center"/>
              <w:rPr>
                <w:rFonts w:asciiTheme="majorBidi" w:hAnsiTheme="majorBidi" w:cstheme="majorBidi"/>
                <w:lang w:val="en-US"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 xml:space="preserve">30 </w:t>
            </w:r>
            <w:r w:rsidR="00313525" w:rsidRPr="001076F8">
              <w:rPr>
                <w:rFonts w:asciiTheme="majorBidi" w:hAnsiTheme="majorBidi" w:cstheme="majorBidi" w:hint="cs"/>
                <w:cs/>
                <w:lang w:eastAsia="zh-CN"/>
              </w:rPr>
              <w:t>กันยายน</w:t>
            </w:r>
            <w:r w:rsidR="00C805B1" w:rsidRPr="001076F8">
              <w:rPr>
                <w:rFonts w:asciiTheme="majorBidi" w:hAnsiTheme="majorBidi" w:cstheme="majorBidi"/>
                <w:cs/>
                <w:lang w:eastAsia="zh-CN"/>
              </w:rPr>
              <w:t xml:space="preserve"> </w:t>
            </w:r>
            <w:r w:rsidR="00C805B1" w:rsidRPr="001076F8">
              <w:rPr>
                <w:rFonts w:asciiTheme="majorBidi" w:hAnsiTheme="majorBidi" w:cstheme="majorBidi"/>
                <w:lang w:val="en-US" w:eastAsia="zh-CN"/>
              </w:rPr>
              <w:t>2567</w:t>
            </w:r>
          </w:p>
        </w:tc>
        <w:tc>
          <w:tcPr>
            <w:tcW w:w="270" w:type="dxa"/>
          </w:tcPr>
          <w:p w14:paraId="415FD509" w14:textId="77777777" w:rsidR="008D3CB8" w:rsidRPr="001076F8" w:rsidRDefault="008D3CB8" w:rsidP="00AA207C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2970" w:type="dxa"/>
            <w:gridSpan w:val="3"/>
          </w:tcPr>
          <w:p w14:paraId="5FCA956D" w14:textId="62100340" w:rsidR="008D3CB8" w:rsidRPr="001076F8" w:rsidRDefault="005A58A9" w:rsidP="00AA207C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31</w:t>
            </w:r>
            <w:r w:rsidRPr="001076F8">
              <w:rPr>
                <w:rFonts w:asciiTheme="majorBidi" w:hAnsiTheme="majorBidi" w:cstheme="majorBidi"/>
                <w:cs/>
                <w:lang w:eastAsia="zh-CN"/>
              </w:rPr>
              <w:t xml:space="preserve"> ธันวาคม </w:t>
            </w:r>
            <w:r w:rsidR="00C737F5" w:rsidRPr="001076F8">
              <w:rPr>
                <w:rFonts w:asciiTheme="majorBidi" w:hAnsiTheme="majorBidi" w:cstheme="majorBidi"/>
                <w:lang w:eastAsia="zh-CN"/>
              </w:rPr>
              <w:t>256</w:t>
            </w:r>
            <w:r w:rsidR="00C805B1" w:rsidRPr="001076F8">
              <w:rPr>
                <w:rFonts w:asciiTheme="majorBidi" w:hAnsiTheme="majorBidi" w:cstheme="majorBidi"/>
                <w:lang w:eastAsia="zh-CN"/>
              </w:rPr>
              <w:t>6</w:t>
            </w:r>
          </w:p>
        </w:tc>
      </w:tr>
      <w:tr w:rsidR="00FE5A86" w:rsidRPr="001076F8" w14:paraId="73A16334" w14:textId="77777777" w:rsidTr="1EC29960">
        <w:trPr>
          <w:trHeight w:val="20"/>
        </w:trPr>
        <w:tc>
          <w:tcPr>
            <w:tcW w:w="3420" w:type="dxa"/>
            <w:vAlign w:val="bottom"/>
          </w:tcPr>
          <w:p w14:paraId="175152BA" w14:textId="77777777" w:rsidR="00FE5A86" w:rsidRPr="001076F8" w:rsidRDefault="00FE5A86" w:rsidP="00FE5A86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center"/>
              <w:rPr>
                <w:rFonts w:asciiTheme="majorBidi" w:hAnsiTheme="majorBidi" w:cstheme="majorBidi"/>
                <w:i/>
                <w:iCs/>
                <w:cs/>
                <w:lang w:eastAsia="zh-CN"/>
              </w:rPr>
            </w:pPr>
          </w:p>
        </w:tc>
        <w:tc>
          <w:tcPr>
            <w:tcW w:w="1440" w:type="dxa"/>
            <w:vAlign w:val="bottom"/>
          </w:tcPr>
          <w:p w14:paraId="25DF751A" w14:textId="33449AF1" w:rsidR="00FE5A86" w:rsidRPr="001076F8" w:rsidRDefault="007525B9" w:rsidP="00FE5A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88" w:right="-108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>มูลค่าตามบัญชี</w:t>
            </w:r>
          </w:p>
        </w:tc>
        <w:tc>
          <w:tcPr>
            <w:tcW w:w="270" w:type="dxa"/>
            <w:vAlign w:val="bottom"/>
          </w:tcPr>
          <w:p w14:paraId="089C1D85" w14:textId="77777777" w:rsidR="00FE5A86" w:rsidRPr="001076F8" w:rsidRDefault="00FE5A86" w:rsidP="00FE5A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88" w:right="-108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vAlign w:val="bottom"/>
          </w:tcPr>
          <w:p w14:paraId="68253E32" w14:textId="040DBB43" w:rsidR="00FE5A86" w:rsidRPr="001076F8" w:rsidRDefault="00FE5A86" w:rsidP="00FE5A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88" w:right="-108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>ราคาประเมิน</w:t>
            </w:r>
            <w:r w:rsidRPr="001076F8">
              <w:rPr>
                <w:rFonts w:asciiTheme="majorBidi" w:hAnsiTheme="majorBidi" w:cstheme="majorBidi"/>
                <w:lang w:eastAsia="zh-CN"/>
              </w:rPr>
              <w:t>*</w:t>
            </w:r>
          </w:p>
        </w:tc>
        <w:tc>
          <w:tcPr>
            <w:tcW w:w="270" w:type="dxa"/>
          </w:tcPr>
          <w:p w14:paraId="77CFFDEB" w14:textId="77777777" w:rsidR="00FE5A86" w:rsidRPr="001076F8" w:rsidRDefault="00FE5A86" w:rsidP="00FE5A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88" w:right="-108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440" w:type="dxa"/>
            <w:vAlign w:val="bottom"/>
          </w:tcPr>
          <w:p w14:paraId="014D26F2" w14:textId="69F8E4D1" w:rsidR="00FE5A86" w:rsidRPr="001076F8" w:rsidRDefault="007525B9" w:rsidP="00FE5A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88" w:right="-108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>มูลค่าตามบัญชี</w:t>
            </w:r>
          </w:p>
        </w:tc>
        <w:tc>
          <w:tcPr>
            <w:tcW w:w="270" w:type="dxa"/>
            <w:vAlign w:val="bottom"/>
          </w:tcPr>
          <w:p w14:paraId="07DBCE16" w14:textId="77777777" w:rsidR="00FE5A86" w:rsidRPr="001076F8" w:rsidRDefault="00FE5A86" w:rsidP="00FE5A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88" w:right="-108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67DD001" w14:textId="2BC083AA" w:rsidR="00FE5A86" w:rsidRPr="001076F8" w:rsidRDefault="00FE5A86" w:rsidP="00FE5A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88" w:right="-108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>ราคาประเมิน</w:t>
            </w:r>
            <w:r w:rsidRPr="001076F8">
              <w:rPr>
                <w:rFonts w:asciiTheme="majorBidi" w:hAnsiTheme="majorBidi" w:cstheme="majorBidi"/>
                <w:lang w:eastAsia="zh-CN"/>
              </w:rPr>
              <w:t>*</w:t>
            </w:r>
          </w:p>
        </w:tc>
      </w:tr>
      <w:tr w:rsidR="00FE5A86" w:rsidRPr="001076F8" w14:paraId="009E35A9" w14:textId="77777777" w:rsidTr="1EC29960">
        <w:trPr>
          <w:trHeight w:val="20"/>
        </w:trPr>
        <w:tc>
          <w:tcPr>
            <w:tcW w:w="3420" w:type="dxa"/>
            <w:vAlign w:val="bottom"/>
          </w:tcPr>
          <w:p w14:paraId="0975F151" w14:textId="77777777" w:rsidR="00FE5A86" w:rsidRPr="001076F8" w:rsidRDefault="00FE5A86" w:rsidP="00AA207C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center"/>
              <w:rPr>
                <w:rFonts w:asciiTheme="majorBidi" w:hAnsiTheme="majorBidi" w:cstheme="majorBidi"/>
                <w:i/>
                <w:iCs/>
                <w:cs/>
                <w:lang w:eastAsia="zh-CN"/>
              </w:rPr>
            </w:pPr>
          </w:p>
        </w:tc>
        <w:tc>
          <w:tcPr>
            <w:tcW w:w="6210" w:type="dxa"/>
            <w:gridSpan w:val="7"/>
            <w:vAlign w:val="bottom"/>
          </w:tcPr>
          <w:p w14:paraId="223FE1FD" w14:textId="4D0DF4DB" w:rsidR="00FE5A86" w:rsidRPr="001076F8" w:rsidRDefault="00FE5A86" w:rsidP="00D410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68"/>
              </w:tabs>
              <w:suppressAutoHyphens/>
              <w:spacing w:line="240" w:lineRule="auto"/>
              <w:ind w:left="2948" w:right="-108" w:hanging="360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  <w:lang w:eastAsia="zh-CN"/>
              </w:rPr>
              <w:t>(พันบาท)</w:t>
            </w:r>
          </w:p>
        </w:tc>
      </w:tr>
      <w:tr w:rsidR="00995A15" w:rsidRPr="001076F8" w14:paraId="56376959" w14:textId="77777777" w:rsidTr="1EC29960">
        <w:trPr>
          <w:trHeight w:val="20"/>
        </w:trPr>
        <w:tc>
          <w:tcPr>
            <w:tcW w:w="3420" w:type="dxa"/>
          </w:tcPr>
          <w:p w14:paraId="39A40299" w14:textId="3E0AD57C" w:rsidR="00995A15" w:rsidRPr="001076F8" w:rsidRDefault="00995A15" w:rsidP="00995A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75" w:right="86" w:hanging="90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ส่วนที่ประเมินราคาโดยผู้ประเมินภายนอก</w:t>
            </w:r>
          </w:p>
        </w:tc>
        <w:tc>
          <w:tcPr>
            <w:tcW w:w="1440" w:type="dxa"/>
            <w:vAlign w:val="bottom"/>
          </w:tcPr>
          <w:p w14:paraId="4D2CE462" w14:textId="0BFF2943" w:rsidR="00995A15" w:rsidRPr="001076F8" w:rsidRDefault="00995A15" w:rsidP="00995A15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CF5BE6">
              <w:rPr>
                <w:rFonts w:asciiTheme="majorBidi" w:hAnsiTheme="majorBidi" w:cstheme="majorBidi"/>
                <w:lang w:eastAsia="zh-CN"/>
              </w:rPr>
              <w:t xml:space="preserve"> 1,241,748 </w:t>
            </w:r>
          </w:p>
        </w:tc>
        <w:tc>
          <w:tcPr>
            <w:tcW w:w="270" w:type="dxa"/>
            <w:vAlign w:val="bottom"/>
          </w:tcPr>
          <w:p w14:paraId="2D83488D" w14:textId="77777777" w:rsidR="00995A15" w:rsidRPr="001076F8" w:rsidRDefault="00995A15" w:rsidP="00995A15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vAlign w:val="bottom"/>
          </w:tcPr>
          <w:p w14:paraId="2083174D" w14:textId="46272FA0" w:rsidR="00995A15" w:rsidRPr="001076F8" w:rsidRDefault="00995A15" w:rsidP="00995A15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CF5BE6">
              <w:rPr>
                <w:rFonts w:asciiTheme="majorBidi" w:hAnsiTheme="majorBidi" w:cstheme="majorBidi"/>
                <w:lang w:eastAsia="zh-CN"/>
              </w:rPr>
              <w:t xml:space="preserve"> 1,</w:t>
            </w:r>
            <w:r w:rsidR="00571F6F">
              <w:rPr>
                <w:rFonts w:asciiTheme="majorBidi" w:hAnsiTheme="majorBidi" w:cstheme="majorBidi"/>
                <w:lang w:eastAsia="zh-CN"/>
              </w:rPr>
              <w:t>946,</w:t>
            </w:r>
            <w:r w:rsidR="004D1DEB">
              <w:rPr>
                <w:rFonts w:asciiTheme="majorBidi" w:hAnsiTheme="majorBidi" w:cstheme="majorBidi"/>
                <w:lang w:eastAsia="zh-CN"/>
              </w:rPr>
              <w:t>944</w:t>
            </w:r>
            <w:r w:rsidRPr="00CF5BE6">
              <w:rPr>
                <w:rFonts w:asciiTheme="majorBidi" w:hAnsiTheme="majorBidi" w:cstheme="majorBidi"/>
                <w:lang w:eastAsia="zh-CN"/>
              </w:rPr>
              <w:t xml:space="preserve"> </w:t>
            </w:r>
          </w:p>
        </w:tc>
        <w:tc>
          <w:tcPr>
            <w:tcW w:w="270" w:type="dxa"/>
          </w:tcPr>
          <w:p w14:paraId="6021A2C9" w14:textId="77777777" w:rsidR="00995A15" w:rsidRPr="001076F8" w:rsidRDefault="00995A15" w:rsidP="00995A15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56EF39B" w14:textId="078EA828" w:rsidR="00995A15" w:rsidRPr="001076F8" w:rsidRDefault="00995A15" w:rsidP="00995A15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1,354,921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C843B15" w14:textId="77777777" w:rsidR="00995A15" w:rsidRPr="001076F8" w:rsidRDefault="00995A15" w:rsidP="00995A15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F66D7FF" w14:textId="6969116C" w:rsidR="00995A15" w:rsidRPr="001076F8" w:rsidRDefault="00995A15" w:rsidP="00995A15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2,135,827</w:t>
            </w:r>
          </w:p>
        </w:tc>
      </w:tr>
      <w:tr w:rsidR="00995A15" w:rsidRPr="001076F8" w14:paraId="406B75C1" w14:textId="77777777" w:rsidTr="1EC29960">
        <w:trPr>
          <w:trHeight w:val="20"/>
        </w:trPr>
        <w:tc>
          <w:tcPr>
            <w:tcW w:w="3420" w:type="dxa"/>
          </w:tcPr>
          <w:p w14:paraId="1CC05414" w14:textId="60FD377C" w:rsidR="00995A15" w:rsidRPr="001076F8" w:rsidRDefault="00995A15" w:rsidP="00995A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75" w:right="86" w:hanging="75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ส่วนที่ประเมินราคาโดยผู้ประเมินภายใน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1BCF898" w14:textId="38D93DEA" w:rsidR="00995A15" w:rsidRPr="001076F8" w:rsidRDefault="00995A15" w:rsidP="00995A15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CF5BE6">
              <w:rPr>
                <w:rFonts w:asciiTheme="majorBidi" w:hAnsiTheme="majorBidi" w:cstheme="majorBidi"/>
                <w:lang w:eastAsia="zh-CN"/>
              </w:rPr>
              <w:t xml:space="preserve"> 738,907 </w:t>
            </w:r>
          </w:p>
        </w:tc>
        <w:tc>
          <w:tcPr>
            <w:tcW w:w="270" w:type="dxa"/>
            <w:vAlign w:val="bottom"/>
          </w:tcPr>
          <w:p w14:paraId="42AC2282" w14:textId="77777777" w:rsidR="00995A15" w:rsidRPr="001076F8" w:rsidRDefault="00995A15" w:rsidP="00995A15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60B49C8E" w14:textId="67A84581" w:rsidR="00995A15" w:rsidRPr="001076F8" w:rsidRDefault="00995A15" w:rsidP="00995A15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CF5BE6">
              <w:rPr>
                <w:rFonts w:asciiTheme="majorBidi" w:hAnsiTheme="majorBidi" w:cstheme="majorBidi"/>
                <w:lang w:eastAsia="zh-CN"/>
              </w:rPr>
              <w:t xml:space="preserve"> 1,1</w:t>
            </w:r>
            <w:r w:rsidR="004D1DEB">
              <w:rPr>
                <w:rFonts w:asciiTheme="majorBidi" w:hAnsiTheme="majorBidi" w:cstheme="majorBidi"/>
                <w:lang w:eastAsia="zh-CN"/>
              </w:rPr>
              <w:t>6</w:t>
            </w:r>
            <w:ins w:id="61" w:author="Nattanon, Jeenpatipat" w:date="2024-11-12T11:13:00Z">
              <w:r w:rsidR="00DD4FCE">
                <w:rPr>
                  <w:rFonts w:asciiTheme="majorBidi" w:hAnsiTheme="majorBidi" w:cstheme="majorBidi"/>
                  <w:lang w:eastAsia="zh-CN"/>
                </w:rPr>
                <w:t>2</w:t>
              </w:r>
            </w:ins>
            <w:del w:id="62" w:author="Nattanon, Jeenpatipat" w:date="2024-11-12T11:13:00Z">
              <w:r w:rsidR="004D1DEB" w:rsidDel="00DD4FCE">
                <w:rPr>
                  <w:rFonts w:asciiTheme="majorBidi" w:hAnsiTheme="majorBidi" w:cstheme="majorBidi"/>
                  <w:lang w:eastAsia="zh-CN"/>
                </w:rPr>
                <w:delText>1</w:delText>
              </w:r>
            </w:del>
            <w:r w:rsidR="004D1DEB">
              <w:rPr>
                <w:rFonts w:asciiTheme="majorBidi" w:hAnsiTheme="majorBidi" w:cstheme="majorBidi"/>
                <w:lang w:eastAsia="zh-CN"/>
              </w:rPr>
              <w:t>,5</w:t>
            </w:r>
            <w:ins w:id="63" w:author="Nattanon, Jeenpatipat" w:date="2024-11-12T11:13:00Z">
              <w:r w:rsidR="00DD4FCE">
                <w:rPr>
                  <w:rFonts w:asciiTheme="majorBidi" w:hAnsiTheme="majorBidi" w:cstheme="majorBidi"/>
                  <w:lang w:eastAsia="zh-CN"/>
                </w:rPr>
                <w:t>29</w:t>
              </w:r>
            </w:ins>
            <w:del w:id="64" w:author="Nattanon, Jeenpatipat" w:date="2024-11-12T11:13:00Z">
              <w:r w:rsidR="004D1DEB" w:rsidDel="00DD4FCE">
                <w:rPr>
                  <w:rFonts w:asciiTheme="majorBidi" w:hAnsiTheme="majorBidi" w:cstheme="majorBidi"/>
                  <w:lang w:eastAsia="zh-CN"/>
                </w:rPr>
                <w:delText>44</w:delText>
              </w:r>
            </w:del>
            <w:r w:rsidRPr="00CF5BE6">
              <w:rPr>
                <w:rFonts w:asciiTheme="majorBidi" w:hAnsiTheme="majorBidi" w:cstheme="majorBidi"/>
                <w:lang w:eastAsia="zh-CN"/>
              </w:rPr>
              <w:t xml:space="preserve">  </w:t>
            </w:r>
          </w:p>
        </w:tc>
        <w:tc>
          <w:tcPr>
            <w:tcW w:w="270" w:type="dxa"/>
          </w:tcPr>
          <w:p w14:paraId="0BE6F0CB" w14:textId="77777777" w:rsidR="00995A15" w:rsidRPr="001076F8" w:rsidRDefault="00995A15" w:rsidP="00995A15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B0633B" w14:textId="06D5C9D2" w:rsidR="00995A15" w:rsidRPr="001076F8" w:rsidRDefault="00995A15" w:rsidP="00995A15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679,991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ADB8CD9" w14:textId="77777777" w:rsidR="00995A15" w:rsidRPr="001076F8" w:rsidRDefault="00995A15" w:rsidP="00995A15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78B0C2" w14:textId="7ECE52EB" w:rsidR="00995A15" w:rsidRPr="001076F8" w:rsidRDefault="00995A15" w:rsidP="00995A15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1,161,029</w:t>
            </w:r>
          </w:p>
        </w:tc>
      </w:tr>
      <w:tr w:rsidR="00995A15" w:rsidRPr="001076F8" w14:paraId="0CFD501E" w14:textId="77777777" w:rsidTr="1EC29960">
        <w:trPr>
          <w:trHeight w:val="20"/>
        </w:trPr>
        <w:tc>
          <w:tcPr>
            <w:tcW w:w="3420" w:type="dxa"/>
          </w:tcPr>
          <w:p w14:paraId="060BF220" w14:textId="58B450C0" w:rsidR="00995A15" w:rsidRPr="001076F8" w:rsidRDefault="00995A15" w:rsidP="00995A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13" w:right="86"/>
              <w:rPr>
                <w:rFonts w:asciiTheme="majorBidi" w:hAnsiTheme="majorBidi" w:cstheme="majorBidi"/>
                <w:b/>
                <w:bCs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  <w:lang w:eastAsia="zh-CN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544F7E" w14:textId="1E05735D" w:rsidR="00995A15" w:rsidRPr="00995A15" w:rsidRDefault="00995A15" w:rsidP="00995A15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right"/>
              <w:rPr>
                <w:rFonts w:asciiTheme="majorBidi" w:hAnsiTheme="majorBidi" w:cstheme="majorBidi"/>
                <w:b/>
                <w:bCs/>
                <w:lang w:eastAsia="zh-CN"/>
              </w:rPr>
            </w:pPr>
            <w:r w:rsidRPr="00CF5BE6">
              <w:rPr>
                <w:rFonts w:asciiTheme="majorBidi" w:hAnsiTheme="majorBidi" w:cstheme="majorBidi"/>
                <w:b/>
                <w:bCs/>
                <w:lang w:eastAsia="zh-CN"/>
              </w:rPr>
              <w:fldChar w:fldCharType="begin"/>
            </w:r>
            <w:r w:rsidRPr="00CF5BE6">
              <w:rPr>
                <w:rFonts w:asciiTheme="majorBidi" w:hAnsiTheme="majorBidi" w:cstheme="majorBidi"/>
                <w:b/>
                <w:bCs/>
                <w:lang w:eastAsia="zh-CN"/>
              </w:rPr>
              <w:instrText xml:space="preserve"> =SUM(ABOVE) </w:instrText>
            </w:r>
            <w:r w:rsidRPr="00CF5BE6">
              <w:rPr>
                <w:rFonts w:asciiTheme="majorBidi" w:hAnsiTheme="majorBidi" w:cstheme="majorBidi"/>
                <w:b/>
                <w:bCs/>
                <w:lang w:eastAsia="zh-CN"/>
              </w:rPr>
              <w:fldChar w:fldCharType="separate"/>
            </w:r>
            <w:r w:rsidRPr="00CF5BE6">
              <w:rPr>
                <w:rFonts w:asciiTheme="majorBidi" w:hAnsiTheme="majorBidi" w:cstheme="majorBidi"/>
                <w:b/>
                <w:bCs/>
                <w:lang w:eastAsia="zh-CN"/>
              </w:rPr>
              <w:t>1,980,655</w:t>
            </w:r>
            <w:r w:rsidRPr="00CF5BE6">
              <w:rPr>
                <w:rFonts w:asciiTheme="majorBidi" w:hAnsiTheme="majorBidi" w:cstheme="majorBidi"/>
                <w:b/>
                <w:bCs/>
                <w:lang w:eastAsia="zh-CN"/>
              </w:rPr>
              <w:fldChar w:fldCharType="end"/>
            </w:r>
          </w:p>
        </w:tc>
        <w:tc>
          <w:tcPr>
            <w:tcW w:w="270" w:type="dxa"/>
            <w:vAlign w:val="bottom"/>
          </w:tcPr>
          <w:p w14:paraId="0915F5DB" w14:textId="77777777" w:rsidR="00995A15" w:rsidRPr="00995A15" w:rsidRDefault="00995A15" w:rsidP="00995A15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right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858AC2" w14:textId="6D3887DC" w:rsidR="00995A15" w:rsidRPr="00995A15" w:rsidRDefault="004D1DEB" w:rsidP="00995A15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right"/>
              <w:rPr>
                <w:rFonts w:asciiTheme="majorBidi" w:hAnsiTheme="majorBidi" w:cstheme="majorBidi"/>
                <w:b/>
                <w:bCs/>
                <w:lang w:eastAsia="zh-CN"/>
              </w:rPr>
            </w:pPr>
            <w:r>
              <w:rPr>
                <w:rFonts w:asciiTheme="majorBidi" w:hAnsiTheme="majorBidi" w:cstheme="majorBidi"/>
                <w:b/>
                <w:bCs/>
                <w:lang w:eastAsia="zh-CN"/>
              </w:rPr>
              <w:t>3,10</w:t>
            </w:r>
            <w:ins w:id="65" w:author="Nattanon, Jeenpatipat" w:date="2024-11-12T11:13:00Z">
              <w:r w:rsidR="00B944F0">
                <w:rPr>
                  <w:rFonts w:asciiTheme="majorBidi" w:hAnsiTheme="majorBidi" w:cstheme="majorBidi"/>
                  <w:b/>
                  <w:bCs/>
                  <w:lang w:eastAsia="zh-CN"/>
                </w:rPr>
                <w:t>9</w:t>
              </w:r>
            </w:ins>
            <w:del w:id="66" w:author="Nattanon, Jeenpatipat" w:date="2024-11-12T11:13:00Z">
              <w:r w:rsidDel="00B944F0">
                <w:rPr>
                  <w:rFonts w:asciiTheme="majorBidi" w:hAnsiTheme="majorBidi" w:cstheme="majorBidi"/>
                  <w:b/>
                  <w:bCs/>
                  <w:lang w:eastAsia="zh-CN"/>
                </w:rPr>
                <w:delText>8</w:delText>
              </w:r>
            </w:del>
            <w:r>
              <w:rPr>
                <w:rFonts w:asciiTheme="majorBidi" w:hAnsiTheme="majorBidi" w:cstheme="majorBidi"/>
                <w:b/>
                <w:bCs/>
                <w:lang w:eastAsia="zh-CN"/>
              </w:rPr>
              <w:t>,</w:t>
            </w:r>
            <w:r w:rsidR="00864757">
              <w:rPr>
                <w:rFonts w:asciiTheme="majorBidi" w:hAnsiTheme="majorBidi" w:cstheme="majorBidi"/>
                <w:b/>
                <w:bCs/>
                <w:lang w:eastAsia="zh-CN"/>
              </w:rPr>
              <w:t>4</w:t>
            </w:r>
            <w:ins w:id="67" w:author="Nattanon, Jeenpatipat" w:date="2024-11-12T11:13:00Z">
              <w:r w:rsidR="00B944F0">
                <w:rPr>
                  <w:rFonts w:asciiTheme="majorBidi" w:hAnsiTheme="majorBidi" w:cstheme="majorBidi"/>
                  <w:b/>
                  <w:bCs/>
                  <w:lang w:eastAsia="zh-CN"/>
                </w:rPr>
                <w:t>73</w:t>
              </w:r>
            </w:ins>
            <w:del w:id="68" w:author="Nattanon, Jeenpatipat" w:date="2024-11-12T11:13:00Z">
              <w:r w:rsidR="00864757" w:rsidDel="00B944F0">
                <w:rPr>
                  <w:rFonts w:asciiTheme="majorBidi" w:hAnsiTheme="majorBidi" w:cstheme="majorBidi"/>
                  <w:b/>
                  <w:bCs/>
                  <w:lang w:eastAsia="zh-CN"/>
                </w:rPr>
                <w:delText>88</w:delText>
              </w:r>
            </w:del>
          </w:p>
        </w:tc>
        <w:tc>
          <w:tcPr>
            <w:tcW w:w="270" w:type="dxa"/>
          </w:tcPr>
          <w:p w14:paraId="6028F0CB" w14:textId="77777777" w:rsidR="00995A15" w:rsidRPr="001076F8" w:rsidRDefault="00995A15" w:rsidP="00995A15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right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DAA7E0E" w14:textId="52AC351C" w:rsidR="00995A15" w:rsidRPr="001076F8" w:rsidRDefault="00995A15" w:rsidP="00995A15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right"/>
              <w:rPr>
                <w:rFonts w:asciiTheme="majorBidi" w:hAnsiTheme="majorBidi" w:cstheme="majorBidi"/>
                <w:b/>
                <w:bCs/>
                <w:lang w:eastAsia="zh-CN"/>
              </w:rPr>
            </w:pPr>
            <w:r w:rsidRPr="001076F8">
              <w:rPr>
                <w:rFonts w:asciiTheme="majorBidi" w:hAnsiTheme="majorBidi" w:cstheme="majorBidi"/>
                <w:b/>
                <w:bCs/>
                <w:lang w:eastAsia="zh-CN"/>
              </w:rPr>
              <w:fldChar w:fldCharType="begin"/>
            </w:r>
            <w:r w:rsidRPr="001076F8">
              <w:rPr>
                <w:rFonts w:asciiTheme="majorBidi" w:hAnsiTheme="majorBidi" w:cstheme="majorBidi"/>
                <w:b/>
                <w:bCs/>
                <w:lang w:eastAsia="zh-CN"/>
              </w:rPr>
              <w:instrText xml:space="preserve"> =SUM(ABOVE) </w:instrText>
            </w:r>
            <w:r w:rsidRPr="001076F8">
              <w:rPr>
                <w:rFonts w:asciiTheme="majorBidi" w:hAnsiTheme="majorBidi" w:cstheme="majorBidi"/>
                <w:b/>
                <w:bCs/>
                <w:lang w:eastAsia="zh-CN"/>
              </w:rPr>
              <w:fldChar w:fldCharType="separate"/>
            </w:r>
            <w:r w:rsidRPr="001076F8">
              <w:rPr>
                <w:rFonts w:asciiTheme="majorBidi" w:hAnsiTheme="majorBidi" w:cstheme="majorBidi"/>
                <w:b/>
                <w:bCs/>
                <w:lang w:eastAsia="zh-CN"/>
              </w:rPr>
              <w:t>2,034,912</w:t>
            </w:r>
            <w:r w:rsidRPr="001076F8">
              <w:rPr>
                <w:rFonts w:asciiTheme="majorBidi" w:hAnsiTheme="majorBidi" w:cstheme="majorBidi"/>
                <w:b/>
                <w:bCs/>
                <w:lang w:eastAsia="zh-CN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0B29E8D" w14:textId="77777777" w:rsidR="00995A15" w:rsidRPr="001076F8" w:rsidRDefault="00995A15" w:rsidP="00995A15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right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32684F8" w14:textId="4C4FF6C9" w:rsidR="00995A15" w:rsidRPr="001076F8" w:rsidRDefault="00995A15" w:rsidP="00995A15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right"/>
              <w:rPr>
                <w:rFonts w:asciiTheme="majorBidi" w:hAnsiTheme="majorBidi" w:cstheme="majorBidi"/>
                <w:b/>
                <w:bCs/>
                <w:lang w:eastAsia="zh-CN"/>
              </w:rPr>
            </w:pPr>
            <w:r w:rsidRPr="001076F8">
              <w:rPr>
                <w:rFonts w:asciiTheme="majorBidi" w:hAnsiTheme="majorBidi" w:cstheme="majorBidi"/>
                <w:b/>
                <w:bCs/>
                <w:lang w:eastAsia="zh-CN"/>
              </w:rPr>
              <w:fldChar w:fldCharType="begin"/>
            </w:r>
            <w:r w:rsidRPr="001076F8">
              <w:rPr>
                <w:rFonts w:asciiTheme="majorBidi" w:hAnsiTheme="majorBidi" w:cstheme="majorBidi"/>
                <w:b/>
                <w:bCs/>
                <w:lang w:eastAsia="zh-CN"/>
              </w:rPr>
              <w:instrText xml:space="preserve"> =SUM(ABOVE) </w:instrText>
            </w:r>
            <w:r w:rsidRPr="001076F8">
              <w:rPr>
                <w:rFonts w:asciiTheme="majorBidi" w:hAnsiTheme="majorBidi" w:cstheme="majorBidi"/>
                <w:b/>
                <w:bCs/>
                <w:lang w:eastAsia="zh-CN"/>
              </w:rPr>
              <w:fldChar w:fldCharType="separate"/>
            </w:r>
            <w:r w:rsidRPr="001076F8">
              <w:rPr>
                <w:rFonts w:asciiTheme="majorBidi" w:hAnsiTheme="majorBidi" w:cstheme="majorBidi"/>
                <w:b/>
                <w:bCs/>
                <w:lang w:eastAsia="zh-CN"/>
              </w:rPr>
              <w:t>3,296,856</w:t>
            </w:r>
            <w:r w:rsidRPr="001076F8">
              <w:rPr>
                <w:rFonts w:asciiTheme="majorBidi" w:hAnsiTheme="majorBidi" w:cstheme="majorBidi"/>
                <w:b/>
                <w:bCs/>
                <w:lang w:eastAsia="zh-CN"/>
              </w:rPr>
              <w:fldChar w:fldCharType="end"/>
            </w:r>
          </w:p>
        </w:tc>
      </w:tr>
    </w:tbl>
    <w:p w14:paraId="40E98F22" w14:textId="32BB48C6" w:rsidR="00424EFD" w:rsidRPr="001076F8" w:rsidRDefault="00424EFD" w:rsidP="00AA207C">
      <w:pPr>
        <w:pStyle w:val="BodyTextIndent2"/>
        <w:tabs>
          <w:tab w:val="left" w:pos="540"/>
        </w:tabs>
        <w:spacing w:line="240" w:lineRule="auto"/>
        <w:ind w:firstLine="0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vertAlign w:val="superscript"/>
        </w:rPr>
        <w:t>*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>ราคาประเมินที่แสดงไว้ในตารางข้างต้นใช้ราคาประเมินก่อนหักส่วนลดและก่อนหักค่าใช้จ่าย</w:t>
      </w:r>
    </w:p>
    <w:p w14:paraId="5B24EF61" w14:textId="6BF93842" w:rsidR="00704CD9" w:rsidRPr="001076F8" w:rsidRDefault="00704C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  <w:r w:rsidRPr="001076F8">
        <w:rPr>
          <w:rFonts w:asciiTheme="majorBidi" w:hAnsiTheme="majorBidi" w:cstheme="majorBidi"/>
          <w:b/>
          <w:bCs/>
        </w:rPr>
        <w:br w:type="page"/>
      </w:r>
    </w:p>
    <w:bookmarkEnd w:id="60"/>
    <w:p w14:paraId="102B3A4A" w14:textId="6C3723EB" w:rsidR="00704CD9" w:rsidRPr="001076F8" w:rsidRDefault="00704CD9" w:rsidP="00AA207C">
      <w:pPr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1076F8">
        <w:rPr>
          <w:rFonts w:asciiTheme="majorBidi" w:hAnsiTheme="majorBidi" w:cstheme="majorBidi"/>
          <w:b/>
          <w:bCs/>
          <w:cs/>
        </w:rPr>
        <w:lastRenderedPageBreak/>
        <w:t>ตราสารหนี้ที่ออกและเงินกู้ยืม</w:t>
      </w:r>
      <w:r w:rsidR="00EB4392" w:rsidRPr="001076F8">
        <w:rPr>
          <w:rFonts w:asciiTheme="majorBidi" w:hAnsiTheme="majorBidi" w:cstheme="majorBidi"/>
          <w:b/>
          <w:bCs/>
        </w:rPr>
        <w:br/>
      </w:r>
    </w:p>
    <w:p w14:paraId="3EA7779A" w14:textId="256A5E72" w:rsidR="003727A7" w:rsidRPr="001076F8" w:rsidRDefault="003727A7" w:rsidP="1C427D5D">
      <w:pPr>
        <w:ind w:left="547"/>
        <w:jc w:val="thaiDistribute"/>
        <w:rPr>
          <w:rFonts w:asciiTheme="majorBidi" w:hAnsiTheme="majorBidi" w:cstheme="majorBidi"/>
        </w:rPr>
      </w:pPr>
      <w:bookmarkStart w:id="69" w:name="_Hlk128252567"/>
      <w:r w:rsidRPr="001076F8">
        <w:rPr>
          <w:rFonts w:asciiTheme="majorBidi" w:hAnsiTheme="majorBidi" w:cstheme="majorBidi"/>
          <w:cs/>
        </w:rPr>
        <w:t xml:space="preserve">ณ วันที่ </w:t>
      </w:r>
      <w:r w:rsidR="00DB5725" w:rsidRPr="001076F8">
        <w:rPr>
          <w:rFonts w:asciiTheme="majorBidi" w:hAnsiTheme="majorBidi" w:cstheme="majorBidi"/>
        </w:rPr>
        <w:t>30</w:t>
      </w:r>
      <w:r w:rsidR="358AEB74" w:rsidRPr="001076F8">
        <w:rPr>
          <w:rFonts w:asciiTheme="majorBidi" w:hAnsiTheme="majorBidi" w:cstheme="majorBidi"/>
        </w:rPr>
        <w:t xml:space="preserve"> </w:t>
      </w:r>
      <w:r w:rsidR="00313525" w:rsidRPr="001076F8">
        <w:rPr>
          <w:rFonts w:asciiTheme="majorBidi" w:hAnsiTheme="majorBidi" w:cstheme="majorBidi" w:hint="cs"/>
          <w:cs/>
        </w:rPr>
        <w:t>กันยายน</w:t>
      </w:r>
      <w:r w:rsidR="00C805B1" w:rsidRPr="001076F8">
        <w:rPr>
          <w:rFonts w:asciiTheme="majorBidi" w:hAnsiTheme="majorBidi" w:cstheme="majorBidi"/>
          <w:cs/>
        </w:rPr>
        <w:t xml:space="preserve"> </w:t>
      </w:r>
      <w:r w:rsidR="00C805B1" w:rsidRPr="001076F8">
        <w:rPr>
          <w:rFonts w:asciiTheme="majorBidi" w:hAnsiTheme="majorBidi" w:cstheme="majorBidi"/>
        </w:rPr>
        <w:t>2567</w:t>
      </w:r>
      <w:r w:rsidR="0014704B" w:rsidRPr="001076F8">
        <w:rPr>
          <w:rFonts w:asciiTheme="majorBidi" w:hAnsiTheme="majorBidi" w:cstheme="majorBidi"/>
        </w:rPr>
        <w:t xml:space="preserve"> </w:t>
      </w:r>
      <w:r w:rsidR="0014704B" w:rsidRPr="001076F8">
        <w:rPr>
          <w:rFonts w:asciiTheme="majorBidi" w:hAnsiTheme="majorBidi" w:cstheme="majorBidi"/>
          <w:cs/>
        </w:rPr>
        <w:t xml:space="preserve">และ </w:t>
      </w:r>
      <w:r w:rsidR="004845CB" w:rsidRPr="001076F8">
        <w:rPr>
          <w:rFonts w:asciiTheme="majorBidi" w:hAnsiTheme="majorBidi" w:cstheme="majorBidi"/>
        </w:rPr>
        <w:t>31</w:t>
      </w:r>
      <w:r w:rsidR="00EB32BD" w:rsidRPr="001076F8">
        <w:rPr>
          <w:rFonts w:asciiTheme="majorBidi" w:hAnsiTheme="majorBidi" w:cstheme="majorBidi"/>
          <w:cs/>
        </w:rPr>
        <w:t xml:space="preserve"> ธันวาคม </w:t>
      </w:r>
      <w:r w:rsidR="0014704B" w:rsidRPr="001076F8">
        <w:rPr>
          <w:rFonts w:asciiTheme="majorBidi" w:hAnsiTheme="majorBidi" w:cstheme="majorBidi"/>
        </w:rPr>
        <w:t>256</w:t>
      </w:r>
      <w:r w:rsidR="00C805B1" w:rsidRPr="001076F8">
        <w:rPr>
          <w:rFonts w:asciiTheme="majorBidi" w:hAnsiTheme="majorBidi" w:cstheme="majorBidi"/>
        </w:rPr>
        <w:t>6</w:t>
      </w:r>
      <w:r w:rsidRPr="001076F8">
        <w:rPr>
          <w:rFonts w:asciiTheme="majorBidi" w:hAnsiTheme="majorBidi" w:cstheme="majorBidi"/>
          <w:cs/>
        </w:rPr>
        <w:t xml:space="preserve"> กลุ่มบริษัท</w:t>
      </w:r>
      <w:r w:rsidR="00E03ABA" w:rsidRPr="001076F8">
        <w:rPr>
          <w:rFonts w:asciiTheme="majorBidi" w:hAnsiTheme="majorBidi" w:cstheme="majorBidi"/>
          <w:cs/>
        </w:rPr>
        <w:t>และบริษัท</w:t>
      </w:r>
      <w:r w:rsidRPr="001076F8">
        <w:rPr>
          <w:rFonts w:asciiTheme="majorBidi" w:hAnsiTheme="majorBidi" w:cstheme="majorBidi"/>
          <w:cs/>
        </w:rPr>
        <w:t>มีหุ้นกู้ที่มีหลักประกันตามสัญญาจำนำหุ้น</w:t>
      </w:r>
      <w:r w:rsidR="00B43B68" w:rsidRPr="001076F8">
        <w:rPr>
          <w:rFonts w:asciiTheme="majorBidi" w:hAnsiTheme="majorBidi" w:cstheme="majorBidi"/>
        </w:rPr>
        <w:t xml:space="preserve"> </w:t>
      </w:r>
      <w:r w:rsidR="00B43B68" w:rsidRPr="001076F8">
        <w:rPr>
          <w:rFonts w:asciiTheme="majorBidi" w:hAnsiTheme="majorBidi" w:cstheme="majorBidi"/>
          <w:cs/>
        </w:rPr>
        <w:t>เงินกู้ยืมที่มีหลักประกัน</w:t>
      </w:r>
      <w:r w:rsidRPr="001076F8">
        <w:rPr>
          <w:rFonts w:asciiTheme="majorBidi" w:hAnsiTheme="majorBidi" w:cstheme="majorBidi"/>
          <w:cs/>
        </w:rPr>
        <w:t>และเงินกู้ยืมที่ไม่มีหลักประกัน โดยมีอัตราดอกเบี้ย (ร้อยละต่อปี) วันครบกำหนดชำระและการชำระ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>ดังนี้</w:t>
      </w:r>
    </w:p>
    <w:bookmarkEnd w:id="69"/>
    <w:p w14:paraId="1A69DC4B" w14:textId="54E8CB6E" w:rsidR="00CE7EB7" w:rsidRPr="001076F8" w:rsidRDefault="00CE7E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tbl>
      <w:tblPr>
        <w:tblW w:w="96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87"/>
        <w:gridCol w:w="1708"/>
        <w:gridCol w:w="997"/>
        <w:gridCol w:w="2072"/>
        <w:gridCol w:w="1348"/>
        <w:gridCol w:w="345"/>
        <w:gridCol w:w="1273"/>
      </w:tblGrid>
      <w:tr w:rsidR="00EB32BD" w:rsidRPr="001076F8" w14:paraId="0811DEE1" w14:textId="77777777" w:rsidTr="00D84FA8">
        <w:trPr>
          <w:trHeight w:val="247"/>
          <w:tblHeader/>
        </w:trPr>
        <w:tc>
          <w:tcPr>
            <w:tcW w:w="1887" w:type="dxa"/>
            <w:shd w:val="clear" w:color="auto" w:fill="auto"/>
            <w:vAlign w:val="bottom"/>
          </w:tcPr>
          <w:p w14:paraId="26DAD615" w14:textId="77777777" w:rsidR="00EB32BD" w:rsidRPr="001076F8" w:rsidRDefault="00EB32BD" w:rsidP="00F319C8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napToGrid w:val="0"/>
              <w:spacing w:line="240" w:lineRule="auto"/>
              <w:ind w:right="-143"/>
              <w:jc w:val="center"/>
              <w:rPr>
                <w:rFonts w:asciiTheme="majorBidi" w:hAnsiTheme="majorBidi" w:cstheme="majorBidi"/>
                <w:cs/>
                <w:lang w:val="th-TH" w:eastAsia="zh-CN"/>
              </w:rPr>
            </w:pPr>
          </w:p>
        </w:tc>
        <w:tc>
          <w:tcPr>
            <w:tcW w:w="7743" w:type="dxa"/>
            <w:gridSpan w:val="6"/>
            <w:shd w:val="clear" w:color="auto" w:fill="auto"/>
            <w:vAlign w:val="bottom"/>
          </w:tcPr>
          <w:p w14:paraId="3453A5F1" w14:textId="67E1349D" w:rsidR="00EB32BD" w:rsidRPr="001076F8" w:rsidRDefault="00EB32BD" w:rsidP="00F319C8">
            <w:pPr>
              <w:suppressAutoHyphens/>
              <w:spacing w:line="240" w:lineRule="auto"/>
              <w:ind w:left="-990" w:right="-117" w:firstLine="882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EB32BD" w:rsidRPr="001076F8" w14:paraId="0B0FA458" w14:textId="77777777" w:rsidTr="00D84FA8">
        <w:trPr>
          <w:trHeight w:val="247"/>
          <w:tblHeader/>
        </w:trPr>
        <w:tc>
          <w:tcPr>
            <w:tcW w:w="1887" w:type="dxa"/>
            <w:shd w:val="clear" w:color="auto" w:fill="auto"/>
            <w:vAlign w:val="bottom"/>
          </w:tcPr>
          <w:p w14:paraId="30796026" w14:textId="77777777" w:rsidR="00EB32BD" w:rsidRPr="001076F8" w:rsidRDefault="00EB32BD" w:rsidP="00F319C8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napToGrid w:val="0"/>
              <w:spacing w:line="240" w:lineRule="auto"/>
              <w:ind w:right="-143"/>
              <w:jc w:val="center"/>
              <w:rPr>
                <w:rFonts w:asciiTheme="majorBidi" w:hAnsiTheme="majorBidi" w:cstheme="majorBidi"/>
                <w:cs/>
                <w:lang w:val="th-TH" w:eastAsia="zh-CN"/>
              </w:rPr>
            </w:pPr>
          </w:p>
        </w:tc>
        <w:tc>
          <w:tcPr>
            <w:tcW w:w="1708" w:type="dxa"/>
            <w:shd w:val="clear" w:color="auto" w:fill="auto"/>
            <w:vAlign w:val="bottom"/>
          </w:tcPr>
          <w:p w14:paraId="3B6A5E62" w14:textId="01BC7B83" w:rsidR="00EB32BD" w:rsidRPr="001076F8" w:rsidRDefault="00EB32BD" w:rsidP="00F319C8">
            <w:pPr>
              <w:suppressAutoHyphens/>
              <w:spacing w:line="240" w:lineRule="auto"/>
              <w:ind w:left="-108" w:right="-146"/>
              <w:jc w:val="center"/>
              <w:rPr>
                <w:rFonts w:asciiTheme="majorBidi" w:hAnsiTheme="majorBidi" w:cstheme="majorBidi"/>
                <w:cs/>
                <w:lang w:val="th-TH" w:eastAsia="zh-CN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7AB3B881" w14:textId="4F621B41" w:rsidR="00EB32BD" w:rsidRPr="001076F8" w:rsidRDefault="00EB32BD" w:rsidP="00F319C8">
            <w:pPr>
              <w:suppressAutoHyphens/>
              <w:spacing w:line="240" w:lineRule="auto"/>
              <w:ind w:left="-108" w:right="-146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</w:p>
        </w:tc>
        <w:tc>
          <w:tcPr>
            <w:tcW w:w="2072" w:type="dxa"/>
          </w:tcPr>
          <w:p w14:paraId="5BBA2413" w14:textId="1D1F2884" w:rsidR="00EB32BD" w:rsidRPr="001076F8" w:rsidRDefault="00EB32BD" w:rsidP="00F319C8">
            <w:pPr>
              <w:suppressAutoHyphens/>
              <w:spacing w:line="240" w:lineRule="auto"/>
              <w:ind w:left="-108" w:right="-12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8" w:type="dxa"/>
          </w:tcPr>
          <w:p w14:paraId="11F7B937" w14:textId="36CA2E90" w:rsidR="00EB32BD" w:rsidRPr="001076F8" w:rsidRDefault="00DB5725" w:rsidP="1C427D5D">
            <w:pPr>
              <w:suppressAutoHyphens/>
              <w:spacing w:line="240" w:lineRule="auto"/>
              <w:ind w:left="-990" w:right="-117" w:firstLine="882"/>
              <w:jc w:val="center"/>
              <w:rPr>
                <w:rFonts w:asciiTheme="majorBidi" w:hAnsiTheme="majorBidi" w:cstheme="majorBidi"/>
                <w:cs/>
                <w:lang w:val="th-TH" w:eastAsia="zh-CN"/>
              </w:rPr>
            </w:pPr>
            <w:r w:rsidRPr="001076F8">
              <w:rPr>
                <w:rFonts w:asciiTheme="majorBidi" w:hAnsiTheme="majorBidi" w:cstheme="majorBidi"/>
              </w:rPr>
              <w:t>30</w:t>
            </w:r>
            <w:r w:rsidR="358AEB74" w:rsidRPr="001076F8">
              <w:rPr>
                <w:rFonts w:asciiTheme="majorBidi" w:hAnsiTheme="majorBidi" w:cstheme="majorBidi"/>
                <w:cs/>
                <w:lang w:val="th-TH" w:eastAsia="zh-CN"/>
              </w:rPr>
              <w:t xml:space="preserve"> </w:t>
            </w:r>
            <w:r w:rsidR="00313525" w:rsidRPr="001076F8">
              <w:rPr>
                <w:rFonts w:asciiTheme="majorBidi" w:hAnsiTheme="majorBidi" w:cstheme="majorBidi" w:hint="cs"/>
                <w:cs/>
                <w:lang w:val="th-TH" w:eastAsia="zh-CN"/>
              </w:rPr>
              <w:t>กันยายน</w:t>
            </w:r>
          </w:p>
        </w:tc>
        <w:tc>
          <w:tcPr>
            <w:tcW w:w="345" w:type="dxa"/>
          </w:tcPr>
          <w:p w14:paraId="6789367D" w14:textId="77777777" w:rsidR="00EB32BD" w:rsidRPr="001076F8" w:rsidRDefault="00EB32BD" w:rsidP="00F319C8">
            <w:pPr>
              <w:suppressAutoHyphens/>
              <w:spacing w:line="240" w:lineRule="auto"/>
              <w:ind w:left="-108" w:right="-117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73" w:type="dxa"/>
          </w:tcPr>
          <w:p w14:paraId="15FC4C81" w14:textId="05692B20" w:rsidR="00EB32BD" w:rsidRPr="001076F8" w:rsidRDefault="00DB5725" w:rsidP="00F319C8">
            <w:pPr>
              <w:suppressAutoHyphens/>
              <w:spacing w:line="240" w:lineRule="auto"/>
              <w:ind w:left="-990" w:right="-117" w:firstLine="882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</w:rPr>
              <w:t>31</w:t>
            </w:r>
            <w:r w:rsidR="00EB32BD" w:rsidRPr="001076F8">
              <w:rPr>
                <w:rFonts w:asciiTheme="majorBidi" w:hAnsiTheme="majorBidi" w:cstheme="majorBidi"/>
                <w:cs/>
                <w:lang w:val="th-TH" w:eastAsia="zh-CN"/>
              </w:rPr>
              <w:t xml:space="preserve"> ธันวาคม</w:t>
            </w:r>
          </w:p>
        </w:tc>
      </w:tr>
      <w:tr w:rsidR="00EB32BD" w:rsidRPr="001076F8" w14:paraId="44FA9ABA" w14:textId="77777777" w:rsidTr="00D84FA8">
        <w:trPr>
          <w:trHeight w:val="247"/>
          <w:tblHeader/>
        </w:trPr>
        <w:tc>
          <w:tcPr>
            <w:tcW w:w="1887" w:type="dxa"/>
            <w:shd w:val="clear" w:color="auto" w:fill="auto"/>
            <w:vAlign w:val="bottom"/>
          </w:tcPr>
          <w:p w14:paraId="2D83D3DA" w14:textId="77777777" w:rsidR="00EB32BD" w:rsidRPr="001076F8" w:rsidRDefault="00EB32BD" w:rsidP="005F0C34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napToGrid w:val="0"/>
              <w:spacing w:line="240" w:lineRule="auto"/>
              <w:ind w:right="-143"/>
              <w:jc w:val="center"/>
              <w:rPr>
                <w:rFonts w:asciiTheme="majorBidi" w:hAnsiTheme="majorBidi" w:cstheme="majorBidi"/>
                <w:cs/>
                <w:lang w:val="th-TH" w:eastAsia="zh-CN"/>
              </w:rPr>
            </w:pPr>
          </w:p>
        </w:tc>
        <w:tc>
          <w:tcPr>
            <w:tcW w:w="1708" w:type="dxa"/>
            <w:shd w:val="clear" w:color="auto" w:fill="auto"/>
            <w:vAlign w:val="bottom"/>
          </w:tcPr>
          <w:p w14:paraId="35631AA7" w14:textId="7A9FC6F3" w:rsidR="00EB32BD" w:rsidRPr="001076F8" w:rsidRDefault="00EB32BD" w:rsidP="005F0C34">
            <w:pPr>
              <w:suppressAutoHyphens/>
              <w:spacing w:line="240" w:lineRule="auto"/>
              <w:ind w:left="-108" w:right="-146"/>
              <w:jc w:val="center"/>
              <w:rPr>
                <w:rFonts w:asciiTheme="majorBidi" w:hAnsiTheme="majorBidi" w:cstheme="majorBidi"/>
                <w:cs/>
                <w:lang w:val="th-TH" w:eastAsia="zh-CN"/>
              </w:rPr>
            </w:pPr>
            <w:r w:rsidRPr="001076F8">
              <w:rPr>
                <w:rFonts w:asciiTheme="majorBidi" w:hAnsiTheme="majorBidi" w:cstheme="majorBidi"/>
                <w:cs/>
                <w:lang w:val="th-TH" w:eastAsia="zh-CN"/>
              </w:rPr>
              <w:t>อัตราดอกเบี้ย</w:t>
            </w:r>
          </w:p>
        </w:tc>
        <w:tc>
          <w:tcPr>
            <w:tcW w:w="997" w:type="dxa"/>
            <w:shd w:val="clear" w:color="auto" w:fill="auto"/>
            <w:vAlign w:val="bottom"/>
          </w:tcPr>
          <w:p w14:paraId="360244F2" w14:textId="5EA03F61" w:rsidR="00EB32BD" w:rsidRPr="001076F8" w:rsidRDefault="00EB32BD" w:rsidP="005F0C34">
            <w:pPr>
              <w:suppressAutoHyphens/>
              <w:spacing w:line="240" w:lineRule="auto"/>
              <w:ind w:left="-108" w:right="-146"/>
              <w:jc w:val="center"/>
              <w:rPr>
                <w:rFonts w:asciiTheme="majorBidi" w:hAnsiTheme="majorBidi" w:cstheme="majorBidi"/>
                <w:cs/>
                <w:lang w:val="th-TH" w:eastAsia="zh-CN"/>
              </w:rPr>
            </w:pPr>
            <w:r w:rsidRPr="001076F8">
              <w:rPr>
                <w:rFonts w:asciiTheme="majorBidi" w:hAnsiTheme="majorBidi" w:cstheme="majorBidi"/>
                <w:cs/>
                <w:lang w:val="th-TH" w:eastAsia="zh-CN"/>
              </w:rPr>
              <w:t>ครบกำหนด</w:t>
            </w:r>
          </w:p>
        </w:tc>
        <w:tc>
          <w:tcPr>
            <w:tcW w:w="2072" w:type="dxa"/>
          </w:tcPr>
          <w:p w14:paraId="101BCE4F" w14:textId="44AC43AE" w:rsidR="00EB32BD" w:rsidRPr="001076F8" w:rsidRDefault="00EB32BD" w:rsidP="005F0C34">
            <w:pPr>
              <w:suppressAutoHyphens/>
              <w:spacing w:line="240" w:lineRule="auto"/>
              <w:ind w:left="-108" w:right="-129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กำหนดชำระ</w:t>
            </w:r>
          </w:p>
        </w:tc>
        <w:tc>
          <w:tcPr>
            <w:tcW w:w="1348" w:type="dxa"/>
          </w:tcPr>
          <w:p w14:paraId="78DFB36F" w14:textId="012B1673" w:rsidR="00EB32BD" w:rsidRPr="001076F8" w:rsidRDefault="00EB32BD" w:rsidP="005F0C34">
            <w:pPr>
              <w:suppressAutoHyphens/>
              <w:spacing w:line="240" w:lineRule="auto"/>
              <w:ind w:left="-108" w:right="-129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256</w:t>
            </w:r>
            <w:r w:rsidR="00C805B1" w:rsidRPr="001076F8">
              <w:rPr>
                <w:rFonts w:asciiTheme="majorBidi" w:hAnsiTheme="majorBidi" w:cstheme="majorBidi"/>
                <w:lang w:eastAsia="zh-CN"/>
              </w:rPr>
              <w:t>7</w:t>
            </w:r>
          </w:p>
        </w:tc>
        <w:tc>
          <w:tcPr>
            <w:tcW w:w="345" w:type="dxa"/>
          </w:tcPr>
          <w:p w14:paraId="38F3B30B" w14:textId="77777777" w:rsidR="00EB32BD" w:rsidRPr="001076F8" w:rsidRDefault="00EB32BD" w:rsidP="005F0C34">
            <w:pPr>
              <w:suppressAutoHyphens/>
              <w:spacing w:line="240" w:lineRule="auto"/>
              <w:ind w:left="-108" w:right="-117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73" w:type="dxa"/>
          </w:tcPr>
          <w:p w14:paraId="78288170" w14:textId="0A09EDB9" w:rsidR="00EB32BD" w:rsidRPr="001076F8" w:rsidRDefault="00EB32BD" w:rsidP="005F0C34">
            <w:pPr>
              <w:suppressAutoHyphens/>
              <w:spacing w:line="240" w:lineRule="auto"/>
              <w:ind w:left="-990" w:right="-117" w:firstLine="882"/>
              <w:jc w:val="center"/>
              <w:rPr>
                <w:rFonts w:asciiTheme="majorBidi" w:hAnsiTheme="majorBidi" w:cstheme="majorBidi"/>
                <w:cs/>
                <w:lang w:val="th-TH" w:eastAsia="zh-CN"/>
              </w:rPr>
            </w:pPr>
            <w:r w:rsidRPr="001076F8">
              <w:rPr>
                <w:rFonts w:asciiTheme="majorBidi" w:hAnsiTheme="majorBidi" w:cstheme="majorBidi"/>
                <w:cs/>
                <w:lang w:val="th-TH" w:eastAsia="zh-CN"/>
              </w:rPr>
              <w:t>256</w:t>
            </w:r>
            <w:r w:rsidR="00C805B1" w:rsidRPr="001076F8">
              <w:rPr>
                <w:rFonts w:asciiTheme="majorBidi" w:hAnsiTheme="majorBidi" w:cstheme="majorBidi"/>
                <w:cs/>
                <w:lang w:val="th-TH" w:eastAsia="zh-CN"/>
              </w:rPr>
              <w:t>6</w:t>
            </w:r>
          </w:p>
        </w:tc>
      </w:tr>
      <w:tr w:rsidR="00EB32BD" w:rsidRPr="001076F8" w14:paraId="371058EA" w14:textId="77777777" w:rsidTr="00D84FA8">
        <w:trPr>
          <w:trHeight w:val="239"/>
          <w:tblHeader/>
        </w:trPr>
        <w:tc>
          <w:tcPr>
            <w:tcW w:w="1887" w:type="dxa"/>
            <w:shd w:val="clear" w:color="auto" w:fill="auto"/>
            <w:vAlign w:val="bottom"/>
          </w:tcPr>
          <w:p w14:paraId="72206F46" w14:textId="77777777" w:rsidR="00EB32BD" w:rsidRPr="001076F8" w:rsidRDefault="00EB32BD" w:rsidP="005F0C34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napToGrid w:val="0"/>
              <w:spacing w:line="240" w:lineRule="auto"/>
              <w:ind w:right="-143"/>
              <w:jc w:val="center"/>
              <w:rPr>
                <w:rFonts w:asciiTheme="majorBidi" w:hAnsiTheme="majorBidi" w:cstheme="majorBidi"/>
                <w:cs/>
                <w:lang w:val="th-TH" w:eastAsia="zh-CN"/>
              </w:rPr>
            </w:pPr>
          </w:p>
        </w:tc>
        <w:tc>
          <w:tcPr>
            <w:tcW w:w="1708" w:type="dxa"/>
            <w:shd w:val="clear" w:color="auto" w:fill="auto"/>
            <w:vAlign w:val="bottom"/>
          </w:tcPr>
          <w:p w14:paraId="6159D02E" w14:textId="77777777" w:rsidR="00EB32BD" w:rsidRPr="001076F8" w:rsidRDefault="00EB32BD" w:rsidP="005F0C34">
            <w:pPr>
              <w:suppressAutoHyphens/>
              <w:spacing w:line="240" w:lineRule="auto"/>
              <w:ind w:left="-108" w:right="-146"/>
              <w:jc w:val="center"/>
              <w:rPr>
                <w:rFonts w:asciiTheme="majorBidi" w:hAnsiTheme="majorBidi" w:cstheme="majorBidi"/>
                <w:cs/>
                <w:lang w:val="th-TH" w:eastAsia="zh-CN"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  <w:lang w:val="th-TH" w:eastAsia="zh-CN"/>
              </w:rPr>
              <w:t>(ร้อยละต่อปี)</w:t>
            </w:r>
          </w:p>
        </w:tc>
        <w:tc>
          <w:tcPr>
            <w:tcW w:w="997" w:type="dxa"/>
            <w:shd w:val="clear" w:color="auto" w:fill="auto"/>
            <w:vAlign w:val="bottom"/>
          </w:tcPr>
          <w:p w14:paraId="4D946960" w14:textId="77777777" w:rsidR="00EB32BD" w:rsidRPr="001076F8" w:rsidRDefault="00EB32BD" w:rsidP="005F0C34">
            <w:pPr>
              <w:suppressAutoHyphens/>
              <w:spacing w:line="240" w:lineRule="auto"/>
              <w:ind w:left="-108" w:right="-146"/>
              <w:jc w:val="center"/>
              <w:rPr>
                <w:rFonts w:asciiTheme="majorBidi" w:hAnsiTheme="majorBidi" w:cstheme="majorBidi"/>
                <w:cs/>
                <w:lang w:val="th-TH" w:eastAsia="zh-CN"/>
              </w:rPr>
            </w:pPr>
          </w:p>
        </w:tc>
        <w:tc>
          <w:tcPr>
            <w:tcW w:w="2072" w:type="dxa"/>
          </w:tcPr>
          <w:p w14:paraId="519B5A98" w14:textId="77777777" w:rsidR="00EB32BD" w:rsidRPr="001076F8" w:rsidRDefault="00EB32BD" w:rsidP="005F0C34">
            <w:pPr>
              <w:suppressAutoHyphens/>
              <w:spacing w:line="240" w:lineRule="auto"/>
              <w:ind w:left="-990" w:right="-117" w:firstLine="882"/>
              <w:jc w:val="center"/>
              <w:rPr>
                <w:rFonts w:asciiTheme="majorBidi" w:hAnsiTheme="majorBidi" w:cstheme="majorBidi"/>
                <w:i/>
                <w:iCs/>
                <w:cs/>
                <w:lang w:eastAsia="zh-CN"/>
              </w:rPr>
            </w:pPr>
          </w:p>
        </w:tc>
        <w:tc>
          <w:tcPr>
            <w:tcW w:w="2966" w:type="dxa"/>
            <w:gridSpan w:val="3"/>
            <w:shd w:val="clear" w:color="auto" w:fill="auto"/>
            <w:vAlign w:val="bottom"/>
          </w:tcPr>
          <w:p w14:paraId="2E6014F2" w14:textId="77777777" w:rsidR="00EB32BD" w:rsidRPr="001076F8" w:rsidRDefault="00EB32BD" w:rsidP="005F0C34">
            <w:pPr>
              <w:suppressAutoHyphens/>
              <w:spacing w:line="240" w:lineRule="auto"/>
              <w:ind w:left="-990" w:right="-117" w:firstLine="882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  <w:lang w:eastAsia="zh-CN"/>
              </w:rPr>
              <w:t>(พันบาท)</w:t>
            </w:r>
          </w:p>
        </w:tc>
      </w:tr>
      <w:tr w:rsidR="00981EF4" w:rsidRPr="001076F8" w14:paraId="0C50688C" w14:textId="73032A96" w:rsidTr="00CF5BE6">
        <w:trPr>
          <w:trHeight w:val="239"/>
        </w:trPr>
        <w:tc>
          <w:tcPr>
            <w:tcW w:w="1887" w:type="dxa"/>
            <w:shd w:val="clear" w:color="auto" w:fill="auto"/>
            <w:vAlign w:val="bottom"/>
          </w:tcPr>
          <w:p w14:paraId="6663DAEA" w14:textId="5790ED32" w:rsidR="00981EF4" w:rsidRPr="001076F8" w:rsidRDefault="00981EF4" w:rsidP="00981EF4">
            <w:pPr>
              <w:tabs>
                <w:tab w:val="clear" w:pos="227"/>
                <w:tab w:val="clear" w:pos="454"/>
                <w:tab w:val="clear" w:pos="164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lang w:val="th-TH" w:eastAsia="zh-CN"/>
              </w:rPr>
            </w:pPr>
            <w:r w:rsidRPr="001076F8">
              <w:rPr>
                <w:rFonts w:asciiTheme="majorBidi" w:hAnsiTheme="majorBidi" w:cstheme="majorBidi"/>
                <w:spacing w:val="-4"/>
                <w:cs/>
                <w:lang w:val="th-TH" w:eastAsia="zh-CN"/>
              </w:rPr>
              <w:t>หุ้นกู้</w:t>
            </w:r>
            <w:r w:rsidRPr="001076F8">
              <w:rPr>
                <w:rFonts w:asciiTheme="majorBidi" w:hAnsiTheme="majorBidi" w:cstheme="majorBidi"/>
                <w:spacing w:val="-4"/>
                <w:vertAlign w:val="superscript"/>
                <w:lang w:eastAsia="zh-CN"/>
              </w:rPr>
              <w:t>(1)</w:t>
            </w:r>
          </w:p>
          <w:p w14:paraId="1FD223E4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164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lang w:val="th-TH" w:eastAsia="zh-CN"/>
              </w:rPr>
            </w:pPr>
          </w:p>
          <w:p w14:paraId="70DE9F2A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napToGrid w:val="0"/>
              <w:spacing w:line="240" w:lineRule="auto"/>
              <w:ind w:right="-143"/>
              <w:jc w:val="center"/>
              <w:rPr>
                <w:rFonts w:asciiTheme="majorBidi" w:hAnsiTheme="majorBidi" w:cstheme="majorBidi"/>
                <w:cs/>
                <w:lang w:val="th-TH" w:eastAsia="zh-CN"/>
              </w:rPr>
            </w:pPr>
          </w:p>
        </w:tc>
        <w:tc>
          <w:tcPr>
            <w:tcW w:w="1708" w:type="dxa"/>
            <w:shd w:val="clear" w:color="auto" w:fill="auto"/>
            <w:vAlign w:val="bottom"/>
          </w:tcPr>
          <w:p w14:paraId="5BB7B659" w14:textId="39BF06A1" w:rsidR="00981EF4" w:rsidRPr="001076F8" w:rsidRDefault="00981EF4" w:rsidP="00981EF4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>6.50</w:t>
            </w:r>
          </w:p>
          <w:p w14:paraId="31DB49FA" w14:textId="77777777" w:rsidR="00981EF4" w:rsidRPr="001076F8" w:rsidRDefault="00981EF4" w:rsidP="00981EF4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lang w:eastAsia="zh-CN"/>
              </w:rPr>
            </w:pPr>
          </w:p>
          <w:p w14:paraId="278D14FB" w14:textId="77777777" w:rsidR="00981EF4" w:rsidRPr="001076F8" w:rsidRDefault="00981EF4" w:rsidP="00981EF4">
            <w:pPr>
              <w:suppressAutoHyphens/>
              <w:spacing w:line="240" w:lineRule="auto"/>
              <w:ind w:left="-108" w:right="-146"/>
              <w:jc w:val="center"/>
              <w:rPr>
                <w:rFonts w:asciiTheme="majorBidi" w:hAnsiTheme="majorBidi" w:cstheme="majorBidi"/>
                <w:i/>
                <w:iCs/>
                <w:cs/>
                <w:lang w:val="th-TH" w:eastAsia="zh-CN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44B1C6E6" w14:textId="74BE8240" w:rsidR="00981EF4" w:rsidRPr="001076F8" w:rsidRDefault="00981EF4" w:rsidP="00981EF4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 xml:space="preserve">มิ.ย. </w:t>
            </w:r>
            <w:r w:rsidRPr="001076F8">
              <w:rPr>
                <w:rFonts w:asciiTheme="majorBidi" w:hAnsiTheme="majorBidi" w:cstheme="majorBidi"/>
                <w:lang w:eastAsia="zh-CN"/>
              </w:rPr>
              <w:t>256</w:t>
            </w:r>
            <w:r w:rsidRPr="001076F8">
              <w:rPr>
                <w:rFonts w:asciiTheme="majorBidi" w:hAnsiTheme="majorBidi" w:cstheme="majorBidi"/>
                <w:cs/>
                <w:lang w:eastAsia="zh-CN"/>
              </w:rPr>
              <w:t>8</w:t>
            </w:r>
          </w:p>
          <w:p w14:paraId="73283F8A" w14:textId="77777777" w:rsidR="00981EF4" w:rsidRPr="001076F8" w:rsidRDefault="00981EF4" w:rsidP="00981EF4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lang w:eastAsia="zh-CN"/>
              </w:rPr>
            </w:pPr>
          </w:p>
          <w:p w14:paraId="6A6AAB6F" w14:textId="77777777" w:rsidR="00981EF4" w:rsidRPr="001076F8" w:rsidRDefault="00981EF4" w:rsidP="00981EF4">
            <w:pPr>
              <w:suppressAutoHyphens/>
              <w:spacing w:line="240" w:lineRule="auto"/>
              <w:ind w:left="-108" w:right="-146"/>
              <w:jc w:val="center"/>
              <w:rPr>
                <w:rFonts w:asciiTheme="majorBidi" w:hAnsiTheme="majorBidi" w:cstheme="majorBidi"/>
                <w:cs/>
                <w:lang w:val="th-TH" w:eastAsia="zh-CN"/>
              </w:rPr>
            </w:pPr>
          </w:p>
        </w:tc>
        <w:tc>
          <w:tcPr>
            <w:tcW w:w="2072" w:type="dxa"/>
          </w:tcPr>
          <w:p w14:paraId="193FC1C1" w14:textId="6A1A971A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ind w:right="223"/>
              <w:jc w:val="center"/>
              <w:rPr>
                <w:rFonts w:asciiTheme="majorBidi" w:hAnsiTheme="majorBidi" w:cstheme="majorBidi"/>
                <w:i/>
                <w:iCs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 xml:space="preserve">ชำระดอกเบี้ยทุกๆ </w:t>
            </w:r>
            <w:r w:rsidRPr="001076F8">
              <w:rPr>
                <w:rFonts w:asciiTheme="majorBidi" w:hAnsiTheme="majorBidi" w:cstheme="majorBidi"/>
                <w:lang w:eastAsia="zh-CN"/>
              </w:rPr>
              <w:t xml:space="preserve">3 </w:t>
            </w:r>
            <w:r w:rsidRPr="001076F8">
              <w:rPr>
                <w:rFonts w:asciiTheme="majorBidi" w:hAnsiTheme="majorBidi" w:cstheme="majorBidi"/>
                <w:cs/>
                <w:lang w:eastAsia="zh-CN"/>
              </w:rPr>
              <w:t>เดือนและชำระเงินต้นเมื่อครบกำหนด</w:t>
            </w:r>
          </w:p>
        </w:tc>
        <w:tc>
          <w:tcPr>
            <w:tcW w:w="1348" w:type="dxa"/>
            <w:shd w:val="clear" w:color="auto" w:fill="auto"/>
            <w:vAlign w:val="bottom"/>
          </w:tcPr>
          <w:p w14:paraId="3DF8C954" w14:textId="02D8F6C4" w:rsidR="00981EF4" w:rsidRPr="001076F8" w:rsidRDefault="00981EF4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cs/>
                <w:lang w:eastAsia="zh-CN"/>
              </w:rPr>
            </w:pPr>
            <w:r w:rsidRPr="00CF5BE6">
              <w:rPr>
                <w:rFonts w:asciiTheme="majorBidi" w:hAnsiTheme="majorBidi" w:cstheme="majorBidi"/>
                <w:lang w:eastAsia="zh-CN"/>
              </w:rPr>
              <w:t xml:space="preserve"> 782,015 </w:t>
            </w:r>
          </w:p>
        </w:tc>
        <w:tc>
          <w:tcPr>
            <w:tcW w:w="345" w:type="dxa"/>
          </w:tcPr>
          <w:p w14:paraId="5B85B2BA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3"/>
              </w:tabs>
              <w:suppressAutoHyphens/>
              <w:spacing w:line="240" w:lineRule="auto"/>
              <w:ind w:right="370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73" w:type="dxa"/>
          </w:tcPr>
          <w:p w14:paraId="33267BB0" w14:textId="29C062F8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br/>
            </w:r>
            <w:r w:rsidRPr="001076F8">
              <w:rPr>
                <w:rFonts w:asciiTheme="majorBidi" w:hAnsiTheme="majorBidi" w:cstheme="majorBidi"/>
                <w:lang w:eastAsia="zh-CN"/>
              </w:rPr>
              <w:br/>
              <w:t>777,331</w:t>
            </w:r>
          </w:p>
        </w:tc>
      </w:tr>
      <w:tr w:rsidR="00981EF4" w:rsidRPr="001076F8" w14:paraId="1196B2E9" w14:textId="77777777" w:rsidTr="00CF5BE6">
        <w:trPr>
          <w:trHeight w:val="247"/>
        </w:trPr>
        <w:tc>
          <w:tcPr>
            <w:tcW w:w="1887" w:type="dxa"/>
            <w:shd w:val="clear" w:color="auto" w:fill="auto"/>
          </w:tcPr>
          <w:p w14:paraId="408256FD" w14:textId="41BF2E6A" w:rsidR="00981EF4" w:rsidRPr="001076F8" w:rsidRDefault="00981EF4" w:rsidP="00981EF4">
            <w:pPr>
              <w:tabs>
                <w:tab w:val="clear" w:pos="227"/>
                <w:tab w:val="clear" w:pos="454"/>
                <w:tab w:val="clear" w:pos="1644"/>
                <w:tab w:val="left" w:pos="252"/>
                <w:tab w:val="left" w:pos="432"/>
              </w:tabs>
              <w:spacing w:line="240" w:lineRule="auto"/>
              <w:rPr>
                <w:rFonts w:asciiTheme="majorBidi" w:hAnsiTheme="majorBidi" w:cstheme="majorBidi"/>
                <w:cs/>
                <w:lang w:val="th-TH" w:eastAsia="zh-CN"/>
              </w:rPr>
            </w:pPr>
            <w:r w:rsidRPr="001076F8">
              <w:rPr>
                <w:rFonts w:asciiTheme="majorBidi" w:hAnsiTheme="majorBidi" w:cstheme="majorBidi"/>
                <w:lang w:val="th-TH" w:eastAsia="zh-CN"/>
              </w:rPr>
              <w:t>หุ้นกู้</w:t>
            </w:r>
            <w:r w:rsidRPr="001076F8">
              <w:rPr>
                <w:rFonts w:asciiTheme="majorBidi" w:hAnsiTheme="majorBidi" w:cstheme="majorBidi"/>
                <w:spacing w:val="-4"/>
                <w:vertAlign w:val="superscript"/>
                <w:lang w:eastAsia="zh-CN"/>
              </w:rPr>
              <w:t>(2)</w:t>
            </w:r>
          </w:p>
          <w:p w14:paraId="32A0C757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pacing w:line="240" w:lineRule="auto"/>
              <w:ind w:right="-143"/>
              <w:jc w:val="center"/>
              <w:rPr>
                <w:rFonts w:asciiTheme="majorBidi" w:hAnsiTheme="majorBidi" w:cstheme="majorBidi"/>
                <w:lang w:val="th-TH" w:eastAsia="zh-CN"/>
              </w:rPr>
            </w:pPr>
          </w:p>
        </w:tc>
        <w:tc>
          <w:tcPr>
            <w:tcW w:w="1708" w:type="dxa"/>
            <w:shd w:val="clear" w:color="auto" w:fill="auto"/>
            <w:vAlign w:val="bottom"/>
          </w:tcPr>
          <w:p w14:paraId="00FC9FBF" w14:textId="641B6CDA" w:rsidR="00981EF4" w:rsidRPr="001076F8" w:rsidRDefault="00981EF4" w:rsidP="00981EF4">
            <w:pPr>
              <w:spacing w:line="240" w:lineRule="auto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6.60</w:t>
            </w:r>
          </w:p>
          <w:p w14:paraId="7FA74E54" w14:textId="77777777" w:rsidR="00981EF4" w:rsidRPr="001076F8" w:rsidRDefault="00981EF4" w:rsidP="00981EF4">
            <w:pPr>
              <w:spacing w:line="240" w:lineRule="auto"/>
              <w:jc w:val="center"/>
              <w:rPr>
                <w:rFonts w:asciiTheme="majorBidi" w:hAnsiTheme="majorBidi" w:cstheme="majorBidi"/>
                <w:lang w:eastAsia="zh-CN"/>
              </w:rPr>
            </w:pPr>
          </w:p>
          <w:p w14:paraId="0C9D93A5" w14:textId="77777777" w:rsidR="00981EF4" w:rsidRPr="001076F8" w:rsidRDefault="00981EF4" w:rsidP="00981EF4">
            <w:pPr>
              <w:spacing w:line="240" w:lineRule="auto"/>
              <w:ind w:left="-108" w:right="-146"/>
              <w:jc w:val="center"/>
              <w:rPr>
                <w:rFonts w:asciiTheme="majorBidi" w:hAnsiTheme="majorBidi" w:cstheme="majorBidi"/>
                <w:i/>
                <w:iCs/>
                <w:lang w:val="th-TH" w:eastAsia="zh-CN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62ED0614" w14:textId="357D4A08" w:rsidR="00981EF4" w:rsidRPr="001076F8" w:rsidRDefault="00981EF4" w:rsidP="00981EF4">
            <w:pPr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พ.ค. 2569</w:t>
            </w:r>
          </w:p>
          <w:p w14:paraId="2A1D0D74" w14:textId="77777777" w:rsidR="00981EF4" w:rsidRPr="001076F8" w:rsidRDefault="00981EF4" w:rsidP="00981EF4">
            <w:pPr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lang w:eastAsia="zh-CN"/>
              </w:rPr>
            </w:pPr>
          </w:p>
          <w:p w14:paraId="4881031B" w14:textId="77777777" w:rsidR="00981EF4" w:rsidRPr="001076F8" w:rsidRDefault="00981EF4" w:rsidP="00981EF4">
            <w:pPr>
              <w:spacing w:line="240" w:lineRule="auto"/>
              <w:ind w:left="-108" w:right="-146"/>
              <w:jc w:val="center"/>
              <w:rPr>
                <w:rFonts w:asciiTheme="majorBidi" w:hAnsiTheme="majorBidi" w:cstheme="majorBidi"/>
                <w:lang w:val="th-TH" w:eastAsia="zh-CN"/>
              </w:rPr>
            </w:pPr>
          </w:p>
        </w:tc>
        <w:tc>
          <w:tcPr>
            <w:tcW w:w="2072" w:type="dxa"/>
          </w:tcPr>
          <w:p w14:paraId="6A50B12B" w14:textId="406C1503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257"/>
              <w:jc w:val="center"/>
              <w:rPr>
                <w:rFonts w:asciiTheme="majorBidi" w:hAnsiTheme="majorBidi" w:cstheme="majorBidi"/>
                <w:i/>
                <w:i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 xml:space="preserve">ชำระดอกเบี้ยทุกๆ </w:t>
            </w:r>
            <w:r w:rsidRPr="001076F8">
              <w:rPr>
                <w:rFonts w:asciiTheme="majorBidi" w:hAnsiTheme="majorBidi" w:cstheme="majorBidi"/>
                <w:lang w:eastAsia="zh-CN"/>
              </w:rPr>
              <w:t xml:space="preserve">3 </w:t>
            </w:r>
            <w:r w:rsidRPr="001076F8">
              <w:rPr>
                <w:rFonts w:asciiTheme="majorBidi" w:hAnsiTheme="majorBidi" w:cstheme="majorBidi"/>
                <w:cs/>
                <w:lang w:eastAsia="zh-CN"/>
              </w:rPr>
              <w:t>เดือนและชำระเงินต้นเมื่อครบกำหนด</w:t>
            </w:r>
          </w:p>
        </w:tc>
        <w:tc>
          <w:tcPr>
            <w:tcW w:w="1348" w:type="dxa"/>
            <w:shd w:val="clear" w:color="auto" w:fill="auto"/>
            <w:vAlign w:val="bottom"/>
          </w:tcPr>
          <w:p w14:paraId="41B075B6" w14:textId="587F64C4" w:rsidR="00981EF4" w:rsidRPr="001076F8" w:rsidRDefault="00981EF4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  <w:r w:rsidRPr="00CF5BE6">
              <w:rPr>
                <w:rFonts w:asciiTheme="majorBidi" w:hAnsiTheme="majorBidi" w:cstheme="majorBidi"/>
                <w:lang w:eastAsia="zh-CN"/>
              </w:rPr>
              <w:t xml:space="preserve"> 397,490 </w:t>
            </w:r>
          </w:p>
        </w:tc>
        <w:tc>
          <w:tcPr>
            <w:tcW w:w="345" w:type="dxa"/>
          </w:tcPr>
          <w:p w14:paraId="37AA83EC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3"/>
              </w:tabs>
              <w:spacing w:line="240" w:lineRule="auto"/>
              <w:ind w:right="370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73" w:type="dxa"/>
            <w:shd w:val="clear" w:color="auto" w:fill="auto"/>
          </w:tcPr>
          <w:p w14:paraId="295176A7" w14:textId="067AA260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9"/>
              </w:tabs>
              <w:suppressAutoHyphens/>
              <w:snapToGrid w:val="0"/>
              <w:spacing w:line="240" w:lineRule="auto"/>
              <w:ind w:right="255"/>
              <w:jc w:val="right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</w:rPr>
              <w:br/>
            </w:r>
            <w:r w:rsidRPr="001076F8">
              <w:rPr>
                <w:rFonts w:asciiTheme="majorBidi" w:hAnsiTheme="majorBidi" w:cstheme="majorBidi"/>
              </w:rPr>
              <w:br/>
            </w:r>
            <w:r w:rsidRPr="001076F8">
              <w:rPr>
                <w:rFonts w:asciiTheme="majorBidi" w:hAnsiTheme="majorBidi" w:cstheme="majorBidi"/>
                <w:lang w:eastAsia="zh-CN"/>
              </w:rPr>
              <w:t>-</w:t>
            </w:r>
          </w:p>
        </w:tc>
      </w:tr>
      <w:tr w:rsidR="00981EF4" w:rsidRPr="001076F8" w14:paraId="10650130" w14:textId="77777777" w:rsidTr="00CF5BE6">
        <w:trPr>
          <w:trHeight w:val="247"/>
        </w:trPr>
        <w:tc>
          <w:tcPr>
            <w:tcW w:w="1887" w:type="dxa"/>
            <w:shd w:val="clear" w:color="auto" w:fill="auto"/>
          </w:tcPr>
          <w:p w14:paraId="018D5B37" w14:textId="3E38A4B0" w:rsidR="00981EF4" w:rsidRPr="001076F8" w:rsidRDefault="00981EF4" w:rsidP="00981EF4">
            <w:pPr>
              <w:tabs>
                <w:tab w:val="clear" w:pos="227"/>
                <w:tab w:val="clear" w:pos="454"/>
                <w:tab w:val="clear" w:pos="164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cs/>
                <w:lang w:val="th-TH" w:eastAsia="zh-CN"/>
              </w:rPr>
            </w:pPr>
            <w:r w:rsidRPr="001076F8">
              <w:rPr>
                <w:rFonts w:asciiTheme="majorBidi" w:hAnsiTheme="majorBidi" w:cstheme="majorBidi"/>
                <w:spacing w:val="-4"/>
                <w:cs/>
                <w:lang w:val="th-TH" w:eastAsia="zh-CN"/>
              </w:rPr>
              <w:t>หุ้นกู้</w:t>
            </w:r>
            <w:r w:rsidRPr="001076F8">
              <w:rPr>
                <w:rFonts w:asciiTheme="majorBidi" w:hAnsiTheme="majorBidi" w:cstheme="majorBidi"/>
                <w:spacing w:val="-4"/>
                <w:vertAlign w:val="superscript"/>
                <w:lang w:eastAsia="zh-CN"/>
              </w:rPr>
              <w:t>(3)</w:t>
            </w:r>
          </w:p>
        </w:tc>
        <w:tc>
          <w:tcPr>
            <w:tcW w:w="1708" w:type="dxa"/>
            <w:shd w:val="clear" w:color="auto" w:fill="auto"/>
            <w:vAlign w:val="bottom"/>
          </w:tcPr>
          <w:p w14:paraId="7AD02BF1" w14:textId="47F48F52" w:rsidR="00981EF4" w:rsidRPr="001076F8" w:rsidRDefault="00981EF4" w:rsidP="00981EF4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9.00</w:t>
            </w:r>
          </w:p>
          <w:p w14:paraId="1F32AE85" w14:textId="77777777" w:rsidR="00981EF4" w:rsidRPr="001076F8" w:rsidRDefault="00981EF4" w:rsidP="00981EF4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lang w:eastAsia="zh-CN"/>
              </w:rPr>
            </w:pPr>
          </w:p>
          <w:p w14:paraId="26F0FC1D" w14:textId="77777777" w:rsidR="00981EF4" w:rsidRPr="001076F8" w:rsidRDefault="00981EF4" w:rsidP="00981EF4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765DE26E" w14:textId="1A94F7B0" w:rsidR="00981EF4" w:rsidRPr="001076F8" w:rsidRDefault="00981EF4" w:rsidP="00981EF4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 xml:space="preserve">มิ.ย. </w:t>
            </w:r>
            <w:r w:rsidRPr="001076F8">
              <w:rPr>
                <w:rFonts w:asciiTheme="majorBidi" w:hAnsiTheme="majorBidi" w:cstheme="majorBidi"/>
                <w:lang w:eastAsia="zh-CN"/>
              </w:rPr>
              <w:t>2567</w:t>
            </w:r>
          </w:p>
          <w:p w14:paraId="0AC4860F" w14:textId="77777777" w:rsidR="00981EF4" w:rsidRPr="001076F8" w:rsidRDefault="00981EF4" w:rsidP="00981EF4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lang w:eastAsia="zh-CN"/>
              </w:rPr>
            </w:pPr>
          </w:p>
          <w:p w14:paraId="0604A1AF" w14:textId="77777777" w:rsidR="00981EF4" w:rsidRPr="001076F8" w:rsidRDefault="00981EF4" w:rsidP="00981EF4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</w:p>
        </w:tc>
        <w:tc>
          <w:tcPr>
            <w:tcW w:w="2072" w:type="dxa"/>
          </w:tcPr>
          <w:p w14:paraId="7ABB5794" w14:textId="7149308C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ind w:right="223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 xml:space="preserve">ชำระดอกเบี้ยทุกๆ </w:t>
            </w:r>
            <w:r w:rsidRPr="001076F8">
              <w:rPr>
                <w:rFonts w:asciiTheme="majorBidi" w:hAnsiTheme="majorBidi" w:cstheme="majorBidi"/>
                <w:lang w:eastAsia="zh-CN"/>
              </w:rPr>
              <w:t xml:space="preserve">3 </w:t>
            </w:r>
            <w:r w:rsidRPr="001076F8">
              <w:rPr>
                <w:rFonts w:asciiTheme="majorBidi" w:hAnsiTheme="majorBidi" w:cstheme="majorBidi"/>
                <w:cs/>
                <w:lang w:eastAsia="zh-CN"/>
              </w:rPr>
              <w:t>เดือนและชำระเงินต้นเมื่อครบกำหนด</w:t>
            </w:r>
          </w:p>
        </w:tc>
        <w:tc>
          <w:tcPr>
            <w:tcW w:w="1348" w:type="dxa"/>
            <w:shd w:val="clear" w:color="auto" w:fill="auto"/>
            <w:vAlign w:val="bottom"/>
          </w:tcPr>
          <w:p w14:paraId="001BB647" w14:textId="622ACDE0" w:rsidR="00981EF4" w:rsidRPr="001076F8" w:rsidRDefault="00981EF4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  <w:r w:rsidRPr="00CF5BE6">
              <w:rPr>
                <w:rFonts w:asciiTheme="majorBidi" w:hAnsiTheme="majorBidi" w:cstheme="majorBidi"/>
                <w:cs/>
                <w:lang w:eastAsia="zh-CN"/>
              </w:rPr>
              <w:t>-</w:t>
            </w:r>
          </w:p>
        </w:tc>
        <w:tc>
          <w:tcPr>
            <w:tcW w:w="345" w:type="dxa"/>
          </w:tcPr>
          <w:p w14:paraId="422C7412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73" w:type="dxa"/>
            <w:shd w:val="clear" w:color="auto" w:fill="auto"/>
          </w:tcPr>
          <w:p w14:paraId="3E6DABCF" w14:textId="50A89DE3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br/>
            </w:r>
            <w:r w:rsidRPr="001076F8">
              <w:rPr>
                <w:rFonts w:asciiTheme="majorBidi" w:hAnsiTheme="majorBidi" w:cstheme="majorBidi"/>
                <w:lang w:eastAsia="zh-CN"/>
              </w:rPr>
              <w:br/>
              <w:t>514,986</w:t>
            </w:r>
          </w:p>
        </w:tc>
      </w:tr>
      <w:tr w:rsidR="00981EF4" w:rsidRPr="001076F8" w14:paraId="0F8F459E" w14:textId="77777777" w:rsidTr="00CF5BE6">
        <w:trPr>
          <w:trHeight w:val="247"/>
        </w:trPr>
        <w:tc>
          <w:tcPr>
            <w:tcW w:w="1887" w:type="dxa"/>
            <w:shd w:val="clear" w:color="auto" w:fill="auto"/>
            <w:vAlign w:val="bottom"/>
          </w:tcPr>
          <w:p w14:paraId="15AE2EED" w14:textId="1E12CD1B" w:rsidR="00981EF4" w:rsidRPr="001076F8" w:rsidRDefault="00981EF4" w:rsidP="00981EF4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pacing w:line="240" w:lineRule="auto"/>
              <w:ind w:left="74" w:hanging="90"/>
              <w:rPr>
                <w:rFonts w:asciiTheme="majorBidi" w:hAnsiTheme="majorBidi" w:cstheme="majorBidi"/>
                <w:spacing w:val="-4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spacing w:val="-4"/>
                <w:cs/>
                <w:lang w:val="th-TH" w:eastAsia="zh-CN"/>
              </w:rPr>
              <w:t>เงินกู้ยืม</w:t>
            </w:r>
            <w:r w:rsidRPr="001076F8">
              <w:rPr>
                <w:rFonts w:asciiTheme="majorBidi" w:hAnsiTheme="majorBidi" w:cstheme="majorBidi"/>
                <w:spacing w:val="-4"/>
                <w:cs/>
                <w:lang w:eastAsia="zh-CN"/>
              </w:rPr>
              <w:t>สถาบันการเงิน</w:t>
            </w:r>
            <w:r w:rsidRPr="001076F8">
              <w:rPr>
                <w:rFonts w:asciiTheme="majorBidi" w:hAnsiTheme="majorBidi" w:cstheme="majorBidi"/>
                <w:spacing w:val="-4"/>
                <w:vertAlign w:val="superscript"/>
                <w:lang w:eastAsia="zh-CN"/>
              </w:rPr>
              <w:t>(4)</w:t>
            </w:r>
          </w:p>
        </w:tc>
        <w:tc>
          <w:tcPr>
            <w:tcW w:w="1708" w:type="dxa"/>
            <w:shd w:val="clear" w:color="auto" w:fill="auto"/>
            <w:vAlign w:val="bottom"/>
          </w:tcPr>
          <w:p w14:paraId="564AED59" w14:textId="757DC750" w:rsidR="00981EF4" w:rsidRPr="001076F8" w:rsidRDefault="00981EF4" w:rsidP="00981EF4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 xml:space="preserve">MLR </w:t>
            </w:r>
            <w:r w:rsidRPr="001076F8">
              <w:rPr>
                <w:rFonts w:asciiTheme="majorBidi" w:hAnsiTheme="majorBidi" w:cstheme="majorBidi"/>
                <w:cs/>
                <w:lang w:eastAsia="zh-CN"/>
              </w:rPr>
              <w:t xml:space="preserve">ลบร้อยละ </w:t>
            </w:r>
            <w:r w:rsidRPr="001076F8">
              <w:rPr>
                <w:rFonts w:asciiTheme="majorBidi" w:hAnsiTheme="majorBidi" w:cstheme="majorBidi"/>
                <w:lang w:eastAsia="zh-CN"/>
              </w:rPr>
              <w:t>0.90</w:t>
            </w:r>
          </w:p>
        </w:tc>
        <w:tc>
          <w:tcPr>
            <w:tcW w:w="997" w:type="dxa"/>
            <w:shd w:val="clear" w:color="auto" w:fill="auto"/>
            <w:vAlign w:val="bottom"/>
          </w:tcPr>
          <w:p w14:paraId="5EDBFACE" w14:textId="0184C0DC" w:rsidR="00981EF4" w:rsidRPr="001076F8" w:rsidRDefault="00981EF4" w:rsidP="00981EF4">
            <w:pPr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พ.ค. 2570</w:t>
            </w:r>
          </w:p>
          <w:p w14:paraId="13805277" w14:textId="1E8DDC7A" w:rsidR="00981EF4" w:rsidRPr="001076F8" w:rsidRDefault="00981EF4" w:rsidP="00981EF4">
            <w:pPr>
              <w:suppressAutoHyphens/>
              <w:spacing w:line="240" w:lineRule="auto"/>
              <w:ind w:right="-82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2072" w:type="dxa"/>
          </w:tcPr>
          <w:p w14:paraId="3CE85E9F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ind w:right="167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 xml:space="preserve">ชำระเงินต้นและดอกเบี้ยทุกๆ </w:t>
            </w:r>
            <w:r w:rsidRPr="001076F8">
              <w:rPr>
                <w:rFonts w:asciiTheme="majorBidi" w:hAnsiTheme="majorBidi" w:cstheme="majorBidi"/>
                <w:lang w:eastAsia="zh-CN"/>
              </w:rPr>
              <w:t xml:space="preserve">3 </w:t>
            </w:r>
            <w:r w:rsidRPr="001076F8">
              <w:rPr>
                <w:rFonts w:asciiTheme="majorBidi" w:hAnsiTheme="majorBidi" w:cstheme="majorBidi"/>
                <w:cs/>
                <w:lang w:eastAsia="zh-CN"/>
              </w:rPr>
              <w:t>เดือน</w:t>
            </w:r>
          </w:p>
        </w:tc>
        <w:tc>
          <w:tcPr>
            <w:tcW w:w="1348" w:type="dxa"/>
            <w:shd w:val="clear" w:color="auto" w:fill="auto"/>
            <w:vAlign w:val="bottom"/>
          </w:tcPr>
          <w:p w14:paraId="1A4C6B24" w14:textId="1F29070F" w:rsidR="00981EF4" w:rsidRPr="001076F8" w:rsidDel="00931F87" w:rsidRDefault="00981EF4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  <w:r w:rsidRPr="00CF5BE6">
              <w:rPr>
                <w:rFonts w:asciiTheme="majorBidi" w:hAnsiTheme="majorBidi" w:cstheme="majorBidi"/>
                <w:lang w:eastAsia="zh-CN"/>
              </w:rPr>
              <w:t xml:space="preserve"> 150,371 </w:t>
            </w:r>
          </w:p>
        </w:tc>
        <w:tc>
          <w:tcPr>
            <w:tcW w:w="345" w:type="dxa"/>
          </w:tcPr>
          <w:p w14:paraId="00B700B3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73" w:type="dxa"/>
            <w:shd w:val="clear" w:color="auto" w:fill="auto"/>
          </w:tcPr>
          <w:p w14:paraId="0B89C6D6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  <w:p w14:paraId="00C13808" w14:textId="520B0348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191,107</w:t>
            </w:r>
          </w:p>
        </w:tc>
      </w:tr>
      <w:tr w:rsidR="00981EF4" w:rsidRPr="001076F8" w14:paraId="00EFF831" w14:textId="77777777" w:rsidTr="00CF5BE6">
        <w:trPr>
          <w:trHeight w:val="247"/>
        </w:trPr>
        <w:tc>
          <w:tcPr>
            <w:tcW w:w="1887" w:type="dxa"/>
            <w:shd w:val="clear" w:color="auto" w:fill="auto"/>
            <w:vAlign w:val="bottom"/>
          </w:tcPr>
          <w:p w14:paraId="258B041C" w14:textId="52533E21" w:rsidR="00981EF4" w:rsidRPr="001076F8" w:rsidRDefault="00981EF4" w:rsidP="00981EF4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pacing w:line="240" w:lineRule="auto"/>
              <w:ind w:left="74" w:hanging="74"/>
              <w:rPr>
                <w:rFonts w:asciiTheme="majorBidi" w:hAnsiTheme="majorBidi" w:cstheme="majorBidi"/>
                <w:spacing w:val="-4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spacing w:val="-4"/>
                <w:cs/>
                <w:lang w:val="th-TH" w:eastAsia="zh-CN"/>
              </w:rPr>
              <w:t>เงินกู้ยืม</w:t>
            </w:r>
            <w:r w:rsidRPr="001076F8">
              <w:rPr>
                <w:rFonts w:asciiTheme="majorBidi" w:hAnsiTheme="majorBidi" w:cstheme="majorBidi"/>
                <w:spacing w:val="-4"/>
                <w:cs/>
                <w:lang w:eastAsia="zh-CN"/>
              </w:rPr>
              <w:t>สถาบันการเงิน</w:t>
            </w:r>
            <w:r w:rsidRPr="001076F8">
              <w:rPr>
                <w:rFonts w:asciiTheme="majorBidi" w:hAnsiTheme="majorBidi" w:cstheme="majorBidi"/>
                <w:spacing w:val="-4"/>
                <w:vertAlign w:val="superscript"/>
                <w:lang w:eastAsia="zh-CN"/>
              </w:rPr>
              <w:t>(4)</w:t>
            </w:r>
          </w:p>
        </w:tc>
        <w:tc>
          <w:tcPr>
            <w:tcW w:w="1708" w:type="dxa"/>
            <w:shd w:val="clear" w:color="auto" w:fill="auto"/>
            <w:vAlign w:val="bottom"/>
          </w:tcPr>
          <w:p w14:paraId="61297A9D" w14:textId="3C907405" w:rsidR="00981EF4" w:rsidRPr="001076F8" w:rsidRDefault="00981EF4" w:rsidP="00981EF4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 xml:space="preserve">MLR </w:t>
            </w:r>
            <w:r w:rsidRPr="001076F8">
              <w:rPr>
                <w:rFonts w:asciiTheme="majorBidi" w:hAnsiTheme="majorBidi" w:cstheme="majorBidi"/>
                <w:cs/>
                <w:lang w:eastAsia="zh-CN"/>
              </w:rPr>
              <w:t xml:space="preserve">ลบร้อยละ </w:t>
            </w:r>
            <w:r w:rsidRPr="001076F8">
              <w:rPr>
                <w:rFonts w:asciiTheme="majorBidi" w:hAnsiTheme="majorBidi" w:cstheme="majorBidi"/>
                <w:lang w:eastAsia="zh-CN"/>
              </w:rPr>
              <w:t>0.90</w:t>
            </w:r>
          </w:p>
        </w:tc>
        <w:tc>
          <w:tcPr>
            <w:tcW w:w="997" w:type="dxa"/>
            <w:shd w:val="clear" w:color="auto" w:fill="auto"/>
            <w:vAlign w:val="bottom"/>
          </w:tcPr>
          <w:p w14:paraId="4178B598" w14:textId="77777777" w:rsidR="00981EF4" w:rsidRPr="001076F8" w:rsidRDefault="00981EF4" w:rsidP="00981EF4">
            <w:pPr>
              <w:spacing w:line="240" w:lineRule="auto"/>
              <w:ind w:right="-82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 xml:space="preserve">ส.ค. </w:t>
            </w:r>
            <w:r w:rsidRPr="001076F8">
              <w:rPr>
                <w:rFonts w:asciiTheme="majorBidi" w:hAnsiTheme="majorBidi" w:cstheme="majorBidi"/>
                <w:lang w:eastAsia="zh-CN"/>
              </w:rPr>
              <w:t>2570</w:t>
            </w:r>
          </w:p>
          <w:p w14:paraId="0F51CE14" w14:textId="69E9EDB4" w:rsidR="00981EF4" w:rsidRPr="001076F8" w:rsidRDefault="00981EF4" w:rsidP="00981EF4">
            <w:pPr>
              <w:spacing w:line="240" w:lineRule="auto"/>
              <w:ind w:right="-82"/>
              <w:rPr>
                <w:rFonts w:asciiTheme="majorBidi" w:hAnsiTheme="majorBidi" w:cstheme="majorBidi"/>
                <w:cs/>
                <w:lang w:eastAsia="zh-CN"/>
              </w:rPr>
            </w:pPr>
          </w:p>
        </w:tc>
        <w:tc>
          <w:tcPr>
            <w:tcW w:w="2072" w:type="dxa"/>
          </w:tcPr>
          <w:p w14:paraId="505B7E1A" w14:textId="600A9C74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ind w:right="167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 xml:space="preserve">ชำระเงินต้นและดอกเบี้ยทุกๆ </w:t>
            </w:r>
            <w:r w:rsidRPr="001076F8">
              <w:rPr>
                <w:rFonts w:asciiTheme="majorBidi" w:hAnsiTheme="majorBidi" w:cstheme="majorBidi"/>
                <w:lang w:eastAsia="zh-CN"/>
              </w:rPr>
              <w:t xml:space="preserve">3 </w:t>
            </w:r>
            <w:r w:rsidRPr="001076F8">
              <w:rPr>
                <w:rFonts w:asciiTheme="majorBidi" w:hAnsiTheme="majorBidi" w:cstheme="majorBidi"/>
                <w:cs/>
                <w:lang w:eastAsia="zh-CN"/>
              </w:rPr>
              <w:t>เดือน</w:t>
            </w:r>
          </w:p>
        </w:tc>
        <w:tc>
          <w:tcPr>
            <w:tcW w:w="1348" w:type="dxa"/>
            <w:shd w:val="clear" w:color="auto" w:fill="auto"/>
            <w:vAlign w:val="bottom"/>
          </w:tcPr>
          <w:p w14:paraId="125A7395" w14:textId="04008785" w:rsidR="00981EF4" w:rsidRPr="001076F8" w:rsidRDefault="00981EF4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  <w:r w:rsidRPr="00CF5BE6">
              <w:rPr>
                <w:rFonts w:asciiTheme="majorBidi" w:hAnsiTheme="majorBidi" w:cstheme="majorBidi"/>
                <w:lang w:eastAsia="zh-CN"/>
              </w:rPr>
              <w:t xml:space="preserve"> 44,716 </w:t>
            </w:r>
          </w:p>
        </w:tc>
        <w:tc>
          <w:tcPr>
            <w:tcW w:w="345" w:type="dxa"/>
          </w:tcPr>
          <w:p w14:paraId="3310DA85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73" w:type="dxa"/>
            <w:shd w:val="clear" w:color="auto" w:fill="auto"/>
          </w:tcPr>
          <w:p w14:paraId="419AB3E4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  <w:p w14:paraId="289BED6B" w14:textId="66F415B5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55,816</w:t>
            </w:r>
          </w:p>
        </w:tc>
      </w:tr>
      <w:tr w:rsidR="00981EF4" w:rsidRPr="001076F8" w14:paraId="2D48516D" w14:textId="77777777" w:rsidTr="00CF5BE6">
        <w:trPr>
          <w:trHeight w:val="247"/>
        </w:trPr>
        <w:tc>
          <w:tcPr>
            <w:tcW w:w="1887" w:type="dxa"/>
            <w:shd w:val="clear" w:color="auto" w:fill="auto"/>
            <w:vAlign w:val="bottom"/>
          </w:tcPr>
          <w:p w14:paraId="066E6ACC" w14:textId="4FD6DB1D" w:rsidR="00981EF4" w:rsidRPr="001076F8" w:rsidRDefault="00981EF4" w:rsidP="00981EF4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pacing w:line="240" w:lineRule="auto"/>
              <w:ind w:left="74" w:hanging="74"/>
              <w:rPr>
                <w:rFonts w:asciiTheme="majorBidi" w:hAnsiTheme="majorBidi" w:cstheme="majorBidi"/>
                <w:spacing w:val="-4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spacing w:val="-4"/>
                <w:cs/>
                <w:lang w:val="th-TH" w:eastAsia="zh-CN"/>
              </w:rPr>
              <w:t xml:space="preserve">เงินกู้ยืมสถาบันการเงิน </w:t>
            </w:r>
          </w:p>
        </w:tc>
        <w:tc>
          <w:tcPr>
            <w:tcW w:w="1708" w:type="dxa"/>
            <w:shd w:val="clear" w:color="auto" w:fill="auto"/>
            <w:vAlign w:val="bottom"/>
          </w:tcPr>
          <w:p w14:paraId="5503D7C5" w14:textId="28E906EE" w:rsidR="00981EF4" w:rsidRPr="001076F8" w:rsidRDefault="00981EF4" w:rsidP="00981EF4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 xml:space="preserve">MLR </w:t>
            </w:r>
            <w:r w:rsidRPr="001076F8">
              <w:rPr>
                <w:rFonts w:asciiTheme="majorBidi" w:hAnsiTheme="majorBidi" w:cstheme="majorBidi"/>
                <w:cs/>
                <w:lang w:eastAsia="zh-CN"/>
              </w:rPr>
              <w:t xml:space="preserve">ลบร้อยละ </w:t>
            </w:r>
            <w:r w:rsidRPr="001076F8">
              <w:rPr>
                <w:rFonts w:asciiTheme="majorBidi" w:hAnsiTheme="majorBidi" w:cstheme="majorBidi"/>
                <w:lang w:eastAsia="zh-CN"/>
              </w:rPr>
              <w:t>1.10</w:t>
            </w:r>
          </w:p>
        </w:tc>
        <w:tc>
          <w:tcPr>
            <w:tcW w:w="997" w:type="dxa"/>
            <w:shd w:val="clear" w:color="auto" w:fill="auto"/>
            <w:vAlign w:val="bottom"/>
          </w:tcPr>
          <w:p w14:paraId="4F4282A8" w14:textId="77777777" w:rsidR="00981EF4" w:rsidRPr="001076F8" w:rsidRDefault="00981EF4" w:rsidP="00981EF4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 xml:space="preserve">พ.ค. </w:t>
            </w:r>
            <w:r w:rsidRPr="001076F8">
              <w:rPr>
                <w:rFonts w:asciiTheme="majorBidi" w:hAnsiTheme="majorBidi" w:cstheme="majorBidi"/>
                <w:lang w:eastAsia="zh-CN"/>
              </w:rPr>
              <w:t>2570</w:t>
            </w:r>
          </w:p>
          <w:p w14:paraId="0F797B3C" w14:textId="0EBBA5DD" w:rsidR="00981EF4" w:rsidRPr="001076F8" w:rsidRDefault="00981EF4" w:rsidP="00981EF4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</w:p>
        </w:tc>
        <w:tc>
          <w:tcPr>
            <w:tcW w:w="2072" w:type="dxa"/>
          </w:tcPr>
          <w:p w14:paraId="42795808" w14:textId="131A1DBD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ind w:right="167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 xml:space="preserve">ชำระเงินต้นและดอกเบี้ยทุกๆ </w:t>
            </w:r>
            <w:r w:rsidRPr="001076F8">
              <w:rPr>
                <w:rFonts w:asciiTheme="majorBidi" w:hAnsiTheme="majorBidi" w:cstheme="majorBidi"/>
                <w:lang w:eastAsia="zh-CN"/>
              </w:rPr>
              <w:t xml:space="preserve">3 </w:t>
            </w:r>
            <w:r w:rsidRPr="001076F8">
              <w:rPr>
                <w:rFonts w:asciiTheme="majorBidi" w:hAnsiTheme="majorBidi" w:cstheme="majorBidi"/>
                <w:cs/>
                <w:lang w:eastAsia="zh-CN"/>
              </w:rPr>
              <w:t>เดือน</w:t>
            </w:r>
          </w:p>
        </w:tc>
        <w:tc>
          <w:tcPr>
            <w:tcW w:w="1348" w:type="dxa"/>
            <w:shd w:val="clear" w:color="auto" w:fill="auto"/>
            <w:vAlign w:val="bottom"/>
          </w:tcPr>
          <w:p w14:paraId="1DCB8769" w14:textId="235BAE38" w:rsidR="00981EF4" w:rsidRPr="001076F8" w:rsidRDefault="00981EF4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  <w:r w:rsidRPr="00CF5BE6">
              <w:rPr>
                <w:rFonts w:asciiTheme="majorBidi" w:hAnsiTheme="majorBidi" w:cstheme="majorBidi"/>
                <w:lang w:eastAsia="zh-CN"/>
              </w:rPr>
              <w:t xml:space="preserve"> 136,701 </w:t>
            </w:r>
          </w:p>
        </w:tc>
        <w:tc>
          <w:tcPr>
            <w:tcW w:w="345" w:type="dxa"/>
          </w:tcPr>
          <w:p w14:paraId="24167DD8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73" w:type="dxa"/>
            <w:shd w:val="clear" w:color="auto" w:fill="auto"/>
          </w:tcPr>
          <w:p w14:paraId="3CF19F77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  <w:p w14:paraId="61770003" w14:textId="1C7F627D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173,734</w:t>
            </w:r>
          </w:p>
        </w:tc>
      </w:tr>
      <w:tr w:rsidR="00981EF4" w:rsidRPr="001076F8" w14:paraId="793ECAC8" w14:textId="77777777" w:rsidTr="00CF5BE6">
        <w:trPr>
          <w:trHeight w:val="247"/>
        </w:trPr>
        <w:tc>
          <w:tcPr>
            <w:tcW w:w="1887" w:type="dxa"/>
            <w:shd w:val="clear" w:color="auto" w:fill="auto"/>
            <w:vAlign w:val="bottom"/>
          </w:tcPr>
          <w:p w14:paraId="25A63CE7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pacing w:line="240" w:lineRule="auto"/>
              <w:ind w:left="74" w:hanging="74"/>
              <w:rPr>
                <w:rFonts w:asciiTheme="majorBidi" w:hAnsiTheme="majorBidi" w:cstheme="majorBidi"/>
                <w:spacing w:val="-4"/>
                <w:lang w:val="th-TH" w:eastAsia="zh-CN"/>
              </w:rPr>
            </w:pPr>
            <w:r w:rsidRPr="001076F8">
              <w:rPr>
                <w:rFonts w:asciiTheme="majorBidi" w:hAnsiTheme="majorBidi" w:cstheme="majorBidi"/>
                <w:spacing w:val="-4"/>
                <w:cs/>
                <w:lang w:val="th-TH" w:eastAsia="zh-CN"/>
              </w:rPr>
              <w:t>เงินกู้ยืมสถาบันการเงิน</w:t>
            </w:r>
          </w:p>
          <w:p w14:paraId="4A68905F" w14:textId="6A5DA595" w:rsidR="00981EF4" w:rsidRPr="00CF5BE6" w:rsidRDefault="00981EF4" w:rsidP="00981EF4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pacing w:line="240" w:lineRule="auto"/>
              <w:ind w:left="74" w:hanging="74"/>
              <w:rPr>
                <w:rFonts w:asciiTheme="majorBidi" w:hAnsiTheme="majorBidi" w:cstheme="majorBidi"/>
                <w:spacing w:val="-4"/>
                <w:cs/>
                <w:lang w:val="th-TH" w:eastAsia="zh-CN"/>
              </w:rPr>
            </w:pPr>
            <w:r w:rsidRPr="001076F8">
              <w:rPr>
                <w:rFonts w:asciiTheme="majorBidi" w:hAnsiTheme="majorBidi" w:cstheme="majorBidi"/>
                <w:spacing w:val="-4"/>
                <w:cs/>
                <w:lang w:val="th-TH" w:eastAsia="zh-CN"/>
              </w:rPr>
              <w:t xml:space="preserve"> </w:t>
            </w:r>
          </w:p>
        </w:tc>
        <w:tc>
          <w:tcPr>
            <w:tcW w:w="1708" w:type="dxa"/>
            <w:shd w:val="clear" w:color="auto" w:fill="auto"/>
            <w:vAlign w:val="bottom"/>
          </w:tcPr>
          <w:p w14:paraId="360B7EC0" w14:textId="77777777" w:rsidR="00981EF4" w:rsidRPr="00CF5BE6" w:rsidRDefault="00981EF4" w:rsidP="00CF5BE6">
            <w:pPr>
              <w:suppressAutoHyphens/>
              <w:snapToGrid w:val="0"/>
              <w:spacing w:line="240" w:lineRule="auto"/>
              <w:ind w:left="74" w:hanging="74"/>
              <w:jc w:val="center"/>
              <w:rPr>
                <w:rFonts w:asciiTheme="majorBidi" w:hAnsiTheme="majorBidi" w:cstheme="majorBidi"/>
                <w:spacing w:val="-4"/>
                <w:lang w:val="th-TH" w:eastAsia="zh-CN"/>
              </w:rPr>
            </w:pPr>
            <w:r w:rsidRPr="00CF5BE6">
              <w:rPr>
                <w:rFonts w:asciiTheme="majorBidi" w:hAnsiTheme="majorBidi" w:cstheme="majorBidi"/>
                <w:spacing w:val="-4"/>
                <w:lang w:val="th-TH" w:eastAsia="zh-CN"/>
              </w:rPr>
              <w:t xml:space="preserve">MLR </w:t>
            </w:r>
            <w:r w:rsidRPr="00CF5BE6">
              <w:rPr>
                <w:rFonts w:asciiTheme="majorBidi" w:hAnsiTheme="majorBidi" w:cstheme="majorBidi"/>
                <w:spacing w:val="-4"/>
                <w:cs/>
                <w:lang w:val="th-TH" w:eastAsia="zh-CN"/>
              </w:rPr>
              <w:t xml:space="preserve">ลบร้อยละ </w:t>
            </w:r>
            <w:r w:rsidRPr="00CF5BE6">
              <w:rPr>
                <w:rFonts w:asciiTheme="majorBidi" w:hAnsiTheme="majorBidi" w:cstheme="majorBidi"/>
                <w:spacing w:val="-4"/>
                <w:lang w:val="th-TH" w:eastAsia="zh-CN"/>
              </w:rPr>
              <w:t>0.25</w:t>
            </w:r>
          </w:p>
          <w:p w14:paraId="28777B2F" w14:textId="23173B53" w:rsidR="00981EF4" w:rsidRPr="00CF5BE6" w:rsidRDefault="00981EF4" w:rsidP="00CF5BE6">
            <w:pPr>
              <w:suppressAutoHyphens/>
              <w:snapToGrid w:val="0"/>
              <w:spacing w:line="240" w:lineRule="auto"/>
              <w:ind w:left="74" w:hanging="74"/>
              <w:jc w:val="center"/>
              <w:rPr>
                <w:rFonts w:asciiTheme="majorBidi" w:hAnsiTheme="majorBidi" w:cstheme="majorBidi"/>
                <w:spacing w:val="-4"/>
                <w:lang w:val="th-TH" w:eastAsia="zh-CN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732DD8FD" w14:textId="77777777" w:rsidR="00981EF4" w:rsidRPr="00CF5BE6" w:rsidRDefault="00981EF4" w:rsidP="00CF5BE6">
            <w:pPr>
              <w:suppressAutoHyphens/>
              <w:spacing w:line="240" w:lineRule="auto"/>
              <w:ind w:left="74" w:right="-82" w:hanging="74"/>
              <w:rPr>
                <w:rFonts w:asciiTheme="majorBidi" w:hAnsiTheme="majorBidi" w:cstheme="majorBidi"/>
                <w:spacing w:val="-4"/>
                <w:lang w:val="th-TH" w:eastAsia="zh-CN"/>
              </w:rPr>
            </w:pPr>
            <w:r w:rsidRPr="00CF5BE6">
              <w:rPr>
                <w:rFonts w:asciiTheme="majorBidi" w:hAnsiTheme="majorBidi" w:cstheme="majorBidi"/>
                <w:spacing w:val="-4"/>
                <w:cs/>
                <w:lang w:val="th-TH" w:eastAsia="zh-CN"/>
              </w:rPr>
              <w:t xml:space="preserve">ก.ค. </w:t>
            </w:r>
            <w:r w:rsidRPr="00CF5BE6">
              <w:rPr>
                <w:rFonts w:asciiTheme="majorBidi" w:hAnsiTheme="majorBidi" w:cstheme="majorBidi"/>
                <w:spacing w:val="-4"/>
                <w:lang w:val="th-TH" w:eastAsia="zh-CN"/>
              </w:rPr>
              <w:t>2568</w:t>
            </w:r>
          </w:p>
          <w:p w14:paraId="6EC7A09B" w14:textId="77777777" w:rsidR="00981EF4" w:rsidRPr="00CF5BE6" w:rsidRDefault="00981EF4" w:rsidP="00CF5BE6">
            <w:pPr>
              <w:suppressAutoHyphens/>
              <w:spacing w:line="240" w:lineRule="auto"/>
              <w:ind w:left="74" w:right="-82" w:hanging="74"/>
              <w:jc w:val="center"/>
              <w:rPr>
                <w:rFonts w:asciiTheme="majorBidi" w:hAnsiTheme="majorBidi" w:cstheme="majorBidi"/>
                <w:spacing w:val="-4"/>
                <w:lang w:val="th-TH" w:eastAsia="zh-CN"/>
              </w:rPr>
            </w:pPr>
          </w:p>
          <w:p w14:paraId="0ABD786B" w14:textId="4D4BA446" w:rsidR="00981EF4" w:rsidRPr="00CF5BE6" w:rsidRDefault="00981EF4" w:rsidP="00CF5BE6">
            <w:pPr>
              <w:suppressAutoHyphens/>
              <w:spacing w:line="240" w:lineRule="auto"/>
              <w:ind w:left="74" w:right="-82" w:hanging="74"/>
              <w:jc w:val="center"/>
              <w:rPr>
                <w:rFonts w:asciiTheme="majorBidi" w:hAnsiTheme="majorBidi" w:cstheme="majorBidi"/>
                <w:spacing w:val="-4"/>
                <w:lang w:val="th-TH" w:eastAsia="zh-CN"/>
              </w:rPr>
            </w:pPr>
          </w:p>
        </w:tc>
        <w:tc>
          <w:tcPr>
            <w:tcW w:w="2072" w:type="dxa"/>
          </w:tcPr>
          <w:p w14:paraId="3A863573" w14:textId="26ABBAD9" w:rsidR="00981EF4" w:rsidRPr="00CF5BE6" w:rsidRDefault="00981EF4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ind w:left="74" w:right="167" w:hanging="74"/>
              <w:rPr>
                <w:rFonts w:asciiTheme="majorBidi" w:hAnsiTheme="majorBidi" w:cstheme="majorBidi"/>
                <w:spacing w:val="-4"/>
                <w:lang w:val="th-TH" w:eastAsia="zh-CN"/>
              </w:rPr>
            </w:pPr>
            <w:r w:rsidRPr="00CF5BE6">
              <w:rPr>
                <w:rFonts w:asciiTheme="majorBidi" w:hAnsiTheme="majorBidi" w:cstheme="majorBidi"/>
                <w:spacing w:val="-4"/>
                <w:cs/>
                <w:lang w:val="th-TH" w:eastAsia="zh-CN"/>
              </w:rPr>
              <w:t xml:space="preserve">ชำระเงินต้นทุกๆ </w:t>
            </w:r>
            <w:r w:rsidRPr="00CF5BE6">
              <w:rPr>
                <w:rFonts w:asciiTheme="majorBidi" w:hAnsiTheme="majorBidi" w:cstheme="majorBidi"/>
                <w:spacing w:val="-4"/>
                <w:lang w:val="th-TH" w:eastAsia="zh-CN"/>
              </w:rPr>
              <w:t xml:space="preserve">3 </w:t>
            </w:r>
            <w:r w:rsidRPr="00CF5BE6">
              <w:rPr>
                <w:rFonts w:asciiTheme="majorBidi" w:hAnsiTheme="majorBidi" w:cstheme="majorBidi"/>
                <w:spacing w:val="-4"/>
                <w:cs/>
                <w:lang w:val="th-TH" w:eastAsia="zh-CN"/>
              </w:rPr>
              <w:t>เดือนและดอกเบี้ย</w:t>
            </w:r>
          </w:p>
          <w:p w14:paraId="21C15925" w14:textId="56130C19" w:rsidR="00981EF4" w:rsidRPr="00CF5BE6" w:rsidRDefault="00981EF4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ind w:left="74" w:right="167" w:hanging="74"/>
              <w:rPr>
                <w:rFonts w:asciiTheme="majorBidi" w:hAnsiTheme="majorBidi" w:cstheme="majorBidi"/>
                <w:spacing w:val="-4"/>
                <w:cs/>
                <w:lang w:val="th-TH" w:eastAsia="zh-CN"/>
              </w:rPr>
            </w:pPr>
            <w:r w:rsidRPr="00CF5BE6">
              <w:rPr>
                <w:rFonts w:asciiTheme="majorBidi" w:hAnsiTheme="majorBidi" w:cstheme="majorBidi"/>
                <w:spacing w:val="-4"/>
                <w:cs/>
                <w:lang w:val="th-TH" w:eastAsia="zh-CN"/>
              </w:rPr>
              <w:t>ทุกเดือน</w:t>
            </w:r>
          </w:p>
        </w:tc>
        <w:tc>
          <w:tcPr>
            <w:tcW w:w="1348" w:type="dxa"/>
            <w:shd w:val="clear" w:color="auto" w:fill="auto"/>
            <w:vAlign w:val="bottom"/>
          </w:tcPr>
          <w:p w14:paraId="0D487652" w14:textId="590FF32F" w:rsidR="00981EF4" w:rsidRPr="00981EF4" w:rsidRDefault="00981EF4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  <w:r w:rsidRPr="00CF5BE6">
              <w:rPr>
                <w:rFonts w:asciiTheme="majorBidi" w:hAnsiTheme="majorBidi" w:cstheme="majorBidi"/>
                <w:lang w:eastAsia="zh-CN"/>
              </w:rPr>
              <w:t xml:space="preserve">63,803 </w:t>
            </w:r>
          </w:p>
        </w:tc>
        <w:tc>
          <w:tcPr>
            <w:tcW w:w="345" w:type="dxa"/>
          </w:tcPr>
          <w:p w14:paraId="2FEFD1FA" w14:textId="77777777" w:rsidR="00981EF4" w:rsidRPr="00981EF4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73" w:type="dxa"/>
            <w:shd w:val="clear" w:color="auto" w:fill="auto"/>
          </w:tcPr>
          <w:p w14:paraId="5E333F7C" w14:textId="77777777" w:rsidR="00981EF4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  <w:p w14:paraId="41F64E3E" w14:textId="77777777" w:rsidR="00981EF4" w:rsidRPr="00981EF4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  <w:p w14:paraId="0FA99ED3" w14:textId="3D283130" w:rsidR="00981EF4" w:rsidRPr="00CF5BE6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  <w:r w:rsidRPr="00981EF4">
              <w:rPr>
                <w:rFonts w:asciiTheme="majorBidi" w:hAnsiTheme="majorBidi" w:cstheme="majorBidi"/>
                <w:lang w:eastAsia="zh-CN"/>
              </w:rPr>
              <w:t>114,357</w:t>
            </w:r>
          </w:p>
        </w:tc>
      </w:tr>
      <w:tr w:rsidR="00981EF4" w:rsidRPr="001076F8" w14:paraId="3B897E98" w14:textId="77777777" w:rsidTr="00CF5BE6">
        <w:trPr>
          <w:trHeight w:val="247"/>
        </w:trPr>
        <w:tc>
          <w:tcPr>
            <w:tcW w:w="1887" w:type="dxa"/>
            <w:shd w:val="clear" w:color="auto" w:fill="auto"/>
            <w:vAlign w:val="bottom"/>
          </w:tcPr>
          <w:p w14:paraId="3C9E94EE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lang w:val="th-TH" w:eastAsia="zh-CN"/>
              </w:rPr>
            </w:pPr>
            <w:r w:rsidRPr="001076F8">
              <w:rPr>
                <w:rFonts w:asciiTheme="majorBidi" w:hAnsiTheme="majorBidi" w:cstheme="majorBidi"/>
                <w:spacing w:val="-4"/>
                <w:cs/>
                <w:lang w:val="th-TH" w:eastAsia="zh-CN"/>
              </w:rPr>
              <w:t>เงินกู้ยืมสถาบันการเงิน</w:t>
            </w:r>
          </w:p>
          <w:p w14:paraId="6474EAFE" w14:textId="6E0B2530" w:rsidR="00981EF4" w:rsidRPr="001076F8" w:rsidRDefault="00981EF4" w:rsidP="00981EF4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cs/>
                <w:lang w:val="th-TH" w:eastAsia="zh-CN"/>
              </w:rPr>
            </w:pPr>
            <w:r w:rsidRPr="001076F8">
              <w:rPr>
                <w:rFonts w:asciiTheme="majorBidi" w:hAnsiTheme="majorBidi" w:cstheme="majorBidi"/>
                <w:spacing w:val="-4"/>
                <w:cs/>
                <w:lang w:val="th-TH" w:eastAsia="zh-CN"/>
              </w:rPr>
              <w:t xml:space="preserve"> </w:t>
            </w:r>
          </w:p>
        </w:tc>
        <w:tc>
          <w:tcPr>
            <w:tcW w:w="1708" w:type="dxa"/>
            <w:shd w:val="clear" w:color="auto" w:fill="auto"/>
            <w:vAlign w:val="bottom"/>
          </w:tcPr>
          <w:p w14:paraId="248E6D1D" w14:textId="77777777" w:rsidR="00981EF4" w:rsidRPr="001076F8" w:rsidRDefault="00981EF4" w:rsidP="00981EF4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pacing w:val="-6"/>
                <w:lang w:eastAsia="zh-CN"/>
              </w:rPr>
            </w:pPr>
            <w:r w:rsidRPr="001076F8">
              <w:rPr>
                <w:rFonts w:asciiTheme="majorBidi" w:hAnsiTheme="majorBidi" w:cstheme="majorBidi"/>
                <w:spacing w:val="-6"/>
                <w:lang w:eastAsia="zh-CN"/>
              </w:rPr>
              <w:t xml:space="preserve">MLR </w:t>
            </w:r>
            <w:r w:rsidRPr="001076F8">
              <w:rPr>
                <w:rFonts w:asciiTheme="majorBidi" w:hAnsiTheme="majorBidi" w:cstheme="majorBidi"/>
                <w:spacing w:val="-6"/>
                <w:cs/>
                <w:lang w:eastAsia="zh-CN"/>
              </w:rPr>
              <w:t xml:space="preserve">ลบร้อยละ </w:t>
            </w:r>
            <w:r w:rsidRPr="001076F8">
              <w:rPr>
                <w:rFonts w:asciiTheme="majorBidi" w:hAnsiTheme="majorBidi" w:cstheme="majorBidi"/>
                <w:spacing w:val="-6"/>
                <w:lang w:eastAsia="zh-CN"/>
              </w:rPr>
              <w:t>0.10</w:t>
            </w:r>
          </w:p>
          <w:p w14:paraId="7467FFE4" w14:textId="752A59A4" w:rsidR="00981EF4" w:rsidRPr="001076F8" w:rsidRDefault="00981EF4" w:rsidP="00981EF4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pacing w:val="-6"/>
                <w:lang w:eastAsia="zh-CN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76F72FFE" w14:textId="77777777" w:rsidR="00981EF4" w:rsidRPr="001076F8" w:rsidRDefault="00981EF4" w:rsidP="00981EF4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 xml:space="preserve">ก.ค. </w:t>
            </w:r>
            <w:r w:rsidRPr="001076F8">
              <w:rPr>
                <w:rFonts w:asciiTheme="majorBidi" w:hAnsiTheme="majorBidi" w:cstheme="majorBidi"/>
                <w:lang w:eastAsia="zh-CN"/>
              </w:rPr>
              <w:t>2569</w:t>
            </w:r>
          </w:p>
          <w:p w14:paraId="66F0B7AC" w14:textId="77777777" w:rsidR="00981EF4" w:rsidRPr="001076F8" w:rsidRDefault="00981EF4" w:rsidP="00981EF4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lang w:eastAsia="zh-CN"/>
              </w:rPr>
            </w:pPr>
          </w:p>
          <w:p w14:paraId="54D0C410" w14:textId="0F0FF3D7" w:rsidR="00981EF4" w:rsidRPr="001076F8" w:rsidRDefault="00981EF4" w:rsidP="00981EF4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</w:p>
        </w:tc>
        <w:tc>
          <w:tcPr>
            <w:tcW w:w="2072" w:type="dxa"/>
          </w:tcPr>
          <w:p w14:paraId="3A8E21D2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ind w:right="167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>ชำระเงินต้</w:t>
            </w:r>
            <w:r w:rsidRPr="001076F8">
              <w:rPr>
                <w:rFonts w:asciiTheme="majorBidi" w:hAnsiTheme="majorBidi" w:cstheme="majorBidi" w:hint="cs"/>
                <w:cs/>
                <w:lang w:eastAsia="zh-CN"/>
              </w:rPr>
              <w:t>น</w:t>
            </w:r>
            <w:r w:rsidRPr="001076F8">
              <w:rPr>
                <w:rFonts w:asciiTheme="majorBidi" w:hAnsiTheme="majorBidi" w:cstheme="majorBidi"/>
                <w:cs/>
                <w:lang w:eastAsia="zh-CN"/>
              </w:rPr>
              <w:t xml:space="preserve">ทุกๆ </w:t>
            </w:r>
            <w:r w:rsidRPr="001076F8">
              <w:rPr>
                <w:rFonts w:asciiTheme="majorBidi" w:hAnsiTheme="majorBidi" w:cstheme="majorBidi"/>
                <w:lang w:eastAsia="zh-CN"/>
              </w:rPr>
              <w:t xml:space="preserve">3 </w:t>
            </w:r>
            <w:r w:rsidRPr="001076F8">
              <w:rPr>
                <w:rFonts w:asciiTheme="majorBidi" w:hAnsiTheme="majorBidi" w:cstheme="majorBidi"/>
                <w:cs/>
                <w:lang w:eastAsia="zh-CN"/>
              </w:rPr>
              <w:t>เดือน</w:t>
            </w:r>
            <w:r w:rsidRPr="001076F8">
              <w:rPr>
                <w:rFonts w:asciiTheme="majorBidi" w:hAnsiTheme="majorBidi" w:cstheme="majorBidi" w:hint="cs"/>
                <w:cs/>
                <w:lang w:eastAsia="zh-CN"/>
              </w:rPr>
              <w:t>และดอกเบี้ย</w:t>
            </w:r>
          </w:p>
          <w:p w14:paraId="67FE8BED" w14:textId="6DD5A3E8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ind w:right="167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 w:hint="cs"/>
                <w:cs/>
                <w:lang w:eastAsia="zh-CN"/>
              </w:rPr>
              <w:t>ทุกเดือน</w:t>
            </w:r>
          </w:p>
        </w:tc>
        <w:tc>
          <w:tcPr>
            <w:tcW w:w="1348" w:type="dxa"/>
            <w:shd w:val="clear" w:color="auto" w:fill="auto"/>
            <w:vAlign w:val="bottom"/>
          </w:tcPr>
          <w:p w14:paraId="2B4AF571" w14:textId="65820970" w:rsidR="00981EF4" w:rsidRPr="001076F8" w:rsidRDefault="00981EF4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  <w:r w:rsidRPr="00CF5BE6">
              <w:rPr>
                <w:rFonts w:asciiTheme="majorBidi" w:hAnsiTheme="majorBidi" w:cstheme="majorBidi"/>
                <w:lang w:eastAsia="zh-CN"/>
              </w:rPr>
              <w:t xml:space="preserve"> 131,124 </w:t>
            </w:r>
          </w:p>
        </w:tc>
        <w:tc>
          <w:tcPr>
            <w:tcW w:w="345" w:type="dxa"/>
          </w:tcPr>
          <w:p w14:paraId="75B6AA91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73" w:type="dxa"/>
            <w:shd w:val="clear" w:color="auto" w:fill="auto"/>
          </w:tcPr>
          <w:p w14:paraId="345AF96F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  <w:p w14:paraId="61BAD13A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  <w:p w14:paraId="7BBA778E" w14:textId="0B0F36ED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181,329</w:t>
            </w:r>
          </w:p>
        </w:tc>
      </w:tr>
      <w:tr w:rsidR="00981EF4" w:rsidRPr="001076F8" w14:paraId="724F0416" w14:textId="77777777" w:rsidTr="00CF5BE6">
        <w:trPr>
          <w:trHeight w:val="247"/>
        </w:trPr>
        <w:tc>
          <w:tcPr>
            <w:tcW w:w="1887" w:type="dxa"/>
            <w:shd w:val="clear" w:color="auto" w:fill="auto"/>
          </w:tcPr>
          <w:p w14:paraId="393C4DE3" w14:textId="77777777" w:rsidR="00981EF4" w:rsidRPr="001076F8" w:rsidRDefault="00981EF4" w:rsidP="00981EF4">
            <w:pPr>
              <w:spacing w:line="240" w:lineRule="auto"/>
              <w:rPr>
                <w:rFonts w:asciiTheme="majorBidi" w:hAnsiTheme="majorBidi" w:cstheme="majorBidi"/>
                <w:lang w:val="th-TH" w:eastAsia="zh-CN"/>
              </w:rPr>
            </w:pPr>
          </w:p>
          <w:p w14:paraId="5FB4AEBF" w14:textId="4DC5D2FF" w:rsidR="00981EF4" w:rsidRPr="001076F8" w:rsidRDefault="00981EF4" w:rsidP="00981EF4">
            <w:pPr>
              <w:spacing w:line="240" w:lineRule="auto"/>
              <w:rPr>
                <w:rFonts w:asciiTheme="majorBidi" w:hAnsiTheme="majorBidi" w:cstheme="majorBidi"/>
                <w:vertAlign w:val="superscript"/>
                <w:lang w:val="th-TH" w:eastAsia="zh-CN"/>
              </w:rPr>
            </w:pPr>
            <w:r w:rsidRPr="001076F8">
              <w:rPr>
                <w:rFonts w:asciiTheme="majorBidi" w:hAnsiTheme="majorBidi" w:cstheme="majorBidi"/>
                <w:lang w:val="th-TH" w:eastAsia="zh-CN"/>
              </w:rPr>
              <w:lastRenderedPageBreak/>
              <w:t>เงินกู้ยืมบริษัทอื่น</w:t>
            </w:r>
            <w:r w:rsidRPr="001076F8">
              <w:rPr>
                <w:rFonts w:asciiTheme="majorBidi" w:hAnsiTheme="majorBidi" w:cstheme="majorBidi" w:hint="cs"/>
                <w:vertAlign w:val="superscript"/>
                <w:cs/>
                <w:lang w:val="th-TH" w:eastAsia="zh-CN"/>
              </w:rPr>
              <w:t>(5)</w:t>
            </w:r>
          </w:p>
        </w:tc>
        <w:tc>
          <w:tcPr>
            <w:tcW w:w="1708" w:type="dxa"/>
            <w:shd w:val="clear" w:color="auto" w:fill="auto"/>
          </w:tcPr>
          <w:p w14:paraId="0DAFF7B0" w14:textId="77777777" w:rsidR="00981EF4" w:rsidRPr="001076F8" w:rsidRDefault="00981EF4" w:rsidP="00981EF4">
            <w:pPr>
              <w:spacing w:line="240" w:lineRule="auto"/>
              <w:jc w:val="center"/>
              <w:rPr>
                <w:rFonts w:asciiTheme="majorBidi" w:hAnsiTheme="majorBidi" w:cstheme="majorBidi"/>
                <w:lang w:eastAsia="zh-CN"/>
              </w:rPr>
            </w:pPr>
          </w:p>
          <w:p w14:paraId="2ABAC9AC" w14:textId="5503CBD8" w:rsidR="00981EF4" w:rsidRPr="001076F8" w:rsidRDefault="00981EF4" w:rsidP="00981EF4">
            <w:pPr>
              <w:spacing w:line="240" w:lineRule="auto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lastRenderedPageBreak/>
              <w:t>8.00</w:t>
            </w:r>
          </w:p>
        </w:tc>
        <w:tc>
          <w:tcPr>
            <w:tcW w:w="997" w:type="dxa"/>
            <w:shd w:val="clear" w:color="auto" w:fill="auto"/>
          </w:tcPr>
          <w:p w14:paraId="4911555B" w14:textId="77777777" w:rsidR="00981EF4" w:rsidRPr="001076F8" w:rsidRDefault="00981EF4" w:rsidP="00981EF4">
            <w:pPr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lang w:eastAsia="zh-CN"/>
              </w:rPr>
            </w:pPr>
          </w:p>
          <w:p w14:paraId="488D8BAF" w14:textId="359D651D" w:rsidR="00981EF4" w:rsidRPr="001076F8" w:rsidRDefault="00981EF4" w:rsidP="00981EF4">
            <w:pPr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lastRenderedPageBreak/>
              <w:t>พ.ค. 2572</w:t>
            </w:r>
          </w:p>
        </w:tc>
        <w:tc>
          <w:tcPr>
            <w:tcW w:w="2072" w:type="dxa"/>
          </w:tcPr>
          <w:p w14:paraId="7F9B92A1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223"/>
              <w:jc w:val="center"/>
              <w:rPr>
                <w:rFonts w:asciiTheme="majorBidi" w:hAnsiTheme="majorBidi" w:cstheme="majorBidi"/>
                <w:lang w:eastAsia="zh-CN"/>
              </w:rPr>
            </w:pPr>
          </w:p>
          <w:p w14:paraId="233FA34B" w14:textId="6B74EC56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223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lastRenderedPageBreak/>
              <w:t>ชำระดอกเบี้ยทุก</w:t>
            </w:r>
          </w:p>
          <w:p w14:paraId="437E9B87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223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เดือนและชำระเงิน</w:t>
            </w:r>
          </w:p>
          <w:p w14:paraId="70A749F4" w14:textId="4F6DD484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223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ต้นเมื่อครบกำหนด</w:t>
            </w:r>
          </w:p>
        </w:tc>
        <w:tc>
          <w:tcPr>
            <w:tcW w:w="1348" w:type="dxa"/>
            <w:shd w:val="clear" w:color="auto" w:fill="auto"/>
            <w:vAlign w:val="bottom"/>
          </w:tcPr>
          <w:p w14:paraId="0B14662E" w14:textId="77777777" w:rsidR="00981EF4" w:rsidRPr="00CF5BE6" w:rsidRDefault="00981EF4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  <w:r w:rsidRPr="00CF5BE6">
              <w:rPr>
                <w:rFonts w:asciiTheme="majorBidi" w:hAnsiTheme="majorBidi" w:cstheme="majorBidi"/>
                <w:lang w:eastAsia="zh-CN"/>
              </w:rPr>
              <w:lastRenderedPageBreak/>
              <w:t xml:space="preserve"> </w:t>
            </w:r>
          </w:p>
          <w:p w14:paraId="056C0585" w14:textId="77777777" w:rsidR="00981EF4" w:rsidRPr="00CF5BE6" w:rsidRDefault="00981EF4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  <w:p w14:paraId="7F50CB76" w14:textId="77777777" w:rsidR="00981EF4" w:rsidRPr="00CF5BE6" w:rsidRDefault="00981EF4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  <w:p w14:paraId="0BEC4EFD" w14:textId="0571D49A" w:rsidR="00981EF4" w:rsidRPr="001076F8" w:rsidRDefault="00981EF4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  <w:r w:rsidRPr="00CF5BE6">
              <w:rPr>
                <w:rFonts w:asciiTheme="majorBidi" w:hAnsiTheme="majorBidi" w:cstheme="majorBidi"/>
                <w:lang w:eastAsia="zh-CN"/>
              </w:rPr>
              <w:t xml:space="preserve">198,110 </w:t>
            </w:r>
          </w:p>
        </w:tc>
        <w:tc>
          <w:tcPr>
            <w:tcW w:w="345" w:type="dxa"/>
          </w:tcPr>
          <w:p w14:paraId="49EB4FA0" w14:textId="398FA397" w:rsidR="00981EF4" w:rsidRPr="001076F8" w:rsidRDefault="00981EF4" w:rsidP="00981EF4">
            <w:pPr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73" w:type="dxa"/>
            <w:shd w:val="clear" w:color="auto" w:fill="auto"/>
          </w:tcPr>
          <w:p w14:paraId="208B9DAC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  <w:p w14:paraId="755D7E5C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  <w:p w14:paraId="6B8F67A7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0"/>
              </w:tabs>
              <w:suppressAutoHyphens/>
              <w:snapToGrid w:val="0"/>
              <w:spacing w:line="240" w:lineRule="auto"/>
              <w:ind w:right="235"/>
              <w:rPr>
                <w:rFonts w:asciiTheme="majorBidi" w:hAnsiTheme="majorBidi" w:cstheme="majorBidi"/>
                <w:lang w:eastAsia="zh-CN"/>
              </w:rPr>
            </w:pPr>
          </w:p>
          <w:p w14:paraId="5D4C300C" w14:textId="76887222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0"/>
              </w:tabs>
              <w:suppressAutoHyphens/>
              <w:snapToGrid w:val="0"/>
              <w:spacing w:line="240" w:lineRule="auto"/>
              <w:ind w:right="235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-</w:t>
            </w:r>
          </w:p>
        </w:tc>
      </w:tr>
      <w:tr w:rsidR="00981EF4" w:rsidRPr="001076F8" w14:paraId="3D465F40" w14:textId="77777777" w:rsidTr="00CF5BE6">
        <w:trPr>
          <w:trHeight w:val="247"/>
        </w:trPr>
        <w:tc>
          <w:tcPr>
            <w:tcW w:w="1887" w:type="dxa"/>
            <w:shd w:val="clear" w:color="auto" w:fill="auto"/>
          </w:tcPr>
          <w:p w14:paraId="5097EE0A" w14:textId="5E83501A" w:rsidR="00981EF4" w:rsidRPr="001076F8" w:rsidRDefault="00981EF4" w:rsidP="00981EF4">
            <w:pPr>
              <w:spacing w:line="240" w:lineRule="auto"/>
              <w:rPr>
                <w:rFonts w:asciiTheme="majorBidi" w:hAnsiTheme="majorBidi" w:cstheme="majorBidi"/>
                <w:vertAlign w:val="superscript"/>
                <w:cs/>
                <w:lang w:val="th-TH" w:eastAsia="zh-CN"/>
              </w:rPr>
            </w:pPr>
            <w:r w:rsidRPr="001076F8">
              <w:rPr>
                <w:rFonts w:asciiTheme="majorBidi" w:hAnsiTheme="majorBidi" w:cstheme="majorBidi"/>
                <w:cs/>
                <w:lang w:val="th-TH" w:eastAsia="zh-CN"/>
              </w:rPr>
              <w:lastRenderedPageBreak/>
              <w:t>เงินกู้ยืมบุคคลอื่น</w:t>
            </w:r>
            <w:r w:rsidRPr="001076F8">
              <w:rPr>
                <w:rFonts w:asciiTheme="majorBidi" w:hAnsiTheme="majorBidi" w:cstheme="majorBidi" w:hint="cs"/>
                <w:vertAlign w:val="superscript"/>
                <w:cs/>
                <w:lang w:val="th-TH" w:eastAsia="zh-CN"/>
              </w:rPr>
              <w:t>(5)</w:t>
            </w:r>
          </w:p>
        </w:tc>
        <w:tc>
          <w:tcPr>
            <w:tcW w:w="1708" w:type="dxa"/>
            <w:shd w:val="clear" w:color="auto" w:fill="auto"/>
          </w:tcPr>
          <w:p w14:paraId="09AF85D8" w14:textId="2091ACCF" w:rsidR="00981EF4" w:rsidRPr="001076F8" w:rsidRDefault="00981EF4" w:rsidP="00981EF4">
            <w:pPr>
              <w:spacing w:line="240" w:lineRule="auto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8.00</w:t>
            </w:r>
          </w:p>
        </w:tc>
        <w:tc>
          <w:tcPr>
            <w:tcW w:w="997" w:type="dxa"/>
            <w:shd w:val="clear" w:color="auto" w:fill="auto"/>
          </w:tcPr>
          <w:p w14:paraId="6F1EB4EE" w14:textId="23C0B900" w:rsidR="00981EF4" w:rsidRPr="001076F8" w:rsidRDefault="00981EF4" w:rsidP="00981EF4">
            <w:pPr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พ.ค. 2572</w:t>
            </w:r>
          </w:p>
        </w:tc>
        <w:tc>
          <w:tcPr>
            <w:tcW w:w="2072" w:type="dxa"/>
          </w:tcPr>
          <w:p w14:paraId="5DCF7915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223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ชำระดอกเบี้ยทุก</w:t>
            </w:r>
          </w:p>
          <w:p w14:paraId="7B64F1D8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223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เดือนและชำระเงิน</w:t>
            </w:r>
          </w:p>
          <w:p w14:paraId="24D2DA61" w14:textId="6A9ED5CA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223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ต้นเมื่อครบกำหนด</w:t>
            </w:r>
          </w:p>
        </w:tc>
        <w:tc>
          <w:tcPr>
            <w:tcW w:w="1348" w:type="dxa"/>
            <w:shd w:val="clear" w:color="auto" w:fill="auto"/>
            <w:vAlign w:val="bottom"/>
          </w:tcPr>
          <w:p w14:paraId="5DF2DBC2" w14:textId="41C368D4" w:rsidR="00981EF4" w:rsidRPr="001076F8" w:rsidRDefault="00981EF4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  <w:r w:rsidRPr="00CF5BE6">
              <w:rPr>
                <w:rFonts w:asciiTheme="majorBidi" w:hAnsiTheme="majorBidi" w:cstheme="majorBidi"/>
                <w:lang w:eastAsia="zh-CN"/>
              </w:rPr>
              <w:t xml:space="preserve"> 663,527 </w:t>
            </w:r>
          </w:p>
        </w:tc>
        <w:tc>
          <w:tcPr>
            <w:tcW w:w="345" w:type="dxa"/>
          </w:tcPr>
          <w:p w14:paraId="227CF04F" w14:textId="4C12683E" w:rsidR="00981EF4" w:rsidRPr="001076F8" w:rsidRDefault="00981EF4" w:rsidP="00981EF4">
            <w:pPr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73" w:type="dxa"/>
            <w:shd w:val="clear" w:color="auto" w:fill="auto"/>
          </w:tcPr>
          <w:p w14:paraId="65158244" w14:textId="71988A2D" w:rsidR="00981EF4" w:rsidRPr="001076F8" w:rsidRDefault="00981EF4" w:rsidP="00981EF4">
            <w:pPr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  <w:p w14:paraId="48666594" w14:textId="7E62949E" w:rsidR="00981EF4" w:rsidRPr="001076F8" w:rsidRDefault="00981EF4" w:rsidP="00981EF4">
            <w:pPr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  <w:p w14:paraId="052F0916" w14:textId="7932EA2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0"/>
              </w:tabs>
              <w:suppressAutoHyphens/>
              <w:snapToGrid w:val="0"/>
              <w:spacing w:line="240" w:lineRule="auto"/>
              <w:ind w:right="235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-</w:t>
            </w:r>
          </w:p>
        </w:tc>
      </w:tr>
      <w:tr w:rsidR="00981EF4" w:rsidRPr="001076F8" w14:paraId="3F8D05C9" w14:textId="77777777" w:rsidTr="00CF5BE6">
        <w:trPr>
          <w:trHeight w:val="247"/>
        </w:trPr>
        <w:tc>
          <w:tcPr>
            <w:tcW w:w="1887" w:type="dxa"/>
            <w:shd w:val="clear" w:color="auto" w:fill="auto"/>
          </w:tcPr>
          <w:p w14:paraId="572FFBDC" w14:textId="6EA4E6A9" w:rsidR="00981EF4" w:rsidRPr="001076F8" w:rsidRDefault="00981EF4" w:rsidP="00981EF4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lang w:eastAsia="zh-CN"/>
              </w:rPr>
            </w:pPr>
            <w:r w:rsidRPr="001076F8">
              <w:rPr>
                <w:rFonts w:asciiTheme="majorBidi" w:hAnsiTheme="majorBidi" w:cstheme="majorBidi"/>
                <w:spacing w:val="-4"/>
                <w:cs/>
                <w:lang w:val="th-TH" w:eastAsia="zh-CN"/>
              </w:rPr>
              <w:t xml:space="preserve">เงินกู้ยืมบริษัทอื่น </w:t>
            </w:r>
            <w:r w:rsidRPr="001076F8">
              <w:rPr>
                <w:rFonts w:asciiTheme="majorBidi" w:hAnsiTheme="majorBidi" w:cstheme="majorBidi"/>
                <w:spacing w:val="-4"/>
                <w:vertAlign w:val="superscript"/>
                <w:lang w:eastAsia="zh-CN"/>
              </w:rPr>
              <w:t>(6)</w:t>
            </w:r>
          </w:p>
          <w:p w14:paraId="68717940" w14:textId="3DA80470" w:rsidR="00981EF4" w:rsidRPr="001076F8" w:rsidRDefault="00981EF4" w:rsidP="00981EF4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cs/>
                <w:lang w:val="th-TH" w:eastAsia="zh-CN"/>
              </w:rPr>
            </w:pPr>
          </w:p>
        </w:tc>
        <w:tc>
          <w:tcPr>
            <w:tcW w:w="1708" w:type="dxa"/>
            <w:shd w:val="clear" w:color="auto" w:fill="auto"/>
          </w:tcPr>
          <w:p w14:paraId="702E8F39" w14:textId="77777777" w:rsidR="00981EF4" w:rsidRPr="001076F8" w:rsidRDefault="00981EF4" w:rsidP="00981EF4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pacing w:val="-6"/>
                <w:lang w:eastAsia="zh-CN"/>
              </w:rPr>
            </w:pPr>
            <w:r w:rsidRPr="001076F8">
              <w:rPr>
                <w:rFonts w:asciiTheme="majorBidi" w:hAnsiTheme="majorBidi" w:cstheme="majorBidi"/>
                <w:spacing w:val="-6"/>
                <w:lang w:eastAsia="zh-CN"/>
              </w:rPr>
              <w:t>9.00</w:t>
            </w:r>
          </w:p>
          <w:p w14:paraId="64457B24" w14:textId="71BF013F" w:rsidR="00981EF4" w:rsidRPr="001076F8" w:rsidRDefault="00981EF4" w:rsidP="00981EF4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pacing w:val="-6"/>
                <w:lang w:eastAsia="zh-CN"/>
              </w:rPr>
            </w:pPr>
          </w:p>
        </w:tc>
        <w:tc>
          <w:tcPr>
            <w:tcW w:w="997" w:type="dxa"/>
            <w:shd w:val="clear" w:color="auto" w:fill="auto"/>
          </w:tcPr>
          <w:p w14:paraId="2652E5C2" w14:textId="77777777" w:rsidR="00981EF4" w:rsidRPr="001076F8" w:rsidRDefault="00981EF4" w:rsidP="00981EF4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 xml:space="preserve">มิ.ย. </w:t>
            </w:r>
            <w:r w:rsidRPr="001076F8">
              <w:rPr>
                <w:rFonts w:asciiTheme="majorBidi" w:hAnsiTheme="majorBidi" w:cstheme="majorBidi"/>
                <w:lang w:eastAsia="zh-CN"/>
              </w:rPr>
              <w:t>2567</w:t>
            </w:r>
          </w:p>
          <w:p w14:paraId="58920DB0" w14:textId="541A6F12" w:rsidR="00981EF4" w:rsidRPr="001076F8" w:rsidRDefault="00981EF4" w:rsidP="00981EF4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</w:p>
        </w:tc>
        <w:tc>
          <w:tcPr>
            <w:tcW w:w="2072" w:type="dxa"/>
          </w:tcPr>
          <w:p w14:paraId="7623EB35" w14:textId="4BB75AF6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ind w:right="223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 xml:space="preserve">ชำระดอกเบี้ยทุกๆ </w:t>
            </w:r>
            <w:r w:rsidRPr="001076F8">
              <w:rPr>
                <w:rFonts w:asciiTheme="majorBidi" w:hAnsiTheme="majorBidi" w:cstheme="majorBidi"/>
                <w:lang w:eastAsia="zh-CN"/>
              </w:rPr>
              <w:t xml:space="preserve">3 </w:t>
            </w:r>
            <w:r w:rsidRPr="001076F8">
              <w:rPr>
                <w:rFonts w:asciiTheme="majorBidi" w:hAnsiTheme="majorBidi" w:cstheme="majorBidi"/>
                <w:cs/>
                <w:lang w:eastAsia="zh-CN"/>
              </w:rPr>
              <w:t>เดือนและชำระเงินต้นเมื่อครบกำหนด</w:t>
            </w:r>
          </w:p>
        </w:tc>
        <w:tc>
          <w:tcPr>
            <w:tcW w:w="1348" w:type="dxa"/>
            <w:shd w:val="clear" w:color="auto" w:fill="auto"/>
            <w:vAlign w:val="bottom"/>
          </w:tcPr>
          <w:p w14:paraId="5B033B07" w14:textId="1A5BD698" w:rsidR="00981EF4" w:rsidRPr="001076F8" w:rsidRDefault="00981EF4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  <w:r w:rsidRPr="00CF5BE6">
              <w:rPr>
                <w:rFonts w:asciiTheme="majorBidi" w:hAnsiTheme="majorBidi" w:cstheme="majorBidi"/>
                <w:lang w:eastAsia="zh-CN"/>
              </w:rPr>
              <w:t>-</w:t>
            </w:r>
          </w:p>
        </w:tc>
        <w:tc>
          <w:tcPr>
            <w:tcW w:w="345" w:type="dxa"/>
          </w:tcPr>
          <w:p w14:paraId="25FC4F3D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73" w:type="dxa"/>
            <w:shd w:val="clear" w:color="auto" w:fill="auto"/>
          </w:tcPr>
          <w:p w14:paraId="7085101C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  <w:p w14:paraId="5B78ACE0" w14:textId="54296E4D" w:rsidR="00981EF4" w:rsidRPr="001076F8" w:rsidRDefault="00981EF4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br/>
              <w:t>277,575</w:t>
            </w:r>
          </w:p>
        </w:tc>
      </w:tr>
      <w:tr w:rsidR="00D87E14" w:rsidRPr="001076F8" w14:paraId="1227EFE7" w14:textId="77777777" w:rsidTr="00186EEE">
        <w:trPr>
          <w:trHeight w:val="256"/>
        </w:trPr>
        <w:tc>
          <w:tcPr>
            <w:tcW w:w="1887" w:type="dxa"/>
            <w:shd w:val="clear" w:color="auto" w:fill="auto"/>
            <w:vAlign w:val="bottom"/>
          </w:tcPr>
          <w:p w14:paraId="78F65B74" w14:textId="77777777" w:rsidR="00D87E14" w:rsidRPr="001076F8" w:rsidRDefault="00D87E14" w:rsidP="00D87E14">
            <w:pPr>
              <w:tabs>
                <w:tab w:val="clear" w:pos="454"/>
                <w:tab w:val="left" w:pos="7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  <w:lang w:eastAsia="zh-CN"/>
              </w:rPr>
              <w:t>รวม</w:t>
            </w:r>
          </w:p>
        </w:tc>
        <w:tc>
          <w:tcPr>
            <w:tcW w:w="2705" w:type="dxa"/>
            <w:gridSpan w:val="2"/>
            <w:shd w:val="clear" w:color="auto" w:fill="auto"/>
            <w:vAlign w:val="bottom"/>
          </w:tcPr>
          <w:p w14:paraId="1E1F7AA3" w14:textId="77777777" w:rsidR="00D87E14" w:rsidRPr="001076F8" w:rsidRDefault="00D87E14" w:rsidP="00D87E14">
            <w:pPr>
              <w:suppressAutoHyphens/>
              <w:spacing w:line="240" w:lineRule="auto"/>
              <w:ind w:left="-54" w:right="-99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2072" w:type="dxa"/>
          </w:tcPr>
          <w:p w14:paraId="38B07EAE" w14:textId="77777777" w:rsidR="00D87E14" w:rsidRPr="001076F8" w:rsidRDefault="00D87E14" w:rsidP="00D87E14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348" w:type="dxa"/>
            <w:shd w:val="clear" w:color="auto" w:fill="auto"/>
            <w:vAlign w:val="bottom"/>
          </w:tcPr>
          <w:p w14:paraId="101C755B" w14:textId="33E7B9E7" w:rsidR="00D87E14" w:rsidRPr="001076F8" w:rsidRDefault="00981EF4" w:rsidP="00D84FA8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b/>
                <w:bCs/>
                <w:lang w:eastAsia="zh-CN"/>
              </w:rPr>
            </w:pPr>
            <w:r>
              <w:rPr>
                <w:rFonts w:asciiTheme="majorBidi" w:hAnsiTheme="majorBidi" w:cstheme="majorBidi"/>
                <w:b/>
                <w:bCs/>
                <w:lang w:eastAsia="zh-CN"/>
              </w:rPr>
              <w:t>2,567,857</w:t>
            </w:r>
          </w:p>
        </w:tc>
        <w:tc>
          <w:tcPr>
            <w:tcW w:w="345" w:type="dxa"/>
            <w:vAlign w:val="bottom"/>
          </w:tcPr>
          <w:p w14:paraId="2ECEE180" w14:textId="76C493BA" w:rsidR="00D87E14" w:rsidRPr="001076F8" w:rsidRDefault="00D87E14" w:rsidP="00D87E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14:paraId="51ADC33E" w14:textId="75A766CC" w:rsidR="00D87E14" w:rsidRPr="001076F8" w:rsidRDefault="00D87E14" w:rsidP="00D84FA8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b/>
                <w:bCs/>
                <w:lang w:eastAsia="zh-CN"/>
              </w:rPr>
            </w:pPr>
            <w:r w:rsidRPr="001076F8">
              <w:rPr>
                <w:rFonts w:asciiTheme="majorBidi" w:hAnsiTheme="majorBidi" w:cstheme="majorBidi"/>
                <w:b/>
                <w:bCs/>
                <w:lang w:eastAsia="zh-CN"/>
              </w:rPr>
              <w:t>2,286,235</w:t>
            </w:r>
          </w:p>
        </w:tc>
      </w:tr>
    </w:tbl>
    <w:p w14:paraId="78F5ED15" w14:textId="77777777" w:rsidR="004579EF" w:rsidRPr="001076F8" w:rsidRDefault="004579EF" w:rsidP="00FC18CE">
      <w:pPr>
        <w:pStyle w:val="BodyTextIndent2"/>
        <w:tabs>
          <w:tab w:val="left" w:pos="540"/>
        </w:tabs>
        <w:spacing w:line="240" w:lineRule="auto"/>
        <w:ind w:firstLine="0"/>
        <w:jc w:val="thaiDistribute"/>
        <w:rPr>
          <w:rFonts w:asciiTheme="majorBidi" w:hAnsiTheme="majorBidi" w:cstheme="majorBidi"/>
          <w:vertAlign w:val="superscript"/>
        </w:rPr>
      </w:pPr>
    </w:p>
    <w:tbl>
      <w:tblPr>
        <w:tblW w:w="96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87"/>
        <w:gridCol w:w="1708"/>
        <w:gridCol w:w="997"/>
        <w:gridCol w:w="2072"/>
        <w:gridCol w:w="1348"/>
        <w:gridCol w:w="270"/>
        <w:gridCol w:w="1348"/>
      </w:tblGrid>
      <w:tr w:rsidR="004579EF" w:rsidRPr="001076F8" w14:paraId="67EA50AD" w14:textId="77777777" w:rsidTr="1EC29960">
        <w:trPr>
          <w:trHeight w:val="247"/>
        </w:trPr>
        <w:tc>
          <w:tcPr>
            <w:tcW w:w="1887" w:type="dxa"/>
            <w:shd w:val="clear" w:color="auto" w:fill="auto"/>
            <w:vAlign w:val="bottom"/>
          </w:tcPr>
          <w:p w14:paraId="13F0EFFF" w14:textId="77777777" w:rsidR="004579EF" w:rsidRPr="001076F8" w:rsidRDefault="004579EF" w:rsidP="00E27097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napToGrid w:val="0"/>
              <w:spacing w:line="240" w:lineRule="auto"/>
              <w:ind w:right="-143"/>
              <w:jc w:val="center"/>
              <w:rPr>
                <w:rFonts w:asciiTheme="majorBidi" w:hAnsiTheme="majorBidi" w:cstheme="majorBidi"/>
                <w:cs/>
                <w:lang w:val="th-TH" w:eastAsia="zh-CN"/>
              </w:rPr>
            </w:pPr>
          </w:p>
        </w:tc>
        <w:tc>
          <w:tcPr>
            <w:tcW w:w="7743" w:type="dxa"/>
            <w:gridSpan w:val="6"/>
            <w:shd w:val="clear" w:color="auto" w:fill="auto"/>
            <w:vAlign w:val="bottom"/>
          </w:tcPr>
          <w:p w14:paraId="1D33D11F" w14:textId="77777777" w:rsidR="004579EF" w:rsidRPr="001076F8" w:rsidRDefault="004579EF" w:rsidP="00E27097">
            <w:pPr>
              <w:suppressAutoHyphens/>
              <w:spacing w:line="240" w:lineRule="auto"/>
              <w:ind w:left="-990" w:right="-117" w:firstLine="882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579EF" w:rsidRPr="001076F8" w14:paraId="0729D583" w14:textId="77777777" w:rsidTr="1EC29960">
        <w:trPr>
          <w:trHeight w:val="247"/>
        </w:trPr>
        <w:tc>
          <w:tcPr>
            <w:tcW w:w="1887" w:type="dxa"/>
            <w:shd w:val="clear" w:color="auto" w:fill="auto"/>
            <w:vAlign w:val="bottom"/>
          </w:tcPr>
          <w:p w14:paraId="2325E274" w14:textId="77777777" w:rsidR="004579EF" w:rsidRPr="001076F8" w:rsidRDefault="004579EF" w:rsidP="00E27097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napToGrid w:val="0"/>
              <w:spacing w:line="240" w:lineRule="auto"/>
              <w:ind w:right="-143"/>
              <w:jc w:val="center"/>
              <w:rPr>
                <w:rFonts w:asciiTheme="majorBidi" w:hAnsiTheme="majorBidi" w:cstheme="majorBidi"/>
                <w:cs/>
                <w:lang w:val="th-TH" w:eastAsia="zh-CN"/>
              </w:rPr>
            </w:pPr>
          </w:p>
        </w:tc>
        <w:tc>
          <w:tcPr>
            <w:tcW w:w="1708" w:type="dxa"/>
            <w:shd w:val="clear" w:color="auto" w:fill="auto"/>
            <w:vAlign w:val="bottom"/>
          </w:tcPr>
          <w:p w14:paraId="7F6D3B4D" w14:textId="77777777" w:rsidR="004579EF" w:rsidRPr="001076F8" w:rsidRDefault="004579EF" w:rsidP="00E27097">
            <w:pPr>
              <w:suppressAutoHyphens/>
              <w:spacing w:line="240" w:lineRule="auto"/>
              <w:ind w:left="-108" w:right="-146"/>
              <w:jc w:val="center"/>
              <w:rPr>
                <w:rFonts w:asciiTheme="majorBidi" w:hAnsiTheme="majorBidi" w:cstheme="majorBidi"/>
                <w:cs/>
                <w:lang w:val="th-TH" w:eastAsia="zh-CN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1C88FDE6" w14:textId="77777777" w:rsidR="004579EF" w:rsidRPr="001076F8" w:rsidRDefault="004579EF" w:rsidP="00E27097">
            <w:pPr>
              <w:suppressAutoHyphens/>
              <w:spacing w:line="240" w:lineRule="auto"/>
              <w:ind w:left="-108" w:right="-146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</w:p>
        </w:tc>
        <w:tc>
          <w:tcPr>
            <w:tcW w:w="2072" w:type="dxa"/>
          </w:tcPr>
          <w:p w14:paraId="4E811D05" w14:textId="77777777" w:rsidR="004579EF" w:rsidRPr="001076F8" w:rsidRDefault="004579EF" w:rsidP="00E27097">
            <w:pPr>
              <w:suppressAutoHyphens/>
              <w:spacing w:line="240" w:lineRule="auto"/>
              <w:ind w:left="-108" w:right="-12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8" w:type="dxa"/>
          </w:tcPr>
          <w:p w14:paraId="4A43390F" w14:textId="7A36DB4B" w:rsidR="004579EF" w:rsidRPr="001076F8" w:rsidRDefault="00821C89" w:rsidP="1C427D5D">
            <w:pPr>
              <w:suppressAutoHyphens/>
              <w:spacing w:line="240" w:lineRule="auto"/>
              <w:ind w:left="-990" w:right="-117" w:firstLine="882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val="th-TH" w:eastAsia="zh-CN"/>
              </w:rPr>
              <w:t>3</w:t>
            </w:r>
            <w:r w:rsidRPr="001076F8">
              <w:rPr>
                <w:rFonts w:asciiTheme="majorBidi" w:hAnsiTheme="majorBidi" w:cstheme="majorBidi" w:hint="cs"/>
                <w:cs/>
                <w:lang w:val="th-TH" w:eastAsia="zh-CN"/>
              </w:rPr>
              <w:t>0</w:t>
            </w:r>
            <w:r w:rsidR="358AEB74" w:rsidRPr="001076F8">
              <w:rPr>
                <w:rFonts w:asciiTheme="majorBidi" w:hAnsiTheme="majorBidi" w:cstheme="majorBidi"/>
                <w:cs/>
                <w:lang w:val="th-TH" w:eastAsia="zh-CN"/>
              </w:rPr>
              <w:t xml:space="preserve"> </w:t>
            </w:r>
            <w:r w:rsidR="00313525" w:rsidRPr="001076F8">
              <w:rPr>
                <w:rFonts w:asciiTheme="majorBidi" w:hAnsiTheme="majorBidi" w:cstheme="majorBidi" w:hint="cs"/>
                <w:cs/>
                <w:lang w:val="th-TH" w:eastAsia="zh-CN"/>
              </w:rPr>
              <w:t>กันยายน</w:t>
            </w:r>
          </w:p>
        </w:tc>
        <w:tc>
          <w:tcPr>
            <w:tcW w:w="270" w:type="dxa"/>
          </w:tcPr>
          <w:p w14:paraId="0FF0D20A" w14:textId="77777777" w:rsidR="004579EF" w:rsidRPr="001076F8" w:rsidRDefault="004579EF" w:rsidP="00E27097">
            <w:pPr>
              <w:suppressAutoHyphens/>
              <w:spacing w:line="240" w:lineRule="auto"/>
              <w:ind w:left="-108" w:right="-117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348" w:type="dxa"/>
          </w:tcPr>
          <w:p w14:paraId="24B67817" w14:textId="77777777" w:rsidR="004579EF" w:rsidRPr="001076F8" w:rsidRDefault="004579EF" w:rsidP="00E27097">
            <w:pPr>
              <w:suppressAutoHyphens/>
              <w:spacing w:line="240" w:lineRule="auto"/>
              <w:ind w:left="-990" w:right="-117" w:firstLine="882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val="th-TH" w:eastAsia="zh-CN"/>
              </w:rPr>
              <w:t>31 ธันวาคม</w:t>
            </w:r>
          </w:p>
        </w:tc>
      </w:tr>
      <w:tr w:rsidR="004579EF" w:rsidRPr="001076F8" w14:paraId="4C95CA67" w14:textId="77777777" w:rsidTr="1EC29960">
        <w:trPr>
          <w:trHeight w:val="247"/>
        </w:trPr>
        <w:tc>
          <w:tcPr>
            <w:tcW w:w="1887" w:type="dxa"/>
            <w:shd w:val="clear" w:color="auto" w:fill="auto"/>
            <w:vAlign w:val="bottom"/>
          </w:tcPr>
          <w:p w14:paraId="6AF0BD2E" w14:textId="77777777" w:rsidR="004579EF" w:rsidRPr="001076F8" w:rsidRDefault="004579EF" w:rsidP="00E27097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napToGrid w:val="0"/>
              <w:spacing w:line="240" w:lineRule="auto"/>
              <w:ind w:right="-143"/>
              <w:jc w:val="center"/>
              <w:rPr>
                <w:rFonts w:asciiTheme="majorBidi" w:hAnsiTheme="majorBidi" w:cstheme="majorBidi"/>
                <w:cs/>
                <w:lang w:val="th-TH" w:eastAsia="zh-CN"/>
              </w:rPr>
            </w:pPr>
          </w:p>
        </w:tc>
        <w:tc>
          <w:tcPr>
            <w:tcW w:w="1708" w:type="dxa"/>
            <w:shd w:val="clear" w:color="auto" w:fill="auto"/>
            <w:vAlign w:val="bottom"/>
          </w:tcPr>
          <w:p w14:paraId="30968F90" w14:textId="77777777" w:rsidR="004579EF" w:rsidRPr="001076F8" w:rsidRDefault="004579EF" w:rsidP="00E27097">
            <w:pPr>
              <w:suppressAutoHyphens/>
              <w:spacing w:line="240" w:lineRule="auto"/>
              <w:ind w:left="-108" w:right="-146"/>
              <w:jc w:val="center"/>
              <w:rPr>
                <w:rFonts w:asciiTheme="majorBidi" w:hAnsiTheme="majorBidi" w:cstheme="majorBidi"/>
                <w:cs/>
                <w:lang w:val="th-TH" w:eastAsia="zh-CN"/>
              </w:rPr>
            </w:pPr>
            <w:r w:rsidRPr="001076F8">
              <w:rPr>
                <w:rFonts w:asciiTheme="majorBidi" w:hAnsiTheme="majorBidi" w:cstheme="majorBidi"/>
                <w:cs/>
                <w:lang w:val="th-TH" w:eastAsia="zh-CN"/>
              </w:rPr>
              <w:t>อัตราดอกเบี้ย</w:t>
            </w:r>
          </w:p>
        </w:tc>
        <w:tc>
          <w:tcPr>
            <w:tcW w:w="997" w:type="dxa"/>
            <w:shd w:val="clear" w:color="auto" w:fill="auto"/>
            <w:vAlign w:val="bottom"/>
          </w:tcPr>
          <w:p w14:paraId="1B0E58E9" w14:textId="77777777" w:rsidR="004579EF" w:rsidRPr="001076F8" w:rsidRDefault="004579EF" w:rsidP="00E27097">
            <w:pPr>
              <w:suppressAutoHyphens/>
              <w:spacing w:line="240" w:lineRule="auto"/>
              <w:ind w:left="-108" w:right="-146"/>
              <w:jc w:val="center"/>
              <w:rPr>
                <w:rFonts w:asciiTheme="majorBidi" w:hAnsiTheme="majorBidi" w:cstheme="majorBidi"/>
                <w:cs/>
                <w:lang w:val="th-TH" w:eastAsia="zh-CN"/>
              </w:rPr>
            </w:pPr>
            <w:r w:rsidRPr="001076F8">
              <w:rPr>
                <w:rFonts w:asciiTheme="majorBidi" w:hAnsiTheme="majorBidi" w:cstheme="majorBidi"/>
                <w:cs/>
                <w:lang w:val="th-TH" w:eastAsia="zh-CN"/>
              </w:rPr>
              <w:t>ครบกำหนด</w:t>
            </w:r>
          </w:p>
        </w:tc>
        <w:tc>
          <w:tcPr>
            <w:tcW w:w="2072" w:type="dxa"/>
          </w:tcPr>
          <w:p w14:paraId="1075B512" w14:textId="77777777" w:rsidR="004579EF" w:rsidRPr="001076F8" w:rsidRDefault="004579EF" w:rsidP="00E27097">
            <w:pPr>
              <w:suppressAutoHyphens/>
              <w:spacing w:line="240" w:lineRule="auto"/>
              <w:ind w:left="-108" w:right="-129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กำหนดชำระ</w:t>
            </w:r>
          </w:p>
        </w:tc>
        <w:tc>
          <w:tcPr>
            <w:tcW w:w="1348" w:type="dxa"/>
          </w:tcPr>
          <w:p w14:paraId="0EB01F86" w14:textId="77777777" w:rsidR="004579EF" w:rsidRPr="001076F8" w:rsidRDefault="004579EF" w:rsidP="00E27097">
            <w:pPr>
              <w:suppressAutoHyphens/>
              <w:spacing w:line="240" w:lineRule="auto"/>
              <w:ind w:left="-108" w:right="-129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2567</w:t>
            </w:r>
          </w:p>
        </w:tc>
        <w:tc>
          <w:tcPr>
            <w:tcW w:w="270" w:type="dxa"/>
          </w:tcPr>
          <w:p w14:paraId="15B6230F" w14:textId="77777777" w:rsidR="004579EF" w:rsidRPr="001076F8" w:rsidRDefault="004579EF" w:rsidP="00E27097">
            <w:pPr>
              <w:suppressAutoHyphens/>
              <w:spacing w:line="240" w:lineRule="auto"/>
              <w:ind w:left="-108" w:right="-117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348" w:type="dxa"/>
          </w:tcPr>
          <w:p w14:paraId="076BC5F4" w14:textId="77777777" w:rsidR="004579EF" w:rsidRPr="001076F8" w:rsidRDefault="004579EF" w:rsidP="00E27097">
            <w:pPr>
              <w:suppressAutoHyphens/>
              <w:spacing w:line="240" w:lineRule="auto"/>
              <w:ind w:left="-990" w:right="-117" w:firstLine="882"/>
              <w:jc w:val="center"/>
              <w:rPr>
                <w:rFonts w:asciiTheme="majorBidi" w:hAnsiTheme="majorBidi" w:cstheme="majorBidi"/>
                <w:cs/>
                <w:lang w:val="th-TH" w:eastAsia="zh-CN"/>
              </w:rPr>
            </w:pPr>
            <w:r w:rsidRPr="001076F8">
              <w:rPr>
                <w:rFonts w:asciiTheme="majorBidi" w:hAnsiTheme="majorBidi" w:cstheme="majorBidi"/>
                <w:cs/>
                <w:lang w:val="th-TH" w:eastAsia="zh-CN"/>
              </w:rPr>
              <w:t>2566</w:t>
            </w:r>
          </w:p>
        </w:tc>
      </w:tr>
      <w:tr w:rsidR="004579EF" w:rsidRPr="001076F8" w14:paraId="439BE217" w14:textId="77777777" w:rsidTr="00186EEE">
        <w:trPr>
          <w:trHeight w:val="239"/>
        </w:trPr>
        <w:tc>
          <w:tcPr>
            <w:tcW w:w="1887" w:type="dxa"/>
            <w:shd w:val="clear" w:color="auto" w:fill="auto"/>
            <w:vAlign w:val="bottom"/>
          </w:tcPr>
          <w:p w14:paraId="2982A411" w14:textId="77777777" w:rsidR="004579EF" w:rsidRPr="001076F8" w:rsidRDefault="004579EF" w:rsidP="00E27097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napToGrid w:val="0"/>
              <w:spacing w:line="240" w:lineRule="auto"/>
              <w:ind w:right="-143"/>
              <w:jc w:val="center"/>
              <w:rPr>
                <w:rFonts w:asciiTheme="majorBidi" w:hAnsiTheme="majorBidi" w:cstheme="majorBidi"/>
                <w:cs/>
                <w:lang w:val="th-TH" w:eastAsia="zh-CN"/>
              </w:rPr>
            </w:pPr>
          </w:p>
        </w:tc>
        <w:tc>
          <w:tcPr>
            <w:tcW w:w="1708" w:type="dxa"/>
            <w:shd w:val="clear" w:color="auto" w:fill="auto"/>
            <w:vAlign w:val="bottom"/>
          </w:tcPr>
          <w:p w14:paraId="13DCE111" w14:textId="77777777" w:rsidR="004579EF" w:rsidRPr="001076F8" w:rsidRDefault="004579EF" w:rsidP="00E27097">
            <w:pPr>
              <w:suppressAutoHyphens/>
              <w:spacing w:line="240" w:lineRule="auto"/>
              <w:ind w:left="-108" w:right="-146"/>
              <w:jc w:val="center"/>
              <w:rPr>
                <w:rFonts w:asciiTheme="majorBidi" w:hAnsiTheme="majorBidi" w:cstheme="majorBidi"/>
                <w:cs/>
                <w:lang w:val="th-TH" w:eastAsia="zh-CN"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  <w:lang w:val="th-TH" w:eastAsia="zh-CN"/>
              </w:rPr>
              <w:t>(ร้อยละต่อปี)</w:t>
            </w:r>
          </w:p>
        </w:tc>
        <w:tc>
          <w:tcPr>
            <w:tcW w:w="997" w:type="dxa"/>
            <w:shd w:val="clear" w:color="auto" w:fill="auto"/>
            <w:vAlign w:val="bottom"/>
          </w:tcPr>
          <w:p w14:paraId="1BB30831" w14:textId="77777777" w:rsidR="004579EF" w:rsidRPr="001076F8" w:rsidRDefault="004579EF" w:rsidP="00E27097">
            <w:pPr>
              <w:suppressAutoHyphens/>
              <w:spacing w:line="240" w:lineRule="auto"/>
              <w:ind w:left="-108" w:right="-146"/>
              <w:jc w:val="center"/>
              <w:rPr>
                <w:rFonts w:asciiTheme="majorBidi" w:hAnsiTheme="majorBidi" w:cstheme="majorBidi"/>
                <w:cs/>
                <w:lang w:val="th-TH" w:eastAsia="zh-CN"/>
              </w:rPr>
            </w:pPr>
          </w:p>
        </w:tc>
        <w:tc>
          <w:tcPr>
            <w:tcW w:w="2072" w:type="dxa"/>
          </w:tcPr>
          <w:p w14:paraId="3E4E106D" w14:textId="77777777" w:rsidR="004579EF" w:rsidRPr="001076F8" w:rsidRDefault="004579EF" w:rsidP="00E27097">
            <w:pPr>
              <w:suppressAutoHyphens/>
              <w:spacing w:line="240" w:lineRule="auto"/>
              <w:ind w:left="-990" w:right="-117" w:firstLine="882"/>
              <w:jc w:val="center"/>
              <w:rPr>
                <w:rFonts w:asciiTheme="majorBidi" w:hAnsiTheme="majorBidi" w:cstheme="majorBidi"/>
                <w:i/>
                <w:iCs/>
                <w:cs/>
                <w:lang w:eastAsia="zh-CN"/>
              </w:rPr>
            </w:pPr>
          </w:p>
        </w:tc>
        <w:tc>
          <w:tcPr>
            <w:tcW w:w="2966" w:type="dxa"/>
            <w:gridSpan w:val="3"/>
            <w:shd w:val="clear" w:color="auto" w:fill="auto"/>
            <w:vAlign w:val="bottom"/>
          </w:tcPr>
          <w:p w14:paraId="53D8EA28" w14:textId="77777777" w:rsidR="004579EF" w:rsidRPr="001076F8" w:rsidRDefault="004579EF" w:rsidP="00E27097">
            <w:pPr>
              <w:suppressAutoHyphens/>
              <w:spacing w:line="240" w:lineRule="auto"/>
              <w:ind w:left="-990" w:right="-117" w:firstLine="882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  <w:lang w:eastAsia="zh-CN"/>
              </w:rPr>
              <w:t>(พันบาท)</w:t>
            </w:r>
          </w:p>
        </w:tc>
      </w:tr>
      <w:tr w:rsidR="00981EF4" w:rsidRPr="001076F8" w14:paraId="370B99BF" w14:textId="77777777" w:rsidTr="00CF5BE6">
        <w:trPr>
          <w:trHeight w:val="247"/>
        </w:trPr>
        <w:tc>
          <w:tcPr>
            <w:tcW w:w="1887" w:type="dxa"/>
            <w:shd w:val="clear" w:color="auto" w:fill="auto"/>
            <w:vAlign w:val="bottom"/>
          </w:tcPr>
          <w:p w14:paraId="2145B139" w14:textId="25E1FFF0" w:rsidR="00981EF4" w:rsidRPr="001076F8" w:rsidRDefault="00981EF4" w:rsidP="00981EF4">
            <w:pPr>
              <w:tabs>
                <w:tab w:val="clear" w:pos="227"/>
                <w:tab w:val="clear" w:pos="454"/>
                <w:tab w:val="clear" w:pos="164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vertAlign w:val="superscript"/>
                <w:lang w:val="th-TH" w:eastAsia="zh-CN"/>
              </w:rPr>
            </w:pPr>
            <w:r w:rsidRPr="001076F8">
              <w:rPr>
                <w:rFonts w:asciiTheme="majorBidi" w:hAnsiTheme="majorBidi" w:cstheme="majorBidi"/>
                <w:spacing w:val="-4"/>
                <w:cs/>
                <w:lang w:val="th-TH" w:eastAsia="zh-CN"/>
              </w:rPr>
              <w:t>หุ้นกู้</w:t>
            </w:r>
            <w:r w:rsidRPr="001076F8">
              <w:rPr>
                <w:rFonts w:asciiTheme="majorBidi" w:hAnsiTheme="majorBidi" w:cstheme="majorBidi" w:hint="cs"/>
                <w:spacing w:val="-4"/>
                <w:vertAlign w:val="superscript"/>
                <w:cs/>
                <w:lang w:val="th-TH" w:eastAsia="zh-CN"/>
              </w:rPr>
              <w:t>(1)</w:t>
            </w:r>
          </w:p>
          <w:p w14:paraId="09ACABB5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164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lang w:val="th-TH" w:eastAsia="zh-CN"/>
              </w:rPr>
            </w:pPr>
          </w:p>
          <w:p w14:paraId="14F3ECB4" w14:textId="5B8BE7BA" w:rsidR="00981EF4" w:rsidRPr="001076F8" w:rsidRDefault="00981EF4" w:rsidP="00981EF4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cs/>
                <w:lang w:val="th-TH" w:eastAsia="zh-CN"/>
              </w:rPr>
            </w:pPr>
          </w:p>
        </w:tc>
        <w:tc>
          <w:tcPr>
            <w:tcW w:w="1708" w:type="dxa"/>
            <w:shd w:val="clear" w:color="auto" w:fill="auto"/>
            <w:vAlign w:val="bottom"/>
          </w:tcPr>
          <w:p w14:paraId="07800C54" w14:textId="77777777" w:rsidR="00981EF4" w:rsidRPr="001076F8" w:rsidRDefault="00981EF4" w:rsidP="00981EF4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>6.50</w:t>
            </w:r>
          </w:p>
          <w:p w14:paraId="5665A385" w14:textId="77777777" w:rsidR="00981EF4" w:rsidRPr="001076F8" w:rsidRDefault="00981EF4" w:rsidP="00981EF4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lang w:eastAsia="zh-CN"/>
              </w:rPr>
            </w:pPr>
          </w:p>
          <w:p w14:paraId="6CCC6378" w14:textId="4043E39E" w:rsidR="00981EF4" w:rsidRPr="001076F8" w:rsidRDefault="00981EF4" w:rsidP="00981EF4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pacing w:val="-6"/>
                <w:lang w:eastAsia="zh-CN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3B5B92DF" w14:textId="77777777" w:rsidR="00981EF4" w:rsidRPr="001076F8" w:rsidRDefault="00981EF4" w:rsidP="00981EF4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 xml:space="preserve">มิ.ย. </w:t>
            </w:r>
            <w:r w:rsidRPr="001076F8">
              <w:rPr>
                <w:rFonts w:asciiTheme="majorBidi" w:hAnsiTheme="majorBidi" w:cstheme="majorBidi"/>
                <w:lang w:eastAsia="zh-CN"/>
              </w:rPr>
              <w:t>256</w:t>
            </w:r>
            <w:r w:rsidRPr="001076F8">
              <w:rPr>
                <w:rFonts w:asciiTheme="majorBidi" w:hAnsiTheme="majorBidi" w:cstheme="majorBidi"/>
                <w:cs/>
                <w:lang w:eastAsia="zh-CN"/>
              </w:rPr>
              <w:t>8</w:t>
            </w:r>
          </w:p>
          <w:p w14:paraId="431E41E3" w14:textId="77777777" w:rsidR="00981EF4" w:rsidRPr="001076F8" w:rsidRDefault="00981EF4" w:rsidP="00981EF4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lang w:eastAsia="zh-CN"/>
              </w:rPr>
            </w:pPr>
          </w:p>
          <w:p w14:paraId="7810E7A1" w14:textId="4E9EC0E9" w:rsidR="00981EF4" w:rsidRPr="001076F8" w:rsidRDefault="00981EF4" w:rsidP="00981EF4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</w:p>
        </w:tc>
        <w:tc>
          <w:tcPr>
            <w:tcW w:w="2072" w:type="dxa"/>
          </w:tcPr>
          <w:p w14:paraId="3B930134" w14:textId="5B5AD9E9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ind w:right="223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t xml:space="preserve">ชำระดอกเบี้ยทุกๆ </w:t>
            </w:r>
            <w:r w:rsidRPr="001076F8">
              <w:rPr>
                <w:rFonts w:asciiTheme="majorBidi" w:hAnsiTheme="majorBidi" w:cstheme="majorBidi"/>
                <w:lang w:eastAsia="zh-CN"/>
              </w:rPr>
              <w:t xml:space="preserve">3 </w:t>
            </w:r>
            <w:r w:rsidRPr="001076F8">
              <w:rPr>
                <w:rFonts w:asciiTheme="majorBidi" w:hAnsiTheme="majorBidi" w:cstheme="majorBidi"/>
                <w:cs/>
                <w:lang w:eastAsia="zh-CN"/>
              </w:rPr>
              <w:t>เดือนและชำระเงินต้นเมื่อครบกำหนด</w:t>
            </w:r>
          </w:p>
        </w:tc>
        <w:tc>
          <w:tcPr>
            <w:tcW w:w="1348" w:type="dxa"/>
            <w:shd w:val="clear" w:color="auto" w:fill="auto"/>
            <w:vAlign w:val="bottom"/>
          </w:tcPr>
          <w:p w14:paraId="11A1E928" w14:textId="6370EB26" w:rsidR="00981EF4" w:rsidRPr="001076F8" w:rsidRDefault="00981EF4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  <w:r w:rsidRPr="00CF5BE6">
              <w:rPr>
                <w:rFonts w:asciiTheme="majorBidi" w:hAnsiTheme="majorBidi" w:cstheme="majorBidi"/>
                <w:lang w:eastAsia="zh-CN"/>
              </w:rPr>
              <w:t xml:space="preserve"> </w:t>
            </w:r>
            <w:r w:rsidRPr="00CF5BE6">
              <w:rPr>
                <w:rFonts w:asciiTheme="majorBidi" w:hAnsiTheme="majorBidi" w:cstheme="majorBidi"/>
                <w:cs/>
                <w:lang w:eastAsia="zh-CN"/>
              </w:rPr>
              <w:t>782</w:t>
            </w:r>
            <w:r w:rsidRPr="00CF5BE6">
              <w:rPr>
                <w:rFonts w:asciiTheme="majorBidi" w:hAnsiTheme="majorBidi" w:cstheme="majorBidi"/>
                <w:lang w:eastAsia="zh-CN"/>
              </w:rPr>
              <w:t>,</w:t>
            </w:r>
            <w:r w:rsidRPr="00CF5BE6">
              <w:rPr>
                <w:rFonts w:asciiTheme="majorBidi" w:hAnsiTheme="majorBidi" w:cstheme="majorBidi"/>
                <w:cs/>
                <w:lang w:eastAsia="zh-CN"/>
              </w:rPr>
              <w:t xml:space="preserve">015 </w:t>
            </w:r>
          </w:p>
        </w:tc>
        <w:tc>
          <w:tcPr>
            <w:tcW w:w="270" w:type="dxa"/>
          </w:tcPr>
          <w:p w14:paraId="0B7A5F07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348" w:type="dxa"/>
            <w:shd w:val="clear" w:color="auto" w:fill="auto"/>
          </w:tcPr>
          <w:p w14:paraId="709C4B8F" w14:textId="0B88CF09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eastAsia="zh-CN"/>
              </w:rPr>
              <w:br/>
            </w:r>
            <w:r w:rsidRPr="001076F8">
              <w:rPr>
                <w:rFonts w:asciiTheme="majorBidi" w:hAnsiTheme="majorBidi" w:cstheme="majorBidi"/>
                <w:cs/>
                <w:lang w:eastAsia="zh-CN"/>
              </w:rPr>
              <w:br/>
            </w:r>
            <w:r w:rsidRPr="001076F8">
              <w:rPr>
                <w:rFonts w:asciiTheme="majorBidi" w:hAnsiTheme="majorBidi" w:cstheme="majorBidi"/>
                <w:lang w:eastAsia="zh-CN"/>
              </w:rPr>
              <w:t>777,331</w:t>
            </w:r>
          </w:p>
        </w:tc>
      </w:tr>
      <w:tr w:rsidR="00981EF4" w:rsidRPr="001076F8" w14:paraId="4A051217" w14:textId="77777777" w:rsidTr="00CF5BE6">
        <w:trPr>
          <w:trHeight w:val="247"/>
        </w:trPr>
        <w:tc>
          <w:tcPr>
            <w:tcW w:w="1887" w:type="dxa"/>
            <w:shd w:val="clear" w:color="auto" w:fill="auto"/>
            <w:vAlign w:val="bottom"/>
          </w:tcPr>
          <w:p w14:paraId="0FBA65AA" w14:textId="43D82431" w:rsidR="00981EF4" w:rsidRPr="001076F8" w:rsidRDefault="00981EF4" w:rsidP="00981EF4">
            <w:pPr>
              <w:tabs>
                <w:tab w:val="clear" w:pos="227"/>
                <w:tab w:val="clear" w:pos="1644"/>
                <w:tab w:val="left" w:pos="25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vertAlign w:val="superscript"/>
                <w:lang w:eastAsia="zh-CN"/>
              </w:rPr>
            </w:pPr>
            <w:r w:rsidRPr="001076F8">
              <w:rPr>
                <w:rFonts w:asciiTheme="majorBidi" w:hAnsiTheme="majorBidi" w:cstheme="majorBidi"/>
                <w:spacing w:val="-4"/>
                <w:lang w:val="th-TH" w:eastAsia="zh-CN"/>
              </w:rPr>
              <w:t>หุ้นกู้</w:t>
            </w:r>
            <w:r w:rsidRPr="001076F8">
              <w:rPr>
                <w:rFonts w:asciiTheme="majorBidi" w:hAnsiTheme="majorBidi" w:cstheme="majorBidi" w:hint="cs"/>
                <w:spacing w:val="-4"/>
                <w:vertAlign w:val="superscript"/>
                <w:cs/>
                <w:lang w:val="th-TH" w:eastAsia="zh-CN"/>
              </w:rPr>
              <w:t>(2)</w:t>
            </w:r>
          </w:p>
          <w:p w14:paraId="759689F8" w14:textId="77777777" w:rsidR="00981EF4" w:rsidRPr="001076F8" w:rsidRDefault="00981EF4" w:rsidP="00981EF4">
            <w:pPr>
              <w:tabs>
                <w:tab w:val="clear" w:pos="227"/>
                <w:tab w:val="clear" w:pos="1644"/>
                <w:tab w:val="left" w:pos="25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lang w:eastAsia="zh-CN"/>
              </w:rPr>
            </w:pPr>
          </w:p>
          <w:p w14:paraId="78C0E948" w14:textId="3478F6B5" w:rsidR="00981EF4" w:rsidRPr="001076F8" w:rsidRDefault="00981EF4" w:rsidP="00981EF4">
            <w:pPr>
              <w:tabs>
                <w:tab w:val="clear" w:pos="227"/>
                <w:tab w:val="clear" w:pos="1644"/>
                <w:tab w:val="left" w:pos="25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lang w:eastAsia="zh-CN"/>
              </w:rPr>
            </w:pPr>
          </w:p>
        </w:tc>
        <w:tc>
          <w:tcPr>
            <w:tcW w:w="1708" w:type="dxa"/>
            <w:shd w:val="clear" w:color="auto" w:fill="auto"/>
            <w:vAlign w:val="bottom"/>
          </w:tcPr>
          <w:p w14:paraId="5910BEA2" w14:textId="77777777" w:rsidR="00981EF4" w:rsidRPr="001076F8" w:rsidRDefault="00981EF4" w:rsidP="00981EF4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lang w:eastAsia="zh-CN"/>
              </w:rPr>
            </w:pPr>
            <w:r w:rsidRPr="001076F8">
              <w:rPr>
                <w:rFonts w:asciiTheme="majorBidi" w:hAnsiTheme="majorBidi" w:cstheme="majorBidi"/>
                <w:spacing w:val="-4"/>
                <w:lang w:val="th-TH" w:eastAsia="zh-CN"/>
              </w:rPr>
              <w:t>6.60</w:t>
            </w:r>
          </w:p>
          <w:p w14:paraId="09BA845A" w14:textId="77777777" w:rsidR="00981EF4" w:rsidRPr="001076F8" w:rsidRDefault="00981EF4" w:rsidP="00981EF4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lang w:eastAsia="zh-CN"/>
              </w:rPr>
            </w:pPr>
          </w:p>
          <w:p w14:paraId="23A63F4B" w14:textId="6A68AF5D" w:rsidR="00981EF4" w:rsidRPr="001076F8" w:rsidRDefault="00981EF4" w:rsidP="00981EF4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lang w:eastAsia="zh-CN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29F87985" w14:textId="42C65621" w:rsidR="00981EF4" w:rsidRPr="001076F8" w:rsidRDefault="00981EF4" w:rsidP="00981EF4">
            <w:pPr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pacing w:val="-4"/>
                <w:lang w:val="th-TH" w:eastAsia="zh-CN"/>
              </w:rPr>
            </w:pPr>
            <w:r w:rsidRPr="001076F8">
              <w:rPr>
                <w:rFonts w:asciiTheme="majorBidi" w:hAnsiTheme="majorBidi" w:cstheme="majorBidi"/>
                <w:spacing w:val="-4"/>
                <w:lang w:val="th-TH" w:eastAsia="zh-CN"/>
              </w:rPr>
              <w:t xml:space="preserve">พ.ค. </w:t>
            </w:r>
            <w:r w:rsidRPr="001076F8">
              <w:rPr>
                <w:rFonts w:asciiTheme="majorBidi" w:hAnsiTheme="majorBidi" w:cstheme="majorBidi"/>
                <w:lang w:eastAsia="zh-CN"/>
              </w:rPr>
              <w:t>2569</w:t>
            </w:r>
          </w:p>
          <w:p w14:paraId="22A2361D" w14:textId="77777777" w:rsidR="00981EF4" w:rsidRPr="001076F8" w:rsidRDefault="00981EF4" w:rsidP="00981EF4">
            <w:pPr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pacing w:val="-4"/>
                <w:lang w:val="th-TH" w:eastAsia="zh-CN"/>
              </w:rPr>
            </w:pPr>
          </w:p>
          <w:p w14:paraId="442F7ABB" w14:textId="604F64B0" w:rsidR="00981EF4" w:rsidRPr="001076F8" w:rsidRDefault="00981EF4" w:rsidP="00981EF4">
            <w:pPr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pacing w:val="-4"/>
                <w:lang w:val="th-TH" w:eastAsia="zh-CN"/>
              </w:rPr>
            </w:pPr>
          </w:p>
        </w:tc>
        <w:tc>
          <w:tcPr>
            <w:tcW w:w="2072" w:type="dxa"/>
          </w:tcPr>
          <w:p w14:paraId="79B29730" w14:textId="4DE30F72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223"/>
              <w:jc w:val="center"/>
              <w:rPr>
                <w:rFonts w:asciiTheme="majorBidi" w:hAnsiTheme="majorBidi" w:cstheme="majorBidi"/>
                <w:spacing w:val="-4"/>
                <w:lang w:val="th-TH" w:eastAsia="zh-CN"/>
              </w:rPr>
            </w:pPr>
            <w:r w:rsidRPr="001076F8">
              <w:rPr>
                <w:rFonts w:asciiTheme="majorBidi" w:hAnsiTheme="majorBidi" w:cstheme="majorBidi"/>
                <w:spacing w:val="-4"/>
                <w:lang w:val="th-TH" w:eastAsia="zh-CN"/>
              </w:rPr>
              <w:t xml:space="preserve">ชำระดอกเบี้ยทุกๆ </w:t>
            </w:r>
            <w:r w:rsidRPr="001076F8">
              <w:rPr>
                <w:rFonts w:asciiTheme="majorBidi" w:hAnsiTheme="majorBidi" w:cstheme="majorBidi"/>
                <w:lang w:eastAsia="zh-CN"/>
              </w:rPr>
              <w:t xml:space="preserve">3 </w:t>
            </w:r>
            <w:r w:rsidRPr="001076F8">
              <w:rPr>
                <w:rFonts w:asciiTheme="majorBidi" w:hAnsiTheme="majorBidi" w:cstheme="majorBidi"/>
                <w:spacing w:val="-4"/>
                <w:lang w:val="th-TH" w:eastAsia="zh-CN"/>
              </w:rPr>
              <w:t xml:space="preserve"> เดือนและชำระเงิน</w:t>
            </w:r>
          </w:p>
          <w:p w14:paraId="548978EC" w14:textId="4A535361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223"/>
              <w:jc w:val="center"/>
              <w:rPr>
                <w:rFonts w:asciiTheme="majorBidi" w:hAnsiTheme="majorBidi" w:cstheme="majorBidi"/>
                <w:spacing w:val="-4"/>
                <w:lang w:val="th-TH" w:eastAsia="zh-CN"/>
              </w:rPr>
            </w:pPr>
            <w:r w:rsidRPr="001076F8">
              <w:rPr>
                <w:rFonts w:asciiTheme="majorBidi" w:hAnsiTheme="majorBidi" w:cstheme="majorBidi"/>
                <w:spacing w:val="-4"/>
                <w:lang w:val="th-TH" w:eastAsia="zh-CN"/>
              </w:rPr>
              <w:t>ต้นเมื่อครบกำหนด</w:t>
            </w:r>
          </w:p>
        </w:tc>
        <w:tc>
          <w:tcPr>
            <w:tcW w:w="1348" w:type="dxa"/>
            <w:shd w:val="clear" w:color="auto" w:fill="auto"/>
            <w:vAlign w:val="bottom"/>
          </w:tcPr>
          <w:p w14:paraId="541E0C8F" w14:textId="7843E6C2" w:rsidR="00981EF4" w:rsidRPr="00CF5BE6" w:rsidRDefault="00981EF4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  <w:r w:rsidRPr="00CF5BE6">
              <w:rPr>
                <w:rFonts w:asciiTheme="majorBidi" w:hAnsiTheme="majorBidi" w:cstheme="majorBidi"/>
                <w:lang w:eastAsia="zh-CN"/>
              </w:rPr>
              <w:t xml:space="preserve"> </w:t>
            </w:r>
            <w:r w:rsidRPr="00CF5BE6">
              <w:rPr>
                <w:rFonts w:asciiTheme="majorBidi" w:hAnsiTheme="majorBidi" w:cstheme="majorBidi"/>
                <w:cs/>
                <w:lang w:eastAsia="zh-CN"/>
              </w:rPr>
              <w:t>397</w:t>
            </w:r>
            <w:r w:rsidRPr="00CF5BE6">
              <w:rPr>
                <w:rFonts w:asciiTheme="majorBidi" w:hAnsiTheme="majorBidi" w:cstheme="majorBidi"/>
                <w:lang w:eastAsia="zh-CN"/>
              </w:rPr>
              <w:t>,</w:t>
            </w:r>
            <w:r w:rsidRPr="00CF5BE6">
              <w:rPr>
                <w:rFonts w:asciiTheme="majorBidi" w:hAnsiTheme="majorBidi" w:cstheme="majorBidi"/>
                <w:cs/>
                <w:lang w:eastAsia="zh-CN"/>
              </w:rPr>
              <w:t xml:space="preserve">490 </w:t>
            </w:r>
          </w:p>
        </w:tc>
        <w:tc>
          <w:tcPr>
            <w:tcW w:w="270" w:type="dxa"/>
          </w:tcPr>
          <w:p w14:paraId="46C45277" w14:textId="3D4E1470" w:rsidR="00981EF4" w:rsidRPr="001076F8" w:rsidRDefault="00981EF4" w:rsidP="00981EF4">
            <w:pPr>
              <w:spacing w:line="240" w:lineRule="auto"/>
              <w:rPr>
                <w:rFonts w:asciiTheme="majorBidi" w:hAnsiTheme="majorBidi" w:cstheme="majorBidi"/>
                <w:spacing w:val="-4"/>
                <w:lang w:val="th-TH" w:eastAsia="zh-CN"/>
              </w:rPr>
            </w:pPr>
          </w:p>
        </w:tc>
        <w:tc>
          <w:tcPr>
            <w:tcW w:w="1348" w:type="dxa"/>
            <w:shd w:val="clear" w:color="auto" w:fill="auto"/>
          </w:tcPr>
          <w:p w14:paraId="4E0904CE" w14:textId="77777777" w:rsidR="00981EF4" w:rsidRPr="001076F8" w:rsidRDefault="00981EF4" w:rsidP="00981EF4">
            <w:pPr>
              <w:spacing w:line="240" w:lineRule="auto"/>
              <w:rPr>
                <w:rFonts w:asciiTheme="majorBidi" w:hAnsiTheme="majorBidi" w:cstheme="majorBidi"/>
                <w:spacing w:val="-4"/>
                <w:lang w:eastAsia="zh-CN"/>
              </w:rPr>
            </w:pPr>
          </w:p>
          <w:p w14:paraId="5FEADFD2" w14:textId="77777777" w:rsidR="00981EF4" w:rsidRPr="001076F8" w:rsidRDefault="00981EF4" w:rsidP="00981EF4">
            <w:pPr>
              <w:spacing w:line="240" w:lineRule="auto"/>
              <w:rPr>
                <w:rFonts w:asciiTheme="majorBidi" w:hAnsiTheme="majorBidi" w:cstheme="majorBidi"/>
                <w:spacing w:val="-4"/>
                <w:lang w:eastAsia="zh-CN"/>
              </w:rPr>
            </w:pPr>
          </w:p>
          <w:p w14:paraId="3B6534BD" w14:textId="4B0A299A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0"/>
              </w:tabs>
              <w:suppressAutoHyphens/>
              <w:snapToGrid w:val="0"/>
              <w:spacing w:line="240" w:lineRule="auto"/>
              <w:ind w:right="235"/>
              <w:rPr>
                <w:rFonts w:asciiTheme="majorBidi" w:hAnsiTheme="majorBidi" w:cstheme="majorBidi"/>
                <w:spacing w:val="-4"/>
                <w:lang w:val="th-TH" w:eastAsia="zh-CN"/>
              </w:rPr>
            </w:pPr>
            <w:r w:rsidRPr="001076F8">
              <w:rPr>
                <w:rFonts w:asciiTheme="majorBidi" w:hAnsiTheme="majorBidi" w:cstheme="majorBidi"/>
                <w:spacing w:val="-4"/>
                <w:lang w:val="th-TH" w:eastAsia="zh-CN"/>
              </w:rPr>
              <w:t>-</w:t>
            </w:r>
          </w:p>
        </w:tc>
      </w:tr>
      <w:tr w:rsidR="00981EF4" w:rsidRPr="001076F8" w14:paraId="5D34AAF1" w14:textId="77777777" w:rsidTr="00CF5BE6">
        <w:trPr>
          <w:trHeight w:val="247"/>
        </w:trPr>
        <w:tc>
          <w:tcPr>
            <w:tcW w:w="1887" w:type="dxa"/>
            <w:shd w:val="clear" w:color="auto" w:fill="auto"/>
            <w:vAlign w:val="bottom"/>
          </w:tcPr>
          <w:p w14:paraId="086C93F9" w14:textId="53F82AC7" w:rsidR="00981EF4" w:rsidRPr="001076F8" w:rsidRDefault="00981EF4" w:rsidP="00981EF4">
            <w:pPr>
              <w:spacing w:line="240" w:lineRule="auto"/>
              <w:rPr>
                <w:rFonts w:asciiTheme="majorBidi" w:hAnsiTheme="majorBidi" w:cstheme="majorBidi"/>
                <w:vertAlign w:val="superscript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val="th-TH" w:eastAsia="zh-CN"/>
              </w:rPr>
              <w:t>เงินกู้ยืมบริษัทอื่น</w:t>
            </w:r>
            <w:r w:rsidRPr="001076F8">
              <w:rPr>
                <w:rFonts w:asciiTheme="majorBidi" w:hAnsiTheme="majorBidi" w:cstheme="majorBidi" w:hint="cs"/>
                <w:vertAlign w:val="superscript"/>
                <w:cs/>
                <w:lang w:val="th-TH" w:eastAsia="zh-CN"/>
              </w:rPr>
              <w:t>(5)</w:t>
            </w:r>
          </w:p>
          <w:p w14:paraId="5E3A85F9" w14:textId="77777777" w:rsidR="00981EF4" w:rsidRPr="001076F8" w:rsidRDefault="00981EF4" w:rsidP="00981EF4">
            <w:pPr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  <w:p w14:paraId="67C36526" w14:textId="54177139" w:rsidR="00981EF4" w:rsidRPr="001076F8" w:rsidRDefault="00981EF4" w:rsidP="00981EF4">
            <w:pPr>
              <w:spacing w:line="240" w:lineRule="auto"/>
              <w:rPr>
                <w:rFonts w:asciiTheme="majorBidi" w:hAnsiTheme="majorBidi" w:cstheme="majorBidi"/>
                <w:vertAlign w:val="superscript"/>
                <w:lang w:eastAsia="zh-CN"/>
              </w:rPr>
            </w:pPr>
          </w:p>
        </w:tc>
        <w:tc>
          <w:tcPr>
            <w:tcW w:w="1708" w:type="dxa"/>
            <w:shd w:val="clear" w:color="auto" w:fill="auto"/>
            <w:vAlign w:val="bottom"/>
          </w:tcPr>
          <w:p w14:paraId="5D59FA1F" w14:textId="77777777" w:rsidR="00981EF4" w:rsidRPr="001076F8" w:rsidRDefault="00981EF4" w:rsidP="00981EF4">
            <w:pPr>
              <w:spacing w:line="240" w:lineRule="auto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8.00</w:t>
            </w:r>
          </w:p>
          <w:p w14:paraId="484F2630" w14:textId="77777777" w:rsidR="00981EF4" w:rsidRPr="001076F8" w:rsidRDefault="00981EF4" w:rsidP="00981EF4">
            <w:pPr>
              <w:spacing w:line="240" w:lineRule="auto"/>
              <w:jc w:val="center"/>
              <w:rPr>
                <w:rFonts w:asciiTheme="majorBidi" w:hAnsiTheme="majorBidi" w:cstheme="majorBidi"/>
                <w:lang w:eastAsia="zh-CN"/>
              </w:rPr>
            </w:pPr>
          </w:p>
          <w:p w14:paraId="25AC8144" w14:textId="04AD0EC6" w:rsidR="00981EF4" w:rsidRPr="001076F8" w:rsidRDefault="00981EF4" w:rsidP="00981EF4">
            <w:pPr>
              <w:spacing w:line="240" w:lineRule="auto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78851DDC" w14:textId="6325CE20" w:rsidR="00981EF4" w:rsidRPr="001076F8" w:rsidRDefault="00981EF4" w:rsidP="00981EF4">
            <w:pPr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พ.ค. 2572</w:t>
            </w:r>
          </w:p>
          <w:p w14:paraId="5816F3A5" w14:textId="77777777" w:rsidR="00981EF4" w:rsidRPr="001076F8" w:rsidRDefault="00981EF4" w:rsidP="00981EF4">
            <w:pPr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lang w:eastAsia="zh-CN"/>
              </w:rPr>
            </w:pPr>
          </w:p>
          <w:p w14:paraId="77167DBD" w14:textId="550D6919" w:rsidR="00981EF4" w:rsidRPr="001076F8" w:rsidRDefault="00981EF4" w:rsidP="00981EF4">
            <w:pPr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2072" w:type="dxa"/>
          </w:tcPr>
          <w:p w14:paraId="735EB87D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223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ชำระดอกเบี้ยทุก</w:t>
            </w:r>
          </w:p>
          <w:p w14:paraId="74A6F6BF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223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เดือนและชำระเงิน</w:t>
            </w:r>
          </w:p>
          <w:p w14:paraId="5DA5AD1C" w14:textId="4454E53D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223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ต้นเมื่อครบกำหนด</w:t>
            </w:r>
          </w:p>
        </w:tc>
        <w:tc>
          <w:tcPr>
            <w:tcW w:w="1348" w:type="dxa"/>
            <w:shd w:val="clear" w:color="auto" w:fill="auto"/>
            <w:vAlign w:val="bottom"/>
          </w:tcPr>
          <w:p w14:paraId="1DB7AD08" w14:textId="5C2E3383" w:rsidR="00981EF4" w:rsidRPr="001076F8" w:rsidRDefault="00981EF4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  <w:r w:rsidRPr="00CF5BE6">
              <w:rPr>
                <w:rFonts w:asciiTheme="majorBidi" w:hAnsiTheme="majorBidi" w:cstheme="majorBidi"/>
                <w:lang w:eastAsia="zh-CN"/>
              </w:rPr>
              <w:t xml:space="preserve"> </w:t>
            </w:r>
            <w:r w:rsidRPr="00CF5BE6">
              <w:rPr>
                <w:rFonts w:asciiTheme="majorBidi" w:hAnsiTheme="majorBidi" w:cstheme="majorBidi"/>
                <w:cs/>
                <w:lang w:eastAsia="zh-CN"/>
              </w:rPr>
              <w:t>198</w:t>
            </w:r>
            <w:r w:rsidRPr="00CF5BE6">
              <w:rPr>
                <w:rFonts w:asciiTheme="majorBidi" w:hAnsiTheme="majorBidi" w:cstheme="majorBidi"/>
                <w:lang w:eastAsia="zh-CN"/>
              </w:rPr>
              <w:t>,</w:t>
            </w:r>
            <w:r w:rsidRPr="00CF5BE6">
              <w:rPr>
                <w:rFonts w:asciiTheme="majorBidi" w:hAnsiTheme="majorBidi" w:cstheme="majorBidi"/>
                <w:cs/>
                <w:lang w:eastAsia="zh-CN"/>
              </w:rPr>
              <w:t xml:space="preserve">110 </w:t>
            </w:r>
          </w:p>
        </w:tc>
        <w:tc>
          <w:tcPr>
            <w:tcW w:w="270" w:type="dxa"/>
          </w:tcPr>
          <w:p w14:paraId="07883349" w14:textId="07BD6458" w:rsidR="00981EF4" w:rsidRPr="001076F8" w:rsidRDefault="00981EF4" w:rsidP="00981EF4">
            <w:pPr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348" w:type="dxa"/>
            <w:shd w:val="clear" w:color="auto" w:fill="auto"/>
          </w:tcPr>
          <w:p w14:paraId="499B9883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0"/>
              </w:tabs>
              <w:suppressAutoHyphens/>
              <w:snapToGrid w:val="0"/>
              <w:spacing w:line="240" w:lineRule="auto"/>
              <w:ind w:right="235"/>
              <w:rPr>
                <w:rFonts w:asciiTheme="majorBidi" w:hAnsiTheme="majorBidi" w:cstheme="majorBidi"/>
                <w:spacing w:val="-4"/>
                <w:lang w:eastAsia="zh-CN"/>
              </w:rPr>
            </w:pPr>
          </w:p>
          <w:p w14:paraId="59F03BBF" w14:textId="77777777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0"/>
              </w:tabs>
              <w:suppressAutoHyphens/>
              <w:snapToGrid w:val="0"/>
              <w:spacing w:line="240" w:lineRule="auto"/>
              <w:ind w:right="235"/>
              <w:rPr>
                <w:rFonts w:asciiTheme="majorBidi" w:hAnsiTheme="majorBidi" w:cstheme="majorBidi"/>
                <w:spacing w:val="-4"/>
                <w:lang w:eastAsia="zh-CN"/>
              </w:rPr>
            </w:pPr>
          </w:p>
          <w:p w14:paraId="0C9641F6" w14:textId="7136AF4E" w:rsidR="00981EF4" w:rsidRPr="001076F8" w:rsidRDefault="00981EF4" w:rsidP="00981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0"/>
              </w:tabs>
              <w:suppressAutoHyphens/>
              <w:snapToGrid w:val="0"/>
              <w:spacing w:line="240" w:lineRule="auto"/>
              <w:ind w:right="235"/>
              <w:rPr>
                <w:rFonts w:asciiTheme="majorBidi" w:hAnsiTheme="majorBidi" w:cstheme="majorBidi"/>
                <w:spacing w:val="-4"/>
                <w:lang w:val="th-TH" w:eastAsia="zh-CN"/>
              </w:rPr>
            </w:pPr>
            <w:r w:rsidRPr="001076F8">
              <w:rPr>
                <w:rFonts w:asciiTheme="majorBidi" w:hAnsiTheme="majorBidi" w:cstheme="majorBidi"/>
                <w:spacing w:val="-4"/>
                <w:lang w:val="th-TH" w:eastAsia="zh-CN"/>
              </w:rPr>
              <w:t>-</w:t>
            </w:r>
          </w:p>
        </w:tc>
      </w:tr>
      <w:tr w:rsidR="1EC29960" w:rsidRPr="001076F8" w14:paraId="3C9E752B" w14:textId="77777777" w:rsidTr="00D84FA8">
        <w:trPr>
          <w:trHeight w:val="247"/>
        </w:trPr>
        <w:tc>
          <w:tcPr>
            <w:tcW w:w="1887" w:type="dxa"/>
            <w:shd w:val="clear" w:color="auto" w:fill="auto"/>
            <w:vAlign w:val="bottom"/>
          </w:tcPr>
          <w:p w14:paraId="776A75A8" w14:textId="1A7B3735" w:rsidR="07C86944" w:rsidRPr="001076F8" w:rsidRDefault="00983C3E" w:rsidP="1EC29960">
            <w:pPr>
              <w:spacing w:line="240" w:lineRule="auto"/>
              <w:rPr>
                <w:rFonts w:asciiTheme="majorBidi" w:hAnsiTheme="majorBidi" w:cstheme="majorBidi"/>
                <w:vertAlign w:val="superscript"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  <w:lang w:val="th-TH" w:eastAsia="zh-CN"/>
              </w:rPr>
              <w:t>เงินกู้ยืมบุคคลอื่น</w:t>
            </w:r>
            <w:r w:rsidR="00A0750F" w:rsidRPr="001076F8">
              <w:rPr>
                <w:rFonts w:asciiTheme="majorBidi" w:hAnsiTheme="majorBidi" w:cstheme="majorBidi" w:hint="cs"/>
                <w:vertAlign w:val="superscript"/>
                <w:cs/>
                <w:lang w:val="th-TH" w:eastAsia="zh-CN"/>
              </w:rPr>
              <w:t>(5)</w:t>
            </w:r>
          </w:p>
          <w:p w14:paraId="47D86E22" w14:textId="77777777" w:rsidR="00654BB1" w:rsidRPr="001076F8" w:rsidRDefault="00654BB1" w:rsidP="1EC29960">
            <w:pPr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  <w:p w14:paraId="1E094C3C" w14:textId="20268AD6" w:rsidR="00654BB1" w:rsidRPr="001076F8" w:rsidRDefault="00654BB1" w:rsidP="1EC29960">
            <w:pPr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708" w:type="dxa"/>
            <w:shd w:val="clear" w:color="auto" w:fill="auto"/>
            <w:vAlign w:val="bottom"/>
          </w:tcPr>
          <w:p w14:paraId="5FBA852F" w14:textId="77777777" w:rsidR="07C86944" w:rsidRPr="001076F8" w:rsidRDefault="07C86944" w:rsidP="1EC29960">
            <w:pPr>
              <w:spacing w:line="240" w:lineRule="auto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8.00</w:t>
            </w:r>
          </w:p>
          <w:p w14:paraId="0265CFD3" w14:textId="77777777" w:rsidR="00654BB1" w:rsidRPr="001076F8" w:rsidRDefault="00654BB1" w:rsidP="1EC29960">
            <w:pPr>
              <w:spacing w:line="240" w:lineRule="auto"/>
              <w:jc w:val="center"/>
              <w:rPr>
                <w:rFonts w:asciiTheme="majorBidi" w:hAnsiTheme="majorBidi" w:cstheme="majorBidi"/>
                <w:lang w:eastAsia="zh-CN"/>
              </w:rPr>
            </w:pPr>
          </w:p>
          <w:p w14:paraId="73F9FDE0" w14:textId="0B75370B" w:rsidR="00654BB1" w:rsidRPr="001076F8" w:rsidRDefault="00654BB1" w:rsidP="1EC29960">
            <w:pPr>
              <w:spacing w:line="240" w:lineRule="auto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0A98BA7C" w14:textId="6BD15840" w:rsidR="07C86944" w:rsidRPr="001076F8" w:rsidRDefault="07C86944" w:rsidP="1EC29960">
            <w:pPr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 xml:space="preserve">พ.ค. </w:t>
            </w:r>
            <w:r w:rsidR="00F516AC" w:rsidRPr="001076F8">
              <w:rPr>
                <w:rFonts w:asciiTheme="majorBidi" w:hAnsiTheme="majorBidi" w:cstheme="majorBidi"/>
                <w:lang w:eastAsia="zh-CN"/>
              </w:rPr>
              <w:t>2572</w:t>
            </w:r>
          </w:p>
          <w:p w14:paraId="75D6FC6A" w14:textId="77777777" w:rsidR="00654BB1" w:rsidRPr="001076F8" w:rsidRDefault="00654BB1" w:rsidP="1EC29960">
            <w:pPr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lang w:eastAsia="zh-CN"/>
              </w:rPr>
            </w:pPr>
          </w:p>
          <w:p w14:paraId="51C8AA39" w14:textId="78CB2F22" w:rsidR="00654BB1" w:rsidRPr="001076F8" w:rsidRDefault="00654BB1" w:rsidP="1EC29960">
            <w:pPr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2072" w:type="dxa"/>
          </w:tcPr>
          <w:p w14:paraId="49120F9B" w14:textId="77777777" w:rsidR="00654BB1" w:rsidRPr="001076F8" w:rsidRDefault="00654BB1" w:rsidP="00654B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223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ชำระดอกเบี้ยทุก</w:t>
            </w:r>
          </w:p>
          <w:p w14:paraId="54ED8C18" w14:textId="77777777" w:rsidR="00654BB1" w:rsidRPr="001076F8" w:rsidRDefault="00654BB1" w:rsidP="00654B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223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เดือนและชำระเงิน</w:t>
            </w:r>
          </w:p>
          <w:p w14:paraId="50096898" w14:textId="382445F1" w:rsidR="07C86944" w:rsidRPr="001076F8" w:rsidRDefault="00654BB1" w:rsidP="00654B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223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lang w:eastAsia="zh-CN"/>
              </w:rPr>
              <w:t>ต้นเมื่อครบกำหนด</w:t>
            </w:r>
          </w:p>
        </w:tc>
        <w:tc>
          <w:tcPr>
            <w:tcW w:w="1348" w:type="dxa"/>
            <w:shd w:val="clear" w:color="auto" w:fill="auto"/>
          </w:tcPr>
          <w:p w14:paraId="7ECDDC16" w14:textId="77777777" w:rsidR="00654BB1" w:rsidRPr="001076F8" w:rsidRDefault="00654BB1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  <w:p w14:paraId="0A4188BF" w14:textId="77777777" w:rsidR="00654BB1" w:rsidRPr="001076F8" w:rsidRDefault="00654BB1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  <w:p w14:paraId="19C46F98" w14:textId="34EACD06" w:rsidR="07C86944" w:rsidRPr="001076F8" w:rsidRDefault="00981EF4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  <w:r w:rsidRPr="00CF5BE6">
              <w:rPr>
                <w:rFonts w:asciiTheme="majorBidi" w:hAnsiTheme="majorBidi" w:cstheme="majorBidi"/>
                <w:cs/>
                <w:lang w:eastAsia="zh-CN"/>
              </w:rPr>
              <w:t>663</w:t>
            </w:r>
            <w:r w:rsidRPr="00CF5BE6">
              <w:rPr>
                <w:rFonts w:asciiTheme="majorBidi" w:hAnsiTheme="majorBidi" w:cstheme="majorBidi"/>
                <w:lang w:eastAsia="zh-CN"/>
              </w:rPr>
              <w:t>,</w:t>
            </w:r>
            <w:r w:rsidRPr="00CF5BE6">
              <w:rPr>
                <w:rFonts w:asciiTheme="majorBidi" w:hAnsiTheme="majorBidi" w:cstheme="majorBidi"/>
                <w:cs/>
                <w:lang w:eastAsia="zh-CN"/>
              </w:rPr>
              <w:t>527</w:t>
            </w:r>
          </w:p>
        </w:tc>
        <w:tc>
          <w:tcPr>
            <w:tcW w:w="270" w:type="dxa"/>
          </w:tcPr>
          <w:p w14:paraId="4ED8565A" w14:textId="162297F4" w:rsidR="1EC29960" w:rsidRPr="001076F8" w:rsidRDefault="1EC29960" w:rsidP="1EC29960">
            <w:pPr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348" w:type="dxa"/>
            <w:shd w:val="clear" w:color="auto" w:fill="auto"/>
          </w:tcPr>
          <w:p w14:paraId="162CA23B" w14:textId="77777777" w:rsidR="00654BB1" w:rsidRPr="001076F8" w:rsidRDefault="00654BB1" w:rsidP="1EC29960">
            <w:pPr>
              <w:spacing w:line="240" w:lineRule="auto"/>
              <w:rPr>
                <w:rFonts w:asciiTheme="majorBidi" w:hAnsiTheme="majorBidi" w:cstheme="majorBidi"/>
              </w:rPr>
            </w:pPr>
          </w:p>
          <w:p w14:paraId="622C2D66" w14:textId="77777777" w:rsidR="00654BB1" w:rsidRPr="001076F8" w:rsidRDefault="00654BB1" w:rsidP="1EC29960">
            <w:pPr>
              <w:spacing w:line="240" w:lineRule="auto"/>
              <w:rPr>
                <w:rFonts w:asciiTheme="majorBidi" w:hAnsiTheme="majorBidi" w:cstheme="majorBidi"/>
              </w:rPr>
            </w:pPr>
          </w:p>
          <w:p w14:paraId="7C81291A" w14:textId="6644D2E5" w:rsidR="00654BB1" w:rsidRPr="001076F8" w:rsidRDefault="07C86944" w:rsidP="00654B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0"/>
              </w:tabs>
              <w:suppressAutoHyphens/>
              <w:snapToGrid w:val="0"/>
              <w:spacing w:line="240" w:lineRule="auto"/>
              <w:ind w:right="235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</w:tr>
      <w:tr w:rsidR="004579EF" w:rsidRPr="001076F8" w14:paraId="59FB5764" w14:textId="77777777" w:rsidTr="00D84FA8">
        <w:trPr>
          <w:trHeight w:val="256"/>
        </w:trPr>
        <w:tc>
          <w:tcPr>
            <w:tcW w:w="1887" w:type="dxa"/>
            <w:shd w:val="clear" w:color="auto" w:fill="auto"/>
            <w:vAlign w:val="bottom"/>
          </w:tcPr>
          <w:p w14:paraId="53160456" w14:textId="77777777" w:rsidR="004579EF" w:rsidRPr="001076F8" w:rsidRDefault="004579EF" w:rsidP="00E27097">
            <w:pPr>
              <w:tabs>
                <w:tab w:val="clear" w:pos="454"/>
                <w:tab w:val="left" w:pos="7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  <w:lang w:eastAsia="zh-CN"/>
              </w:rPr>
              <w:t>รวม</w:t>
            </w:r>
          </w:p>
        </w:tc>
        <w:tc>
          <w:tcPr>
            <w:tcW w:w="2705" w:type="dxa"/>
            <w:gridSpan w:val="2"/>
            <w:shd w:val="clear" w:color="auto" w:fill="auto"/>
            <w:vAlign w:val="bottom"/>
          </w:tcPr>
          <w:p w14:paraId="0EB129D1" w14:textId="77777777" w:rsidR="004579EF" w:rsidRPr="001076F8" w:rsidRDefault="004579EF" w:rsidP="00E27097">
            <w:pPr>
              <w:suppressAutoHyphens/>
              <w:spacing w:line="240" w:lineRule="auto"/>
              <w:ind w:left="-54" w:right="-99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2072" w:type="dxa"/>
          </w:tcPr>
          <w:p w14:paraId="3D9DF0D9" w14:textId="77777777" w:rsidR="004579EF" w:rsidRPr="001076F8" w:rsidRDefault="004579EF" w:rsidP="00E27097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348" w:type="dxa"/>
            <w:shd w:val="clear" w:color="auto" w:fill="auto"/>
            <w:vAlign w:val="bottom"/>
          </w:tcPr>
          <w:p w14:paraId="6F2D77F7" w14:textId="7B24E5D9" w:rsidR="004579EF" w:rsidRPr="001076F8" w:rsidRDefault="008469C0" w:rsidP="00D84FA8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b/>
                <w:bCs/>
                <w:lang w:eastAsia="zh-CN"/>
              </w:rPr>
            </w:pPr>
            <w:r>
              <w:rPr>
                <w:rFonts w:asciiTheme="majorBidi" w:hAnsiTheme="majorBidi" w:cstheme="majorBidi"/>
                <w:b/>
                <w:bCs/>
                <w:lang w:eastAsia="zh-CN"/>
              </w:rPr>
              <w:t>2,041,142</w:t>
            </w:r>
          </w:p>
        </w:tc>
        <w:tc>
          <w:tcPr>
            <w:tcW w:w="270" w:type="dxa"/>
            <w:vAlign w:val="bottom"/>
          </w:tcPr>
          <w:p w14:paraId="3E603558" w14:textId="77777777" w:rsidR="004579EF" w:rsidRPr="001076F8" w:rsidRDefault="004579EF" w:rsidP="00E270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348" w:type="dxa"/>
            <w:shd w:val="clear" w:color="auto" w:fill="auto"/>
            <w:vAlign w:val="bottom"/>
          </w:tcPr>
          <w:p w14:paraId="0BEB3921" w14:textId="0401A2CE" w:rsidR="004579EF" w:rsidRPr="001076F8" w:rsidRDefault="004579EF" w:rsidP="00D84FA8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9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lang w:eastAsia="zh-CN"/>
              </w:rPr>
            </w:pPr>
            <w:r w:rsidRPr="001076F8">
              <w:rPr>
                <w:rFonts w:asciiTheme="majorBidi" w:hAnsiTheme="majorBidi" w:cstheme="majorBidi"/>
                <w:b/>
                <w:bCs/>
                <w:lang w:eastAsia="zh-CN"/>
              </w:rPr>
              <w:t>77</w:t>
            </w:r>
            <w:r w:rsidR="00DB095A" w:rsidRPr="001076F8">
              <w:rPr>
                <w:rFonts w:asciiTheme="majorBidi" w:hAnsiTheme="majorBidi" w:cstheme="majorBidi"/>
                <w:b/>
                <w:bCs/>
                <w:lang w:eastAsia="zh-CN"/>
              </w:rPr>
              <w:t>7</w:t>
            </w:r>
            <w:r w:rsidRPr="001076F8">
              <w:rPr>
                <w:rFonts w:asciiTheme="majorBidi" w:hAnsiTheme="majorBidi" w:cstheme="majorBidi"/>
                <w:b/>
                <w:bCs/>
                <w:lang w:eastAsia="zh-CN"/>
              </w:rPr>
              <w:t>,331</w:t>
            </w:r>
          </w:p>
        </w:tc>
      </w:tr>
    </w:tbl>
    <w:p w14:paraId="3A48B0C2" w14:textId="0D5A3BA2" w:rsidR="00037CDA" w:rsidRPr="001076F8" w:rsidRDefault="00037CDA" w:rsidP="006361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lastRenderedPageBreak/>
        <w:t>ภายใต้สัญญาหุ้นกู้</w:t>
      </w:r>
      <w:r w:rsidR="000B4AE5"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>สัญญาเงินกู้ยืมสถาบันการเงิน</w:t>
      </w:r>
      <w:r w:rsidR="00B43B68" w:rsidRPr="001076F8">
        <w:rPr>
          <w:rFonts w:asciiTheme="majorBidi" w:hAnsiTheme="majorBidi" w:cstheme="majorBidi"/>
          <w:cs/>
        </w:rPr>
        <w:t>และสัญญาเงินกู้ยืมบริษัทอื่น</w:t>
      </w:r>
      <w:r w:rsidRPr="001076F8">
        <w:rPr>
          <w:rFonts w:asciiTheme="majorBidi" w:hAnsiTheme="majorBidi" w:cstheme="majorBidi"/>
          <w:cs/>
        </w:rPr>
        <w:t xml:space="preserve"> กลุ่มบริษัท</w:t>
      </w:r>
      <w:r w:rsidR="003734AE" w:rsidRPr="001076F8">
        <w:rPr>
          <w:rFonts w:asciiTheme="majorBidi" w:hAnsiTheme="majorBidi" w:cstheme="majorBidi"/>
          <w:cs/>
        </w:rPr>
        <w:t>และบริษัท</w:t>
      </w:r>
      <w:r w:rsidRPr="001076F8">
        <w:rPr>
          <w:rFonts w:asciiTheme="majorBidi" w:hAnsiTheme="majorBidi" w:cstheme="majorBidi"/>
          <w:cs/>
        </w:rPr>
        <w:t>มีภาระต้องปฏิบัติตามเงื่อนไขทางการเงินบางประการตามที่ระบุในสัญญา เช่น</w:t>
      </w:r>
      <w:r w:rsidR="000D3DCE"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>การดำรงอัตราส่วนหนี้สินที่มีภาระดอกเบี้ยต่อส่วนของผู้ถือหุ้น เป็นต้น</w:t>
      </w:r>
    </w:p>
    <w:p w14:paraId="7287DA28" w14:textId="77777777" w:rsidR="00037CDA" w:rsidRPr="001076F8" w:rsidRDefault="00037CDA" w:rsidP="00037C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</w:rPr>
      </w:pPr>
    </w:p>
    <w:p w14:paraId="5541D7AA" w14:textId="2F01A240" w:rsidR="00C31545" w:rsidRPr="001076F8" w:rsidRDefault="00037CDA" w:rsidP="1C427D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 xml:space="preserve">ณ วันที่ </w:t>
      </w:r>
      <w:r w:rsidR="000370AA" w:rsidRPr="001076F8">
        <w:rPr>
          <w:rFonts w:asciiTheme="majorBidi" w:hAnsiTheme="majorBidi" w:cstheme="majorBidi"/>
        </w:rPr>
        <w:t>30</w:t>
      </w:r>
      <w:r w:rsidR="358AEB74" w:rsidRPr="001076F8">
        <w:rPr>
          <w:rFonts w:asciiTheme="majorBidi" w:hAnsiTheme="majorBidi" w:cstheme="majorBidi"/>
        </w:rPr>
        <w:t xml:space="preserve"> </w:t>
      </w:r>
      <w:r w:rsidR="00313525" w:rsidRPr="001076F8">
        <w:rPr>
          <w:rFonts w:asciiTheme="majorBidi" w:hAnsiTheme="majorBidi" w:cstheme="majorBidi" w:hint="cs"/>
          <w:cs/>
        </w:rPr>
        <w:t>กันยายน</w:t>
      </w:r>
      <w:r w:rsidR="00D87E14" w:rsidRPr="001076F8">
        <w:rPr>
          <w:rFonts w:asciiTheme="majorBidi" w:hAnsiTheme="majorBidi" w:cstheme="majorBidi"/>
          <w:cs/>
        </w:rPr>
        <w:t xml:space="preserve"> </w:t>
      </w:r>
      <w:r w:rsidR="00D87E14" w:rsidRPr="001076F8">
        <w:rPr>
          <w:rFonts w:asciiTheme="majorBidi" w:hAnsiTheme="majorBidi" w:cstheme="majorBidi"/>
        </w:rPr>
        <w:t>2567</w:t>
      </w:r>
      <w:r w:rsidRPr="001076F8">
        <w:rPr>
          <w:rFonts w:asciiTheme="majorBidi" w:hAnsiTheme="majorBidi" w:cstheme="majorBidi"/>
        </w:rPr>
        <w:t xml:space="preserve"> </w:t>
      </w:r>
      <w:r w:rsidRPr="00CF5BE6">
        <w:rPr>
          <w:rFonts w:asciiTheme="majorBidi" w:hAnsiTheme="majorBidi" w:cstheme="majorBidi"/>
          <w:cs/>
        </w:rPr>
        <w:t>กลุ่มบริษัท</w:t>
      </w:r>
      <w:r w:rsidR="00DD300E" w:rsidRPr="00CF5BE6">
        <w:rPr>
          <w:rFonts w:asciiTheme="majorBidi" w:hAnsiTheme="majorBidi" w:cstheme="majorBidi"/>
          <w:cs/>
        </w:rPr>
        <w:t>และบริษัท</w:t>
      </w:r>
      <w:r w:rsidRPr="00CF5BE6">
        <w:rPr>
          <w:rFonts w:asciiTheme="majorBidi" w:hAnsiTheme="majorBidi" w:cstheme="majorBidi"/>
          <w:cs/>
        </w:rPr>
        <w:t>ได้ปฏิบัติตามอัตราส่วนทางการเงินที่ได้กำหนดไว้ ตามที่ระบุใน</w:t>
      </w:r>
      <w:r w:rsidR="008B47D2" w:rsidRPr="00CF5BE6">
        <w:rPr>
          <w:rFonts w:asciiTheme="majorBidi" w:hAnsiTheme="majorBidi" w:cstheme="majorBidi"/>
          <w:cs/>
        </w:rPr>
        <w:t xml:space="preserve">   </w:t>
      </w:r>
      <w:r w:rsidR="004579EF" w:rsidRPr="00CF5BE6">
        <w:rPr>
          <w:rFonts w:asciiTheme="majorBidi" w:hAnsiTheme="majorBidi" w:cstheme="majorBidi"/>
          <w:cs/>
        </w:rPr>
        <w:t>หุ้นกู้ สัญญา</w:t>
      </w:r>
      <w:r w:rsidR="00B43B68" w:rsidRPr="00CF5BE6">
        <w:rPr>
          <w:rFonts w:asciiTheme="majorBidi" w:hAnsiTheme="majorBidi" w:cstheme="majorBidi"/>
          <w:cs/>
        </w:rPr>
        <w:t>เงินกู้</w:t>
      </w:r>
      <w:r w:rsidR="004579EF" w:rsidRPr="00CF5BE6">
        <w:rPr>
          <w:rFonts w:asciiTheme="majorBidi" w:hAnsiTheme="majorBidi" w:cstheme="majorBidi"/>
          <w:cs/>
        </w:rPr>
        <w:t>ยืม</w:t>
      </w:r>
      <w:r w:rsidR="00B43B68" w:rsidRPr="00CF5BE6">
        <w:rPr>
          <w:rFonts w:asciiTheme="majorBidi" w:hAnsiTheme="majorBidi" w:cstheme="majorBidi"/>
          <w:cs/>
        </w:rPr>
        <w:t>สถาบันการเงิน</w:t>
      </w:r>
    </w:p>
    <w:p w14:paraId="57932362" w14:textId="77777777" w:rsidR="00D852D5" w:rsidRPr="001076F8" w:rsidRDefault="00D852D5" w:rsidP="00D852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5B644C8A" w14:textId="375A3F04" w:rsidR="00F23EE4" w:rsidRPr="001076F8" w:rsidRDefault="00F23EE4" w:rsidP="00F23E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>หุ้นกู้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vertAlign w:val="superscript"/>
        </w:rPr>
        <w:t>(1)</w:t>
      </w:r>
    </w:p>
    <w:p w14:paraId="31D92F10" w14:textId="77777777" w:rsidR="00F23EE4" w:rsidRPr="001076F8" w:rsidRDefault="00F23EE4" w:rsidP="00F23E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73EF45FC" w14:textId="70D2F230" w:rsidR="00F23EE4" w:rsidRPr="001076F8" w:rsidRDefault="00F23EE4" w:rsidP="00F23E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>ณ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>วันที่</w:t>
      </w:r>
      <w:r w:rsidRPr="001076F8">
        <w:rPr>
          <w:rFonts w:asciiTheme="majorBidi" w:hAnsiTheme="majorBidi" w:cstheme="majorBidi"/>
        </w:rPr>
        <w:t xml:space="preserve"> 30 </w:t>
      </w:r>
      <w:r w:rsidR="00313525" w:rsidRPr="001076F8">
        <w:rPr>
          <w:rFonts w:asciiTheme="majorBidi" w:hAnsiTheme="majorBidi" w:cstheme="majorBidi" w:hint="cs"/>
          <w:cs/>
        </w:rPr>
        <w:t>กันยายน</w:t>
      </w:r>
      <w:r w:rsidRPr="001076F8">
        <w:rPr>
          <w:rFonts w:asciiTheme="majorBidi" w:hAnsiTheme="majorBidi" w:cstheme="majorBidi"/>
        </w:rPr>
        <w:t xml:space="preserve"> 2567 </w:t>
      </w:r>
      <w:r w:rsidRPr="001076F8">
        <w:rPr>
          <w:rFonts w:asciiTheme="majorBidi" w:hAnsiTheme="majorBidi" w:cstheme="majorBidi"/>
          <w:cs/>
        </w:rPr>
        <w:t>บริษัทได้จำนำหุ้นจำนวน</w:t>
      </w:r>
      <w:r w:rsidR="008469C0">
        <w:rPr>
          <w:rFonts w:asciiTheme="majorBidi" w:hAnsiTheme="majorBidi" w:cstheme="majorBidi"/>
        </w:rPr>
        <w:t xml:space="preserve"> 7.28 </w:t>
      </w:r>
      <w:r w:rsidRPr="001076F8">
        <w:rPr>
          <w:rFonts w:asciiTheme="majorBidi" w:hAnsiTheme="majorBidi" w:cstheme="majorBidi"/>
          <w:cs/>
        </w:rPr>
        <w:t>ล้านหุ้นของทุนจดทะเบียนของบริษัท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>บริหารสินทรัพย์ ไวร์เลส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>จำกัด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i/>
          <w:iCs/>
        </w:rPr>
        <w:t xml:space="preserve">(31 </w:t>
      </w:r>
      <w:r w:rsidRPr="001076F8">
        <w:rPr>
          <w:rFonts w:asciiTheme="majorBidi" w:hAnsiTheme="majorBidi" w:cstheme="majorBidi"/>
          <w:i/>
          <w:iCs/>
          <w:cs/>
        </w:rPr>
        <w:t>ธันวาคม</w:t>
      </w:r>
      <w:r w:rsidRPr="001076F8">
        <w:rPr>
          <w:rFonts w:asciiTheme="majorBidi" w:hAnsiTheme="majorBidi" w:cstheme="majorBidi"/>
          <w:i/>
          <w:iCs/>
        </w:rPr>
        <w:t xml:space="preserve"> 2</w:t>
      </w:r>
      <w:r w:rsidRPr="001076F8">
        <w:rPr>
          <w:rFonts w:asciiTheme="majorBidi" w:hAnsiTheme="majorBidi" w:cstheme="majorBidi" w:hint="cs"/>
          <w:i/>
          <w:iCs/>
          <w:cs/>
        </w:rPr>
        <w:t>56</w:t>
      </w:r>
      <w:r w:rsidR="00313525" w:rsidRPr="001076F8">
        <w:rPr>
          <w:rFonts w:asciiTheme="majorBidi" w:hAnsiTheme="majorBidi" w:cstheme="majorBidi"/>
          <w:i/>
          <w:iCs/>
        </w:rPr>
        <w:t>6</w:t>
      </w:r>
      <w:r w:rsidRPr="001076F8">
        <w:rPr>
          <w:rFonts w:asciiTheme="majorBidi" w:hAnsiTheme="majorBidi" w:cstheme="majorBidi"/>
          <w:i/>
          <w:iCs/>
        </w:rPr>
        <w:t xml:space="preserve">: </w:t>
      </w:r>
      <w:r w:rsidR="007A03E2" w:rsidRPr="001076F8">
        <w:rPr>
          <w:rFonts w:asciiTheme="majorBidi" w:hAnsiTheme="majorBidi" w:cstheme="majorBidi"/>
          <w:i/>
          <w:iCs/>
        </w:rPr>
        <w:t>6.57</w:t>
      </w:r>
      <w:r w:rsidR="005B6904" w:rsidRPr="001076F8">
        <w:rPr>
          <w:rFonts w:asciiTheme="majorBidi" w:hAnsiTheme="majorBidi" w:cstheme="majorBidi"/>
          <w:i/>
          <w:iCs/>
        </w:rPr>
        <w:t xml:space="preserve"> </w:t>
      </w:r>
      <w:r w:rsidR="005B6904" w:rsidRPr="001076F8">
        <w:rPr>
          <w:rFonts w:asciiTheme="majorBidi" w:hAnsiTheme="majorBidi" w:cstheme="majorBidi" w:hint="cs"/>
          <w:i/>
          <w:iCs/>
          <w:cs/>
        </w:rPr>
        <w:t>ล้านหุ้น</w:t>
      </w:r>
      <w:r w:rsidRPr="001076F8">
        <w:rPr>
          <w:rFonts w:asciiTheme="majorBidi" w:hAnsiTheme="majorBidi" w:cstheme="majorBidi"/>
          <w:i/>
          <w:iCs/>
        </w:rPr>
        <w:t>)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>ไปวางค้ำประกันสำหรับหุ้นกู้ดังกล่าว</w:t>
      </w:r>
    </w:p>
    <w:p w14:paraId="028B6E92" w14:textId="77777777" w:rsidR="00F23EE4" w:rsidRPr="001076F8" w:rsidRDefault="00F23EE4" w:rsidP="00D852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6154ED52" w14:textId="5781F01E" w:rsidR="00122242" w:rsidRPr="001076F8" w:rsidRDefault="00122242" w:rsidP="001222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>หุ้นกู้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vertAlign w:val="superscript"/>
        </w:rPr>
        <w:t>(</w:t>
      </w:r>
      <w:r w:rsidR="004C1AA5" w:rsidRPr="001076F8">
        <w:rPr>
          <w:rFonts w:asciiTheme="majorBidi" w:hAnsiTheme="majorBidi" w:cstheme="majorBidi"/>
          <w:vertAlign w:val="superscript"/>
        </w:rPr>
        <w:t>2</w:t>
      </w:r>
      <w:r w:rsidRPr="001076F8">
        <w:rPr>
          <w:rFonts w:asciiTheme="majorBidi" w:hAnsiTheme="majorBidi" w:cstheme="majorBidi"/>
          <w:vertAlign w:val="superscript"/>
        </w:rPr>
        <w:t>)</w:t>
      </w:r>
    </w:p>
    <w:p w14:paraId="66716DFB" w14:textId="77777777" w:rsidR="00122242" w:rsidRPr="001076F8" w:rsidRDefault="00122242" w:rsidP="00D852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60ABEBEB" w14:textId="1840F1B9" w:rsidR="003113C7" w:rsidRPr="001076F8" w:rsidRDefault="003113C7" w:rsidP="003113C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>ณ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>วันที่</w:t>
      </w:r>
      <w:r w:rsidRPr="001076F8">
        <w:rPr>
          <w:rFonts w:asciiTheme="majorBidi" w:hAnsiTheme="majorBidi" w:cstheme="majorBidi"/>
        </w:rPr>
        <w:t xml:space="preserve"> 30 </w:t>
      </w:r>
      <w:r w:rsidR="00313525" w:rsidRPr="001076F8">
        <w:rPr>
          <w:rFonts w:asciiTheme="majorBidi" w:hAnsiTheme="majorBidi" w:cstheme="majorBidi" w:hint="cs"/>
          <w:cs/>
        </w:rPr>
        <w:t>กันยายน</w:t>
      </w:r>
      <w:r w:rsidRPr="001076F8">
        <w:rPr>
          <w:rFonts w:asciiTheme="majorBidi" w:hAnsiTheme="majorBidi" w:cstheme="majorBidi"/>
        </w:rPr>
        <w:t xml:space="preserve"> 2567 </w:t>
      </w:r>
      <w:r w:rsidRPr="001076F8">
        <w:rPr>
          <w:rFonts w:asciiTheme="majorBidi" w:hAnsiTheme="majorBidi" w:cstheme="majorBidi"/>
          <w:cs/>
        </w:rPr>
        <w:t>บริษัทได้จำนำหุ้นจำนว</w:t>
      </w:r>
      <w:r w:rsidR="008469C0">
        <w:rPr>
          <w:rFonts w:asciiTheme="majorBidi" w:hAnsiTheme="majorBidi" w:cstheme="majorBidi" w:hint="cs"/>
          <w:cs/>
        </w:rPr>
        <w:t>น 3.74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>ล้านหุ้นของทุนจดทะเบียนของบริษัท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>บริหารสินทรัพย์ ไวร์เลส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>จำกัด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i/>
          <w:iCs/>
        </w:rPr>
        <w:t xml:space="preserve">(31 </w:t>
      </w:r>
      <w:r w:rsidRPr="001076F8">
        <w:rPr>
          <w:rFonts w:asciiTheme="majorBidi" w:hAnsiTheme="majorBidi" w:cstheme="majorBidi"/>
          <w:i/>
          <w:iCs/>
          <w:cs/>
        </w:rPr>
        <w:t>ธันวาคม</w:t>
      </w:r>
      <w:r w:rsidRPr="001076F8">
        <w:rPr>
          <w:rFonts w:asciiTheme="majorBidi" w:hAnsiTheme="majorBidi" w:cstheme="majorBidi"/>
          <w:i/>
          <w:iCs/>
        </w:rPr>
        <w:t xml:space="preserve"> 2</w:t>
      </w:r>
      <w:r w:rsidRPr="001076F8">
        <w:rPr>
          <w:rFonts w:asciiTheme="majorBidi" w:hAnsiTheme="majorBidi" w:cstheme="majorBidi"/>
          <w:i/>
          <w:iCs/>
          <w:cs/>
        </w:rPr>
        <w:t>56</w:t>
      </w:r>
      <w:r w:rsidR="00313525" w:rsidRPr="001076F8">
        <w:rPr>
          <w:rFonts w:asciiTheme="majorBidi" w:hAnsiTheme="majorBidi" w:cstheme="majorBidi"/>
          <w:i/>
          <w:iCs/>
        </w:rPr>
        <w:t>6</w:t>
      </w:r>
      <w:r w:rsidRPr="001076F8">
        <w:rPr>
          <w:rFonts w:asciiTheme="majorBidi" w:hAnsiTheme="majorBidi" w:cstheme="majorBidi"/>
          <w:i/>
          <w:iCs/>
        </w:rPr>
        <w:t xml:space="preserve">: </w:t>
      </w:r>
      <w:r w:rsidR="00607C6B" w:rsidRPr="001076F8">
        <w:rPr>
          <w:rFonts w:asciiTheme="majorBidi" w:hAnsiTheme="majorBidi" w:cstheme="majorBidi" w:hint="cs"/>
          <w:i/>
          <w:iCs/>
          <w:cs/>
        </w:rPr>
        <w:t>ไม่มี</w:t>
      </w:r>
      <w:r w:rsidRPr="001076F8">
        <w:rPr>
          <w:rFonts w:asciiTheme="majorBidi" w:hAnsiTheme="majorBidi" w:cstheme="majorBidi"/>
          <w:i/>
          <w:iCs/>
        </w:rPr>
        <w:t>)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>ไปวางค้ำประกันสำหรับหุ้นกู้ดังกล่าว</w:t>
      </w:r>
    </w:p>
    <w:p w14:paraId="1AAC6235" w14:textId="77777777" w:rsidR="00122242" w:rsidRPr="001076F8" w:rsidRDefault="00122242" w:rsidP="00D852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460092A7" w14:textId="4DCF754D" w:rsidR="009A1D9C" w:rsidRPr="001076F8" w:rsidRDefault="009A1D9C" w:rsidP="009A1D9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>หุ้นกู้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vertAlign w:val="superscript"/>
        </w:rPr>
        <w:t>(</w:t>
      </w:r>
      <w:r w:rsidR="00A706C7" w:rsidRPr="001076F8">
        <w:rPr>
          <w:rFonts w:asciiTheme="majorBidi" w:hAnsiTheme="majorBidi" w:cstheme="majorBidi"/>
          <w:vertAlign w:val="superscript"/>
        </w:rPr>
        <w:t>3</w:t>
      </w:r>
      <w:r w:rsidRPr="001076F8">
        <w:rPr>
          <w:rFonts w:asciiTheme="majorBidi" w:hAnsiTheme="majorBidi" w:cstheme="majorBidi"/>
          <w:vertAlign w:val="superscript"/>
        </w:rPr>
        <w:t>)</w:t>
      </w:r>
    </w:p>
    <w:p w14:paraId="01A9E37D" w14:textId="77777777" w:rsidR="009A1D9C" w:rsidRPr="001076F8" w:rsidRDefault="009A1D9C" w:rsidP="00FC70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6673E291" w14:textId="173BBB34" w:rsidR="00B02389" w:rsidRPr="001076F8" w:rsidRDefault="004D409D" w:rsidP="001076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940"/>
        </w:tabs>
        <w:spacing w:line="240" w:lineRule="auto"/>
        <w:ind w:left="540" w:right="-295"/>
        <w:jc w:val="thaiDistribute"/>
        <w:rPr>
          <w:rFonts w:asciiTheme="majorBidi" w:hAnsiTheme="majorBidi" w:cstheme="majorBidi"/>
          <w:i/>
          <w:iCs/>
        </w:rPr>
      </w:pPr>
      <w:r w:rsidRPr="001076F8">
        <w:rPr>
          <w:rFonts w:asciiTheme="majorBidi" w:hAnsiTheme="majorBidi" w:cstheme="majorBidi"/>
          <w:cs/>
        </w:rPr>
        <w:t xml:space="preserve">ณ วันที่ </w:t>
      </w:r>
      <w:r w:rsidR="000370AA" w:rsidRPr="001076F8">
        <w:rPr>
          <w:rFonts w:asciiTheme="majorBidi" w:hAnsiTheme="majorBidi" w:cstheme="majorBidi"/>
        </w:rPr>
        <w:t>30</w:t>
      </w:r>
      <w:r w:rsidR="358AEB74" w:rsidRPr="001076F8">
        <w:rPr>
          <w:rFonts w:asciiTheme="majorBidi" w:hAnsiTheme="majorBidi" w:cstheme="majorBidi"/>
        </w:rPr>
        <w:t xml:space="preserve"> </w:t>
      </w:r>
      <w:r w:rsidR="00313525" w:rsidRPr="001076F8">
        <w:rPr>
          <w:rFonts w:asciiTheme="majorBidi" w:hAnsiTheme="majorBidi" w:cstheme="majorBidi" w:hint="cs"/>
          <w:cs/>
        </w:rPr>
        <w:t>กันยายน</w:t>
      </w:r>
      <w:r w:rsidR="00D87E14" w:rsidRPr="001076F8">
        <w:rPr>
          <w:rFonts w:asciiTheme="majorBidi" w:hAnsiTheme="majorBidi" w:cstheme="majorBidi"/>
          <w:cs/>
        </w:rPr>
        <w:t xml:space="preserve"> </w:t>
      </w:r>
      <w:r w:rsidR="00D87E14" w:rsidRPr="001076F8">
        <w:rPr>
          <w:rFonts w:asciiTheme="majorBidi" w:hAnsiTheme="majorBidi" w:cstheme="majorBidi"/>
        </w:rPr>
        <w:t>2567</w:t>
      </w:r>
      <w:r w:rsidRPr="001076F8">
        <w:rPr>
          <w:rFonts w:asciiTheme="majorBidi" w:hAnsiTheme="majorBidi" w:cstheme="majorBidi"/>
          <w:cs/>
        </w:rPr>
        <w:t xml:space="preserve"> กลุ่มบริษัท</w:t>
      </w:r>
      <w:r w:rsidR="000D6A35" w:rsidRPr="00CF5BE6">
        <w:rPr>
          <w:rFonts w:asciiTheme="majorBidi" w:hAnsiTheme="majorBidi" w:cstheme="majorBidi"/>
          <w:cs/>
        </w:rPr>
        <w:t>ได้ชำระคืน</w:t>
      </w:r>
      <w:r w:rsidR="005C2570" w:rsidRPr="00CF5BE6">
        <w:rPr>
          <w:rFonts w:asciiTheme="majorBidi" w:hAnsiTheme="majorBidi" w:cstheme="majorBidi"/>
          <w:cs/>
        </w:rPr>
        <w:t>หุ้น</w:t>
      </w:r>
      <w:r w:rsidR="000D6A35" w:rsidRPr="00CF5BE6">
        <w:rPr>
          <w:rFonts w:asciiTheme="majorBidi" w:hAnsiTheme="majorBidi" w:cstheme="majorBidi"/>
          <w:cs/>
        </w:rPr>
        <w:t>กู้</w:t>
      </w:r>
      <w:r w:rsidR="00C753E8" w:rsidRPr="00CF5BE6">
        <w:rPr>
          <w:rFonts w:asciiTheme="majorBidi" w:hAnsiTheme="majorBidi" w:cstheme="majorBidi"/>
          <w:cs/>
        </w:rPr>
        <w:t>แล้วและ</w:t>
      </w:r>
      <w:r w:rsidR="5E281476" w:rsidRPr="00CF5BE6">
        <w:rPr>
          <w:rFonts w:asciiTheme="majorBidi" w:hAnsiTheme="majorBidi" w:cstheme="majorBidi"/>
          <w:cs/>
        </w:rPr>
        <w:t>ไม่มี</w:t>
      </w:r>
      <w:r w:rsidR="0027035B" w:rsidRPr="001076F8">
        <w:rPr>
          <w:rFonts w:asciiTheme="majorBidi" w:hAnsiTheme="majorBidi" w:cstheme="majorBidi" w:hint="cs"/>
          <w:cs/>
        </w:rPr>
        <w:t>การนำเงินให้สินเชื่อให้แก่ลูกหนี้</w:t>
      </w:r>
      <w:r w:rsidR="00654BB1" w:rsidRPr="001076F8">
        <w:rPr>
          <w:rFonts w:asciiTheme="majorBidi" w:hAnsiTheme="majorBidi" w:cstheme="majorBidi" w:hint="cs"/>
          <w:cs/>
        </w:rPr>
        <w:t>ห</w:t>
      </w:r>
      <w:r w:rsidR="022E51B6" w:rsidRPr="001076F8">
        <w:rPr>
          <w:rFonts w:asciiTheme="majorBidi" w:hAnsiTheme="majorBidi" w:cstheme="majorBidi"/>
          <w:cs/>
        </w:rPr>
        <w:t>รือ</w:t>
      </w:r>
      <w:r w:rsidR="022E51B6" w:rsidRPr="001076F8">
        <w:rPr>
          <w:rFonts w:asciiTheme="majorBidi" w:hAnsiTheme="majorBidi" w:cstheme="majorBidi"/>
        </w:rPr>
        <w:t>สิทธิในการรับชำระเงิน</w:t>
      </w:r>
      <w:r w:rsidR="00B02389" w:rsidRPr="001076F8">
        <w:rPr>
          <w:rFonts w:asciiTheme="majorBidi" w:hAnsiTheme="majorBidi" w:cstheme="majorBidi"/>
        </w:rPr>
        <w:t>จากเงินรอรับคืนจากการขายทอดตลาดสุทธิจากกรมบังคับคดี</w:t>
      </w:r>
      <w:r w:rsidR="0040666B" w:rsidRPr="001076F8">
        <w:rPr>
          <w:rFonts w:asciiTheme="majorBidi" w:hAnsiTheme="majorBidi" w:cstheme="majorBidi" w:hint="cs"/>
          <w:cs/>
        </w:rPr>
        <w:t>ไป</w:t>
      </w:r>
      <w:r w:rsidR="00B02389" w:rsidRPr="001076F8">
        <w:rPr>
          <w:rFonts w:asciiTheme="majorBidi" w:hAnsiTheme="majorBidi" w:cstheme="majorBidi" w:hint="cs"/>
          <w:cs/>
        </w:rPr>
        <w:t>ค้ำประกัน</w:t>
      </w:r>
      <w:r w:rsidR="00B02389" w:rsidRPr="001076F8">
        <w:rPr>
          <w:rFonts w:asciiTheme="majorBidi" w:hAnsiTheme="majorBidi" w:cstheme="majorBidi"/>
        </w:rPr>
        <w:t>หุ้นกู้ดังกล่าว</w:t>
      </w:r>
      <w:r w:rsidR="00B02389" w:rsidRPr="001076F8">
        <w:rPr>
          <w:rFonts w:asciiTheme="majorBidi" w:hAnsiTheme="majorBidi" w:cstheme="majorBidi" w:hint="cs"/>
          <w:cs/>
        </w:rPr>
        <w:t xml:space="preserve"> </w:t>
      </w:r>
      <w:r w:rsidR="003C6A45" w:rsidRPr="001076F8">
        <w:rPr>
          <w:rFonts w:asciiTheme="majorBidi" w:hAnsiTheme="majorBidi" w:cstheme="majorBidi"/>
        </w:rPr>
        <w:br/>
      </w:r>
      <w:r w:rsidR="00B02389" w:rsidRPr="001076F8">
        <w:rPr>
          <w:rFonts w:asciiTheme="majorBidi" w:hAnsiTheme="majorBidi" w:cstheme="majorBidi"/>
          <w:i/>
          <w:iCs/>
          <w:cs/>
        </w:rPr>
        <w:t>(</w:t>
      </w:r>
      <w:r w:rsidR="00B02389" w:rsidRPr="001076F8">
        <w:rPr>
          <w:rFonts w:asciiTheme="majorBidi" w:hAnsiTheme="majorBidi" w:cstheme="majorBidi"/>
          <w:i/>
          <w:iCs/>
        </w:rPr>
        <w:t>31</w:t>
      </w:r>
      <w:r w:rsidR="00B02389" w:rsidRPr="001076F8">
        <w:rPr>
          <w:rFonts w:asciiTheme="majorBidi" w:hAnsiTheme="majorBidi" w:cstheme="majorBidi"/>
          <w:i/>
          <w:iCs/>
          <w:cs/>
        </w:rPr>
        <w:t xml:space="preserve"> ธันวาคม </w:t>
      </w:r>
      <w:r w:rsidR="00B02389" w:rsidRPr="001076F8">
        <w:rPr>
          <w:rFonts w:asciiTheme="majorBidi" w:hAnsiTheme="majorBidi" w:cstheme="majorBidi"/>
          <w:i/>
          <w:iCs/>
        </w:rPr>
        <w:t>2566</w:t>
      </w:r>
      <w:r w:rsidR="00B02389" w:rsidRPr="001076F8">
        <w:rPr>
          <w:rFonts w:asciiTheme="majorBidi" w:hAnsiTheme="majorBidi" w:cstheme="majorBidi"/>
          <w:i/>
          <w:iCs/>
          <w:cs/>
        </w:rPr>
        <w:t xml:space="preserve">: </w:t>
      </w:r>
      <w:r w:rsidR="00B02389" w:rsidRPr="001076F8">
        <w:rPr>
          <w:rFonts w:asciiTheme="majorBidi" w:hAnsiTheme="majorBidi" w:cstheme="majorBidi" w:hint="cs"/>
          <w:i/>
          <w:iCs/>
          <w:cs/>
        </w:rPr>
        <w:t>การ</w:t>
      </w:r>
      <w:r w:rsidR="00B02389" w:rsidRPr="001076F8">
        <w:rPr>
          <w:rFonts w:asciiTheme="majorBidi" w:hAnsiTheme="majorBidi" w:cstheme="majorBidi"/>
          <w:i/>
          <w:iCs/>
        </w:rPr>
        <w:t>ค้ำประกันลูกหนี้หนึ่งรายจากเงินให้สินเชื่อแก่ลูกหนี้ซึ่งมีมูลค่าตามบัญชีจำนวน</w:t>
      </w:r>
      <w:r w:rsidR="00B02389" w:rsidRPr="001076F8">
        <w:rPr>
          <w:rFonts w:asciiTheme="majorBidi" w:hAnsiTheme="majorBidi" w:cstheme="majorBidi"/>
        </w:rPr>
        <w:t xml:space="preserve"> </w:t>
      </w:r>
      <w:r w:rsidR="00B02389" w:rsidRPr="001076F8">
        <w:rPr>
          <w:rFonts w:asciiTheme="majorBidi" w:hAnsiTheme="majorBidi" w:cstheme="majorBidi"/>
          <w:i/>
          <w:iCs/>
        </w:rPr>
        <w:t>635.2</w:t>
      </w:r>
      <w:r w:rsidR="00B02389" w:rsidRPr="001076F8">
        <w:rPr>
          <w:rFonts w:asciiTheme="majorBidi" w:hAnsiTheme="majorBidi" w:cstheme="majorBidi"/>
          <w:i/>
          <w:iCs/>
          <w:cs/>
        </w:rPr>
        <w:t xml:space="preserve"> ล้านบาท </w:t>
      </w:r>
      <w:r w:rsidR="002F4FC4" w:rsidRPr="001076F8">
        <w:rPr>
          <w:rFonts w:asciiTheme="majorBidi" w:hAnsiTheme="majorBidi" w:cstheme="majorBidi" w:hint="cs"/>
          <w:i/>
          <w:iCs/>
          <w:cs/>
        </w:rPr>
        <w:t>และสิ</w:t>
      </w:r>
      <w:r w:rsidR="00B02389" w:rsidRPr="001076F8">
        <w:rPr>
          <w:rFonts w:asciiTheme="majorBidi" w:hAnsiTheme="majorBidi" w:cstheme="majorBidi"/>
          <w:i/>
          <w:iCs/>
        </w:rPr>
        <w:t>ทธิในการรับชำระเงินจากเงินรอรับคืนจากการขายทอดตลาดสุทธิจากกรมบังคับคดีมูลค่าตามบัญชีจำนวน</w:t>
      </w:r>
      <w:r w:rsidR="00B02389" w:rsidRPr="001076F8">
        <w:rPr>
          <w:rFonts w:asciiTheme="majorBidi" w:hAnsiTheme="majorBidi" w:cstheme="majorBidi"/>
          <w:i/>
          <w:iCs/>
          <w:cs/>
        </w:rPr>
        <w:t xml:space="preserve"> </w:t>
      </w:r>
      <w:r w:rsidR="00B02389" w:rsidRPr="001076F8">
        <w:rPr>
          <w:rFonts w:asciiTheme="majorBidi" w:hAnsiTheme="majorBidi" w:cstheme="majorBidi"/>
          <w:i/>
          <w:iCs/>
        </w:rPr>
        <w:t>88.6</w:t>
      </w:r>
      <w:r w:rsidR="00B02389" w:rsidRPr="001076F8">
        <w:rPr>
          <w:rFonts w:asciiTheme="majorBidi" w:hAnsiTheme="majorBidi" w:cstheme="majorBidi"/>
          <w:i/>
          <w:iCs/>
          <w:cs/>
        </w:rPr>
        <w:t xml:space="preserve"> ล้านบาท)</w:t>
      </w:r>
    </w:p>
    <w:p w14:paraId="565F0998" w14:textId="0C2872F0" w:rsidR="00D852D5" w:rsidRPr="001076F8" w:rsidRDefault="00D852D5" w:rsidP="00D852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432B6342" w14:textId="316EE932" w:rsidR="008B47D2" w:rsidRPr="001076F8" w:rsidRDefault="008B47D2" w:rsidP="008B47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>เงินกู้ยืมสถาบันการเงิน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vertAlign w:val="superscript"/>
        </w:rPr>
        <w:t>(</w:t>
      </w:r>
      <w:r w:rsidR="00A13D19" w:rsidRPr="001076F8">
        <w:rPr>
          <w:rFonts w:asciiTheme="majorBidi" w:hAnsiTheme="majorBidi" w:cstheme="majorBidi"/>
          <w:vertAlign w:val="superscript"/>
        </w:rPr>
        <w:t>4</w:t>
      </w:r>
      <w:r w:rsidRPr="001076F8">
        <w:rPr>
          <w:rFonts w:asciiTheme="majorBidi" w:hAnsiTheme="majorBidi" w:cstheme="majorBidi"/>
          <w:vertAlign w:val="superscript"/>
        </w:rPr>
        <w:t>)</w:t>
      </w:r>
    </w:p>
    <w:p w14:paraId="728BB21E" w14:textId="77777777" w:rsidR="008B47D2" w:rsidRPr="001076F8" w:rsidRDefault="008B47D2" w:rsidP="008B47D2">
      <w:pPr>
        <w:jc w:val="thaiDistribute"/>
        <w:rPr>
          <w:rFonts w:asciiTheme="majorBidi" w:hAnsiTheme="majorBidi" w:cstheme="majorBidi"/>
        </w:rPr>
      </w:pPr>
    </w:p>
    <w:p w14:paraId="743D0C40" w14:textId="4591B731" w:rsidR="008B47D2" w:rsidRPr="001076F8" w:rsidRDefault="008B47D2" w:rsidP="1C427D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 xml:space="preserve">ณ วันที่ </w:t>
      </w:r>
      <w:r w:rsidR="003C6A45" w:rsidRPr="001076F8">
        <w:rPr>
          <w:rFonts w:asciiTheme="majorBidi" w:hAnsiTheme="majorBidi" w:cstheme="majorBidi"/>
        </w:rPr>
        <w:t>30</w:t>
      </w:r>
      <w:r w:rsidR="358AEB74" w:rsidRPr="001076F8">
        <w:rPr>
          <w:rFonts w:asciiTheme="majorBidi" w:hAnsiTheme="majorBidi" w:cstheme="majorBidi"/>
        </w:rPr>
        <w:t xml:space="preserve"> </w:t>
      </w:r>
      <w:r w:rsidR="00313525" w:rsidRPr="001076F8">
        <w:rPr>
          <w:rFonts w:asciiTheme="majorBidi" w:hAnsiTheme="majorBidi" w:cstheme="majorBidi" w:hint="cs"/>
          <w:cs/>
        </w:rPr>
        <w:t>กันยายน</w:t>
      </w:r>
      <w:r w:rsidRPr="001076F8">
        <w:rPr>
          <w:rFonts w:asciiTheme="majorBidi" w:hAnsiTheme="majorBidi" w:cstheme="majorBidi"/>
          <w:cs/>
        </w:rPr>
        <w:t xml:space="preserve"> </w:t>
      </w:r>
      <w:r w:rsidRPr="001076F8">
        <w:rPr>
          <w:rFonts w:asciiTheme="majorBidi" w:hAnsiTheme="majorBidi" w:cstheme="majorBidi"/>
        </w:rPr>
        <w:t xml:space="preserve">2567 </w:t>
      </w:r>
      <w:r w:rsidRPr="001076F8">
        <w:rPr>
          <w:rFonts w:asciiTheme="majorBidi" w:hAnsiTheme="majorBidi" w:cstheme="majorBidi"/>
          <w:cs/>
        </w:rPr>
        <w:t>กลุ่มบริษัทได้นำเงินให้สินเชื่อแก่ลูกหนี้ซึ่งมีมูลค่าตามบัญชีจำนว</w:t>
      </w:r>
      <w:r w:rsidR="008469C0">
        <w:rPr>
          <w:rFonts w:asciiTheme="majorBidi" w:hAnsiTheme="majorBidi" w:cstheme="majorBidi" w:hint="cs"/>
          <w:cs/>
        </w:rPr>
        <w:t>น 214.91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 xml:space="preserve">ล้านบาท </w:t>
      </w:r>
      <w:r w:rsidRPr="001076F8">
        <w:rPr>
          <w:rFonts w:asciiTheme="majorBidi" w:hAnsiTheme="majorBidi" w:cstheme="majorBidi"/>
        </w:rPr>
        <w:br/>
      </w:r>
      <w:r w:rsidRPr="001076F8">
        <w:rPr>
          <w:rFonts w:asciiTheme="majorBidi" w:hAnsiTheme="majorBidi" w:cstheme="majorBidi"/>
          <w:i/>
          <w:iCs/>
          <w:cs/>
        </w:rPr>
        <w:t>(</w:t>
      </w:r>
      <w:r w:rsidRPr="001076F8">
        <w:rPr>
          <w:rFonts w:asciiTheme="majorBidi" w:hAnsiTheme="majorBidi" w:cstheme="majorBidi"/>
          <w:i/>
          <w:iCs/>
        </w:rPr>
        <w:t>31</w:t>
      </w:r>
      <w:r w:rsidRPr="001076F8">
        <w:rPr>
          <w:rFonts w:asciiTheme="majorBidi" w:hAnsiTheme="majorBidi" w:cstheme="majorBidi"/>
          <w:i/>
          <w:iCs/>
          <w:cs/>
        </w:rPr>
        <w:t xml:space="preserve"> ธันวาคม </w:t>
      </w:r>
      <w:r w:rsidRPr="001076F8">
        <w:rPr>
          <w:rFonts w:asciiTheme="majorBidi" w:hAnsiTheme="majorBidi" w:cstheme="majorBidi"/>
          <w:i/>
          <w:iCs/>
        </w:rPr>
        <w:t>2566</w:t>
      </w:r>
      <w:r w:rsidRPr="001076F8">
        <w:rPr>
          <w:rFonts w:asciiTheme="majorBidi" w:hAnsiTheme="majorBidi" w:cstheme="majorBidi"/>
          <w:i/>
          <w:iCs/>
          <w:cs/>
        </w:rPr>
        <w:t xml:space="preserve">: </w:t>
      </w:r>
      <w:r w:rsidR="000F00E6" w:rsidRPr="001076F8">
        <w:rPr>
          <w:rFonts w:asciiTheme="majorBidi" w:hAnsiTheme="majorBidi" w:cstheme="majorBidi"/>
          <w:i/>
          <w:iCs/>
        </w:rPr>
        <w:t>267.4</w:t>
      </w:r>
      <w:r w:rsidR="00676E37" w:rsidRPr="001076F8">
        <w:rPr>
          <w:rFonts w:asciiTheme="majorBidi" w:hAnsiTheme="majorBidi" w:cstheme="majorBidi"/>
          <w:i/>
          <w:iCs/>
        </w:rPr>
        <w:t xml:space="preserve"> </w:t>
      </w:r>
      <w:r w:rsidRPr="001076F8">
        <w:rPr>
          <w:rFonts w:asciiTheme="majorBidi" w:hAnsiTheme="majorBidi" w:cstheme="majorBidi"/>
          <w:i/>
          <w:iCs/>
          <w:cs/>
        </w:rPr>
        <w:t>ล้านบาท)</w:t>
      </w:r>
      <w:r w:rsidRPr="001076F8">
        <w:rPr>
          <w:rFonts w:asciiTheme="majorBidi" w:hAnsiTheme="majorBidi" w:cstheme="majorBidi"/>
          <w:cs/>
        </w:rPr>
        <w:t xml:space="preserve"> ไปวางค้ำประกันสำหรับเงินกู้ยืม</w:t>
      </w:r>
      <w:r w:rsidR="00676E37" w:rsidRPr="001076F8">
        <w:rPr>
          <w:rFonts w:asciiTheme="majorBidi" w:hAnsiTheme="majorBidi" w:cstheme="majorBidi"/>
          <w:cs/>
        </w:rPr>
        <w:t>สถาบันการเงิน</w:t>
      </w:r>
      <w:r w:rsidRPr="001076F8">
        <w:rPr>
          <w:rFonts w:asciiTheme="majorBidi" w:hAnsiTheme="majorBidi" w:cstheme="majorBidi"/>
          <w:cs/>
        </w:rPr>
        <w:t xml:space="preserve">ดังกล่าว </w:t>
      </w:r>
    </w:p>
    <w:p w14:paraId="158DF047" w14:textId="77777777" w:rsidR="008B47D2" w:rsidRPr="001076F8" w:rsidRDefault="008B47D2" w:rsidP="00D852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5F61223C" w14:textId="77777777" w:rsidR="009C7FC1" w:rsidRPr="008469C0" w:rsidRDefault="009C7FC1" w:rsidP="00D852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2820C797" w14:textId="77777777" w:rsidR="009C7FC1" w:rsidRPr="001076F8" w:rsidRDefault="009C7FC1" w:rsidP="00D852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55536C66" w14:textId="0FB3B97A" w:rsidR="0058308F" w:rsidRPr="001076F8" w:rsidRDefault="00D57A8B" w:rsidP="002703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 w:hint="cs"/>
          <w:cs/>
        </w:rPr>
        <w:lastRenderedPageBreak/>
        <w:t>เงินกู้</w:t>
      </w:r>
      <w:r w:rsidR="000D5077" w:rsidRPr="001076F8">
        <w:rPr>
          <w:rFonts w:asciiTheme="majorBidi" w:hAnsiTheme="majorBidi" w:cstheme="majorBidi" w:hint="cs"/>
          <w:cs/>
        </w:rPr>
        <w:t>ยืมบริษัทอื่นและบุคคลอื่น</w:t>
      </w:r>
      <w:r w:rsidR="00431D20" w:rsidRPr="001076F8">
        <w:rPr>
          <w:rFonts w:asciiTheme="majorBidi" w:hAnsiTheme="majorBidi" w:cstheme="majorBidi"/>
          <w:vertAlign w:val="superscript"/>
        </w:rPr>
        <w:t>(5)</w:t>
      </w:r>
    </w:p>
    <w:p w14:paraId="5FB73209" w14:textId="77777777" w:rsidR="00431D20" w:rsidRPr="001076F8" w:rsidRDefault="00431D20" w:rsidP="002703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136052A3" w14:textId="2FF6C237" w:rsidR="008A5667" w:rsidRPr="001076F8" w:rsidRDefault="008A5667" w:rsidP="008A56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  <w:lang w:bidi="ar-SA"/>
        </w:rPr>
        <w:t xml:space="preserve">ณ วันที่ </w:t>
      </w:r>
      <w:r w:rsidRPr="001076F8">
        <w:rPr>
          <w:rFonts w:asciiTheme="majorBidi" w:hAnsiTheme="majorBidi" w:cstheme="majorBidi"/>
        </w:rPr>
        <w:t xml:space="preserve">30 </w:t>
      </w:r>
      <w:r w:rsidR="00313525" w:rsidRPr="001076F8">
        <w:rPr>
          <w:rFonts w:asciiTheme="majorBidi" w:hAnsiTheme="majorBidi" w:cstheme="majorBidi" w:hint="cs"/>
          <w:cs/>
        </w:rPr>
        <w:t>กันยายน</w:t>
      </w:r>
      <w:r w:rsidRPr="001076F8">
        <w:rPr>
          <w:rFonts w:asciiTheme="majorBidi" w:hAnsiTheme="majorBidi" w:cstheme="majorBidi"/>
          <w:cs/>
          <w:lang w:bidi="ar-SA"/>
        </w:rPr>
        <w:t xml:space="preserve"> </w:t>
      </w:r>
      <w:r w:rsidRPr="001076F8">
        <w:rPr>
          <w:rFonts w:asciiTheme="majorBidi" w:hAnsiTheme="majorBidi" w:cstheme="majorBidi"/>
        </w:rPr>
        <w:t xml:space="preserve">2567 </w:t>
      </w:r>
      <w:r w:rsidRPr="001076F8">
        <w:rPr>
          <w:rFonts w:asciiTheme="majorBidi" w:hAnsiTheme="majorBidi" w:cstheme="majorBidi"/>
          <w:cs/>
          <w:lang w:bidi="ar-SA"/>
        </w:rPr>
        <w:t>บริษัทได้จำนำหุ้นจำนวน</w:t>
      </w:r>
      <w:r w:rsidR="008469C0">
        <w:rPr>
          <w:rFonts w:asciiTheme="majorBidi" w:hAnsiTheme="majorBidi" w:cstheme="majorBidi" w:hint="cs"/>
          <w:cs/>
        </w:rPr>
        <w:t xml:space="preserve"> 18.59</w:t>
      </w:r>
      <w:r w:rsidR="00313525" w:rsidRPr="001076F8">
        <w:rPr>
          <w:rFonts w:asciiTheme="majorBidi" w:hAnsiTheme="majorBidi" w:cstheme="majorBidi"/>
          <w:lang w:bidi="ar-SA"/>
        </w:rPr>
        <w:t xml:space="preserve"> </w:t>
      </w:r>
      <w:r w:rsidRPr="001076F8">
        <w:rPr>
          <w:rFonts w:asciiTheme="majorBidi" w:hAnsiTheme="majorBidi" w:cstheme="majorBidi"/>
          <w:cs/>
          <w:lang w:bidi="ar-SA"/>
        </w:rPr>
        <w:t xml:space="preserve">ล้านหุ้นของทุนจดทะเบียนของบริษัท </w:t>
      </w:r>
      <w:r w:rsidRPr="001076F8">
        <w:rPr>
          <w:rFonts w:asciiTheme="majorBidi" w:hAnsiTheme="majorBidi" w:cstheme="majorBidi"/>
          <w:cs/>
        </w:rPr>
        <w:t>บริหารสินทรัพย์อัลฟาแคปปิตอล จำกัด</w:t>
      </w:r>
      <w:r w:rsidRPr="001076F8">
        <w:rPr>
          <w:rFonts w:asciiTheme="majorBidi" w:hAnsiTheme="majorBidi" w:cstheme="majorBidi"/>
          <w:cs/>
          <w:lang w:bidi="ar-SA"/>
        </w:rPr>
        <w:t xml:space="preserve"> </w:t>
      </w:r>
      <w:r w:rsidRPr="001076F8">
        <w:rPr>
          <w:rFonts w:asciiTheme="majorBidi" w:hAnsiTheme="majorBidi" w:cstheme="majorBidi"/>
          <w:i/>
          <w:iCs/>
          <w:lang w:bidi="ar-SA"/>
        </w:rPr>
        <w:t>(</w:t>
      </w:r>
      <w:r w:rsidRPr="001076F8">
        <w:rPr>
          <w:rFonts w:asciiTheme="majorBidi" w:hAnsiTheme="majorBidi" w:cstheme="majorBidi"/>
          <w:i/>
          <w:iCs/>
        </w:rPr>
        <w:t xml:space="preserve">31 </w:t>
      </w:r>
      <w:r w:rsidRPr="001076F8">
        <w:rPr>
          <w:rFonts w:asciiTheme="majorBidi" w:hAnsiTheme="majorBidi" w:cstheme="majorBidi"/>
          <w:i/>
          <w:iCs/>
          <w:cs/>
        </w:rPr>
        <w:t xml:space="preserve">ธันวาคม </w:t>
      </w:r>
      <w:r w:rsidRPr="001076F8">
        <w:rPr>
          <w:rFonts w:asciiTheme="majorBidi" w:hAnsiTheme="majorBidi" w:cstheme="majorBidi"/>
          <w:i/>
          <w:iCs/>
        </w:rPr>
        <w:t>2</w:t>
      </w:r>
      <w:r w:rsidRPr="001076F8">
        <w:rPr>
          <w:rFonts w:asciiTheme="majorBidi" w:hAnsiTheme="majorBidi" w:cstheme="majorBidi"/>
          <w:i/>
          <w:iCs/>
          <w:cs/>
        </w:rPr>
        <w:t>56</w:t>
      </w:r>
      <w:r w:rsidR="00313525" w:rsidRPr="001076F8">
        <w:rPr>
          <w:rFonts w:asciiTheme="majorBidi" w:hAnsiTheme="majorBidi" w:cstheme="majorBidi"/>
          <w:i/>
          <w:iCs/>
        </w:rPr>
        <w:t>6</w:t>
      </w:r>
      <w:r w:rsidRPr="001076F8">
        <w:rPr>
          <w:rFonts w:asciiTheme="majorBidi" w:hAnsiTheme="majorBidi" w:cstheme="majorBidi"/>
          <w:i/>
          <w:iCs/>
        </w:rPr>
        <w:t>:</w:t>
      </w:r>
      <w:r w:rsidRPr="001076F8">
        <w:rPr>
          <w:rFonts w:asciiTheme="majorBidi" w:hAnsiTheme="majorBidi" w:cstheme="majorBidi"/>
          <w:i/>
          <w:iCs/>
          <w:cs/>
        </w:rPr>
        <w:t xml:space="preserve"> ไม่มี</w:t>
      </w:r>
      <w:r w:rsidRPr="001076F8">
        <w:rPr>
          <w:rFonts w:asciiTheme="majorBidi" w:hAnsiTheme="majorBidi" w:cstheme="majorBidi"/>
          <w:i/>
          <w:iCs/>
        </w:rPr>
        <w:t>)</w:t>
      </w:r>
      <w:r w:rsidRPr="001076F8">
        <w:rPr>
          <w:rFonts w:asciiTheme="majorBidi" w:hAnsiTheme="majorBidi" w:cstheme="majorBidi"/>
          <w:cs/>
          <w:lang w:bidi="ar-SA"/>
        </w:rPr>
        <w:t xml:space="preserve"> ไปวางค้ำประกันสำหรับ</w:t>
      </w:r>
      <w:r w:rsidRPr="001076F8">
        <w:rPr>
          <w:rFonts w:asciiTheme="majorBidi" w:hAnsiTheme="majorBidi" w:cstheme="majorBidi"/>
          <w:cs/>
        </w:rPr>
        <w:t>เงินกู้ยืมบริษัท</w:t>
      </w:r>
      <w:r w:rsidRPr="001076F8">
        <w:rPr>
          <w:rFonts w:asciiTheme="majorBidi" w:hAnsiTheme="majorBidi" w:cstheme="majorBidi" w:hint="cs"/>
          <w:cs/>
        </w:rPr>
        <w:t>อื่นและ</w:t>
      </w:r>
      <w:r w:rsidRPr="001076F8">
        <w:rPr>
          <w:rFonts w:asciiTheme="majorBidi" w:hAnsiTheme="majorBidi" w:cstheme="majorBidi"/>
          <w:cs/>
        </w:rPr>
        <w:t>เงินกู้ยืมบุคคลอื่น</w:t>
      </w:r>
      <w:r w:rsidRPr="001076F8">
        <w:rPr>
          <w:rFonts w:asciiTheme="majorBidi" w:hAnsiTheme="majorBidi" w:cstheme="majorBidi" w:hint="cs"/>
          <w:cs/>
        </w:rPr>
        <w:t>ดังกล่าว</w:t>
      </w:r>
    </w:p>
    <w:p w14:paraId="53557936" w14:textId="77777777" w:rsidR="00A13D19" w:rsidRPr="001076F8" w:rsidRDefault="00A13D19" w:rsidP="002703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5C0F7BFF" w14:textId="77777777" w:rsidR="00A13D19" w:rsidRPr="001076F8" w:rsidRDefault="00A13D19" w:rsidP="00A13D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>เงินกู้ยืมบริษัทอื่น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vertAlign w:val="superscript"/>
        </w:rPr>
        <w:t>(6)</w:t>
      </w:r>
    </w:p>
    <w:p w14:paraId="5914DCFF" w14:textId="77777777" w:rsidR="00A13D19" w:rsidRPr="001076F8" w:rsidRDefault="00A13D19" w:rsidP="00A13D19">
      <w:pPr>
        <w:jc w:val="thaiDistribute"/>
        <w:rPr>
          <w:rFonts w:asciiTheme="majorBidi" w:hAnsiTheme="majorBidi" w:cstheme="majorBidi"/>
          <w:lang w:val="en-GB"/>
        </w:rPr>
      </w:pPr>
    </w:p>
    <w:p w14:paraId="4DF2A1F2" w14:textId="35E49056" w:rsidR="00A13D19" w:rsidRPr="001076F8" w:rsidRDefault="00A13D19" w:rsidP="00A13D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CF5BE6">
        <w:rPr>
          <w:rFonts w:asciiTheme="majorBidi" w:hAnsiTheme="majorBidi" w:cstheme="majorBidi"/>
          <w:cs/>
        </w:rPr>
        <w:t xml:space="preserve">ณ วันที่ </w:t>
      </w:r>
      <w:r w:rsidR="00C732F5" w:rsidRPr="00CF5BE6">
        <w:rPr>
          <w:rFonts w:asciiTheme="majorBidi" w:hAnsiTheme="majorBidi" w:cstheme="majorBidi"/>
        </w:rPr>
        <w:t>30</w:t>
      </w:r>
      <w:r w:rsidRPr="00CF5BE6">
        <w:rPr>
          <w:rFonts w:asciiTheme="majorBidi" w:hAnsiTheme="majorBidi" w:cstheme="majorBidi"/>
        </w:rPr>
        <w:t xml:space="preserve"> </w:t>
      </w:r>
      <w:r w:rsidR="00313525" w:rsidRPr="00CF5BE6">
        <w:rPr>
          <w:rFonts w:asciiTheme="majorBidi" w:hAnsiTheme="majorBidi" w:cstheme="majorBidi"/>
          <w:cs/>
        </w:rPr>
        <w:t>กันยายน</w:t>
      </w:r>
      <w:r w:rsidRPr="00CF5BE6">
        <w:rPr>
          <w:rFonts w:asciiTheme="majorBidi" w:hAnsiTheme="majorBidi" w:cstheme="majorBidi"/>
          <w:cs/>
        </w:rPr>
        <w:t xml:space="preserve"> </w:t>
      </w:r>
      <w:r w:rsidRPr="00CF5BE6">
        <w:rPr>
          <w:rFonts w:asciiTheme="majorBidi" w:hAnsiTheme="majorBidi" w:cstheme="majorBidi"/>
        </w:rPr>
        <w:t xml:space="preserve">2567 </w:t>
      </w:r>
      <w:r w:rsidRPr="00CF5BE6">
        <w:rPr>
          <w:rFonts w:asciiTheme="majorBidi" w:hAnsiTheme="majorBidi" w:cstheme="majorBidi"/>
          <w:cs/>
        </w:rPr>
        <w:t>กลุ่มบริษัทได้ชำระคืนเงินกู้ยืมบริษัทอื่นแล้วและไม่ได้มีการนำทรัพย์สินรอการขายไปวางค้ำประกันสำหรับเงินกู้ยืมบริษัทอื่นดังกล่าว</w:t>
      </w:r>
      <w:r w:rsidRPr="001076F8">
        <w:rPr>
          <w:rFonts w:asciiTheme="majorBidi" w:hAnsiTheme="majorBidi" w:cstheme="majorBidi"/>
          <w:cs/>
        </w:rPr>
        <w:t xml:space="preserve"> </w:t>
      </w:r>
      <w:r w:rsidRPr="001076F8">
        <w:rPr>
          <w:rFonts w:asciiTheme="majorBidi" w:hAnsiTheme="majorBidi" w:cstheme="majorBidi"/>
          <w:i/>
          <w:iCs/>
          <w:cs/>
        </w:rPr>
        <w:t>(</w:t>
      </w:r>
      <w:r w:rsidRPr="001076F8">
        <w:rPr>
          <w:rFonts w:asciiTheme="majorBidi" w:hAnsiTheme="majorBidi" w:cstheme="majorBidi"/>
          <w:i/>
          <w:iCs/>
        </w:rPr>
        <w:t>31</w:t>
      </w:r>
      <w:r w:rsidRPr="001076F8">
        <w:rPr>
          <w:rFonts w:asciiTheme="majorBidi" w:hAnsiTheme="majorBidi" w:cstheme="majorBidi"/>
          <w:i/>
          <w:iCs/>
          <w:cs/>
        </w:rPr>
        <w:t xml:space="preserve"> ธันวาคม </w:t>
      </w:r>
      <w:r w:rsidRPr="001076F8">
        <w:rPr>
          <w:rFonts w:asciiTheme="majorBidi" w:hAnsiTheme="majorBidi" w:cstheme="majorBidi"/>
          <w:i/>
          <w:iCs/>
        </w:rPr>
        <w:t>2566</w:t>
      </w:r>
      <w:r w:rsidRPr="001076F8">
        <w:rPr>
          <w:rFonts w:asciiTheme="majorBidi" w:hAnsiTheme="majorBidi" w:cstheme="majorBidi"/>
          <w:i/>
          <w:iCs/>
          <w:cs/>
        </w:rPr>
        <w:t>: มูลค่าตามบัญชี</w:t>
      </w:r>
      <w:r w:rsidRPr="001076F8">
        <w:rPr>
          <w:rFonts w:asciiTheme="majorBidi" w:hAnsiTheme="majorBidi" w:cstheme="majorBidi" w:hint="cs"/>
          <w:i/>
          <w:iCs/>
          <w:cs/>
        </w:rPr>
        <w:t>ของทรัพย์สินรอการขายที่นำไปค้ำประกัน</w:t>
      </w:r>
      <w:r w:rsidRPr="001076F8">
        <w:rPr>
          <w:rFonts w:asciiTheme="majorBidi" w:hAnsiTheme="majorBidi" w:cstheme="majorBidi"/>
          <w:i/>
          <w:iCs/>
          <w:cs/>
        </w:rPr>
        <w:t>จำนวน</w:t>
      </w:r>
      <w:r w:rsidRPr="001076F8">
        <w:rPr>
          <w:rFonts w:asciiTheme="majorBidi" w:hAnsiTheme="majorBidi" w:cstheme="majorBidi" w:hint="cs"/>
          <w:i/>
          <w:iCs/>
          <w:cs/>
        </w:rPr>
        <w:t xml:space="preserve"> </w:t>
      </w:r>
      <w:r w:rsidRPr="001076F8">
        <w:rPr>
          <w:rFonts w:asciiTheme="majorBidi" w:hAnsiTheme="majorBidi" w:cstheme="majorBidi"/>
          <w:i/>
          <w:iCs/>
        </w:rPr>
        <w:t>390.3</w:t>
      </w:r>
      <w:r w:rsidRPr="001076F8">
        <w:rPr>
          <w:rFonts w:asciiTheme="majorBidi" w:hAnsiTheme="majorBidi" w:cstheme="majorBidi"/>
          <w:i/>
          <w:iCs/>
          <w:cs/>
        </w:rPr>
        <w:t xml:space="preserve"> ล้านบาท)</w:t>
      </w:r>
    </w:p>
    <w:p w14:paraId="38259C61" w14:textId="7CDF2780" w:rsidR="00D852D5" w:rsidRPr="001076F8" w:rsidRDefault="00D852D5" w:rsidP="002703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</w:rPr>
      </w:pPr>
    </w:p>
    <w:p w14:paraId="1AE5E906" w14:textId="6E6703D3" w:rsidR="00B41D8E" w:rsidRPr="001076F8" w:rsidRDefault="00B41D8E" w:rsidP="00AA207C">
      <w:pPr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1076F8">
        <w:rPr>
          <w:rFonts w:asciiTheme="majorBidi" w:hAnsiTheme="majorBidi" w:cstheme="majorBidi"/>
          <w:b/>
          <w:bCs/>
          <w:cs/>
        </w:rPr>
        <w:t>หนี้สินอื่น</w:t>
      </w:r>
      <w:r w:rsidR="002F4534" w:rsidRPr="001076F8">
        <w:rPr>
          <w:rFonts w:asciiTheme="majorBidi" w:hAnsiTheme="majorBidi" w:cstheme="majorBidi"/>
          <w:b/>
          <w:bCs/>
        </w:rPr>
        <w:br/>
      </w:r>
    </w:p>
    <w:tbl>
      <w:tblPr>
        <w:tblW w:w="9621" w:type="dxa"/>
        <w:tblInd w:w="459" w:type="dxa"/>
        <w:tblLayout w:type="fixed"/>
        <w:tblLook w:val="0000" w:firstRow="0" w:lastRow="0" w:firstColumn="0" w:lastColumn="0" w:noHBand="0" w:noVBand="0"/>
      </w:tblPr>
      <w:tblGrid>
        <w:gridCol w:w="3321"/>
        <w:gridCol w:w="809"/>
        <w:gridCol w:w="1170"/>
        <w:gridCol w:w="270"/>
        <w:gridCol w:w="1175"/>
        <w:gridCol w:w="272"/>
        <w:gridCol w:w="1258"/>
        <w:gridCol w:w="237"/>
        <w:gridCol w:w="1109"/>
      </w:tblGrid>
      <w:tr w:rsidR="007101A9" w:rsidRPr="001076F8" w14:paraId="1E30882B" w14:textId="77777777" w:rsidTr="0027035B">
        <w:trPr>
          <w:trHeight w:val="338"/>
        </w:trPr>
        <w:tc>
          <w:tcPr>
            <w:tcW w:w="3321" w:type="dxa"/>
            <w:shd w:val="clear" w:color="auto" w:fill="auto"/>
          </w:tcPr>
          <w:p w14:paraId="060C658C" w14:textId="77777777" w:rsidR="007101A9" w:rsidRPr="001076F8" w:rsidRDefault="007101A9" w:rsidP="007101A9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  <w:shd w:val="clear" w:color="auto" w:fill="auto"/>
          </w:tcPr>
          <w:p w14:paraId="24A06448" w14:textId="17FB63D2" w:rsidR="007101A9" w:rsidRPr="001076F8" w:rsidRDefault="007101A9" w:rsidP="007101A9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2615" w:type="dxa"/>
            <w:gridSpan w:val="3"/>
          </w:tcPr>
          <w:p w14:paraId="4D58F5A9" w14:textId="085154EE" w:rsidR="007101A9" w:rsidRPr="001076F8" w:rsidRDefault="007101A9" w:rsidP="00710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</w:t>
            </w:r>
            <w:r w:rsidR="00F859A0" w:rsidRPr="001076F8">
              <w:rPr>
                <w:rFonts w:asciiTheme="majorBidi" w:hAnsiTheme="majorBidi" w:cstheme="majorBidi"/>
                <w:b/>
                <w:bCs/>
                <w:cs/>
              </w:rPr>
              <w:t>เงิน</w:t>
            </w: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272" w:type="dxa"/>
          </w:tcPr>
          <w:p w14:paraId="68D54443" w14:textId="77777777" w:rsidR="007101A9" w:rsidRPr="001076F8" w:rsidRDefault="007101A9" w:rsidP="00710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604" w:type="dxa"/>
            <w:gridSpan w:val="3"/>
          </w:tcPr>
          <w:p w14:paraId="238E1E63" w14:textId="0D7C8379" w:rsidR="007101A9" w:rsidRPr="001076F8" w:rsidRDefault="007101A9" w:rsidP="00710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7101A9" w:rsidRPr="001076F8" w14:paraId="16606703" w14:textId="77A6DD89" w:rsidTr="0027035B">
        <w:trPr>
          <w:trHeight w:val="338"/>
        </w:trPr>
        <w:tc>
          <w:tcPr>
            <w:tcW w:w="3321" w:type="dxa"/>
            <w:shd w:val="clear" w:color="auto" w:fill="auto"/>
          </w:tcPr>
          <w:p w14:paraId="2482D2AB" w14:textId="77777777" w:rsidR="007101A9" w:rsidRPr="001076F8" w:rsidRDefault="007101A9" w:rsidP="007101A9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  <w:shd w:val="clear" w:color="auto" w:fill="auto"/>
          </w:tcPr>
          <w:p w14:paraId="49D8ACA8" w14:textId="74584A48" w:rsidR="007101A9" w:rsidRPr="001076F8" w:rsidRDefault="007101A9" w:rsidP="007101A9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1170" w:type="dxa"/>
          </w:tcPr>
          <w:p w14:paraId="7B242C78" w14:textId="77777777" w:rsidR="00313525" w:rsidRPr="001076F8" w:rsidRDefault="358AEB74" w:rsidP="00710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30 </w:t>
            </w:r>
          </w:p>
          <w:p w14:paraId="18648E43" w14:textId="36ADDC1C" w:rsidR="007101A9" w:rsidRPr="001076F8" w:rsidRDefault="00313525" w:rsidP="00710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 w:hint="cs"/>
                <w:cs/>
              </w:rPr>
              <w:t>กั</w:t>
            </w:r>
            <w:r w:rsidR="358AEB74" w:rsidRPr="001076F8">
              <w:rPr>
                <w:rFonts w:asciiTheme="majorBidi" w:hAnsiTheme="majorBidi" w:cstheme="majorBidi"/>
              </w:rPr>
              <w:t>น</w:t>
            </w:r>
            <w:r w:rsidRPr="001076F8">
              <w:rPr>
                <w:rFonts w:asciiTheme="majorBidi" w:hAnsiTheme="majorBidi" w:cstheme="majorBidi" w:hint="cs"/>
                <w:cs/>
              </w:rPr>
              <w:t>ยายน</w:t>
            </w:r>
          </w:p>
        </w:tc>
        <w:tc>
          <w:tcPr>
            <w:tcW w:w="270" w:type="dxa"/>
          </w:tcPr>
          <w:p w14:paraId="64B26306" w14:textId="77777777" w:rsidR="007101A9" w:rsidRPr="001076F8" w:rsidRDefault="007101A9" w:rsidP="00710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75" w:type="dxa"/>
          </w:tcPr>
          <w:p w14:paraId="6BB188A3" w14:textId="61FC61BD" w:rsidR="0027035B" w:rsidRPr="001076F8" w:rsidRDefault="005F0C34" w:rsidP="00710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31</w:t>
            </w:r>
          </w:p>
          <w:p w14:paraId="2A8DD059" w14:textId="10822426" w:rsidR="007101A9" w:rsidRPr="001076F8" w:rsidRDefault="005F0C34" w:rsidP="00710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ธันวาคม</w:t>
            </w:r>
          </w:p>
        </w:tc>
        <w:tc>
          <w:tcPr>
            <w:tcW w:w="272" w:type="dxa"/>
          </w:tcPr>
          <w:p w14:paraId="6AD35361" w14:textId="77777777" w:rsidR="007101A9" w:rsidRPr="001076F8" w:rsidRDefault="007101A9" w:rsidP="00710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1DD1BA12" w14:textId="7EB43258" w:rsidR="0027035B" w:rsidRPr="001076F8" w:rsidRDefault="358AEB74" w:rsidP="00710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30</w:t>
            </w:r>
          </w:p>
          <w:p w14:paraId="758A295F" w14:textId="46E1E1D5" w:rsidR="007101A9" w:rsidRPr="001076F8" w:rsidRDefault="00313525" w:rsidP="00710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 w:hint="cs"/>
                <w:cs/>
              </w:rPr>
              <w:t>กั</w:t>
            </w:r>
            <w:r w:rsidRPr="001076F8">
              <w:rPr>
                <w:rFonts w:asciiTheme="majorBidi" w:hAnsiTheme="majorBidi" w:cstheme="majorBidi"/>
              </w:rPr>
              <w:t>น</w:t>
            </w:r>
            <w:r w:rsidRPr="001076F8">
              <w:rPr>
                <w:rFonts w:asciiTheme="majorBidi" w:hAnsiTheme="majorBidi" w:cstheme="majorBidi" w:hint="cs"/>
                <w:cs/>
              </w:rPr>
              <w:t>ยายน</w:t>
            </w:r>
          </w:p>
        </w:tc>
        <w:tc>
          <w:tcPr>
            <w:tcW w:w="237" w:type="dxa"/>
          </w:tcPr>
          <w:p w14:paraId="6C4E51FA" w14:textId="77777777" w:rsidR="007101A9" w:rsidRPr="001076F8" w:rsidRDefault="007101A9" w:rsidP="00710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09" w:type="dxa"/>
          </w:tcPr>
          <w:p w14:paraId="3E172B04" w14:textId="77777777" w:rsidR="0027035B" w:rsidRPr="001076F8" w:rsidRDefault="005F0C34" w:rsidP="00710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31 </w:t>
            </w:r>
          </w:p>
          <w:p w14:paraId="578DD11F" w14:textId="11DBF373" w:rsidR="007101A9" w:rsidRPr="001076F8" w:rsidRDefault="005F0C34" w:rsidP="00710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ธันวาคม</w:t>
            </w:r>
          </w:p>
        </w:tc>
      </w:tr>
      <w:tr w:rsidR="005F0C34" w:rsidRPr="001076F8" w14:paraId="4E7D1297" w14:textId="77777777" w:rsidTr="0027035B">
        <w:trPr>
          <w:trHeight w:val="338"/>
        </w:trPr>
        <w:tc>
          <w:tcPr>
            <w:tcW w:w="3321" w:type="dxa"/>
            <w:shd w:val="clear" w:color="auto" w:fill="auto"/>
          </w:tcPr>
          <w:p w14:paraId="49BD6002" w14:textId="77777777" w:rsidR="005F0C34" w:rsidRPr="001076F8" w:rsidRDefault="005F0C34" w:rsidP="005F0C34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  <w:shd w:val="clear" w:color="auto" w:fill="auto"/>
          </w:tcPr>
          <w:p w14:paraId="01191841" w14:textId="35B8F91C" w:rsidR="005F0C34" w:rsidRPr="001076F8" w:rsidRDefault="005D3E26" w:rsidP="005F0C34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</w:rPr>
              <w:t>หมายเหตุ</w:t>
            </w:r>
          </w:p>
        </w:tc>
        <w:tc>
          <w:tcPr>
            <w:tcW w:w="1170" w:type="dxa"/>
          </w:tcPr>
          <w:p w14:paraId="3AC41BD4" w14:textId="1E4BCCA7" w:rsidR="005F0C34" w:rsidRPr="001076F8" w:rsidRDefault="005F0C34" w:rsidP="005F0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D87E14" w:rsidRPr="001076F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70" w:type="dxa"/>
          </w:tcPr>
          <w:p w14:paraId="106C5FEC" w14:textId="77777777" w:rsidR="005F0C34" w:rsidRPr="001076F8" w:rsidRDefault="005F0C34" w:rsidP="005F0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75" w:type="dxa"/>
          </w:tcPr>
          <w:p w14:paraId="28A89FC0" w14:textId="07847875" w:rsidR="005F0C34" w:rsidRPr="001076F8" w:rsidRDefault="005F0C34" w:rsidP="005F0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D87E14" w:rsidRPr="001076F8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272" w:type="dxa"/>
          </w:tcPr>
          <w:p w14:paraId="6805595F" w14:textId="77777777" w:rsidR="005F0C34" w:rsidRPr="001076F8" w:rsidRDefault="005F0C34" w:rsidP="005F0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30427C70" w14:textId="705779D2" w:rsidR="005F0C34" w:rsidRPr="001076F8" w:rsidRDefault="005F0C34" w:rsidP="005F0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D87E14" w:rsidRPr="001076F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37" w:type="dxa"/>
          </w:tcPr>
          <w:p w14:paraId="01AC8FE3" w14:textId="77777777" w:rsidR="005F0C34" w:rsidRPr="001076F8" w:rsidRDefault="005F0C34" w:rsidP="005F0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09" w:type="dxa"/>
          </w:tcPr>
          <w:p w14:paraId="5418979C" w14:textId="203D7903" w:rsidR="005F0C34" w:rsidRPr="001076F8" w:rsidRDefault="005F0C34" w:rsidP="005F0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D87E14" w:rsidRPr="001076F8">
              <w:rPr>
                <w:rFonts w:asciiTheme="majorBidi" w:hAnsiTheme="majorBidi" w:cstheme="majorBidi"/>
              </w:rPr>
              <w:t>6</w:t>
            </w:r>
          </w:p>
        </w:tc>
      </w:tr>
      <w:tr w:rsidR="00B06813" w:rsidRPr="001076F8" w14:paraId="310867FA" w14:textId="769C71F1" w:rsidTr="0027035B">
        <w:trPr>
          <w:trHeight w:val="338"/>
        </w:trPr>
        <w:tc>
          <w:tcPr>
            <w:tcW w:w="3321" w:type="dxa"/>
            <w:shd w:val="clear" w:color="auto" w:fill="auto"/>
          </w:tcPr>
          <w:p w14:paraId="0B5CABF2" w14:textId="77777777" w:rsidR="00B06813" w:rsidRPr="001076F8" w:rsidRDefault="00B06813" w:rsidP="005F0C34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809" w:type="dxa"/>
            <w:shd w:val="clear" w:color="auto" w:fill="auto"/>
          </w:tcPr>
          <w:p w14:paraId="7D3D0BD2" w14:textId="1B633EB7" w:rsidR="00B06813" w:rsidRPr="001076F8" w:rsidRDefault="00B06813" w:rsidP="005F0C34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5491" w:type="dxa"/>
            <w:gridSpan w:val="7"/>
          </w:tcPr>
          <w:p w14:paraId="6ACC2907" w14:textId="47EC7965" w:rsidR="00B06813" w:rsidRPr="001076F8" w:rsidRDefault="00B06813" w:rsidP="00B068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</w:rPr>
              <w:t>(พันบาท)</w:t>
            </w:r>
          </w:p>
        </w:tc>
      </w:tr>
      <w:tr w:rsidR="008469C0" w:rsidRPr="001076F8" w14:paraId="5B237123" w14:textId="3E0F931C" w:rsidTr="0027035B">
        <w:trPr>
          <w:trHeight w:val="74"/>
        </w:trPr>
        <w:tc>
          <w:tcPr>
            <w:tcW w:w="3321" w:type="dxa"/>
            <w:shd w:val="clear" w:color="auto" w:fill="auto"/>
          </w:tcPr>
          <w:p w14:paraId="4A954230" w14:textId="77777777" w:rsidR="008469C0" w:rsidRPr="001076F8" w:rsidRDefault="008469C0" w:rsidP="008469C0">
            <w:pPr>
              <w:spacing w:line="240" w:lineRule="auto"/>
              <w:ind w:right="-46"/>
              <w:jc w:val="both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ดอกเบี้ยค้างจ่าย</w:t>
            </w:r>
          </w:p>
        </w:tc>
        <w:tc>
          <w:tcPr>
            <w:tcW w:w="809" w:type="dxa"/>
            <w:shd w:val="clear" w:color="auto" w:fill="auto"/>
          </w:tcPr>
          <w:p w14:paraId="5B190A12" w14:textId="77777777" w:rsidR="008469C0" w:rsidRPr="001076F8" w:rsidRDefault="008469C0" w:rsidP="008469C0">
            <w:pPr>
              <w:tabs>
                <w:tab w:val="clear" w:pos="907"/>
                <w:tab w:val="decimal" w:pos="890"/>
              </w:tabs>
              <w:spacing w:line="240" w:lineRule="auto"/>
              <w:ind w:left="-79" w:right="133" w:firstLine="113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170" w:type="dxa"/>
            <w:shd w:val="clear" w:color="auto" w:fill="auto"/>
          </w:tcPr>
          <w:p w14:paraId="5D6E9B14" w14:textId="6645C1F1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6,409 </w:t>
            </w:r>
          </w:p>
        </w:tc>
        <w:tc>
          <w:tcPr>
            <w:tcW w:w="270" w:type="dxa"/>
            <w:shd w:val="clear" w:color="auto" w:fill="auto"/>
          </w:tcPr>
          <w:p w14:paraId="39F295A0" w14:textId="77777777" w:rsidR="008469C0" w:rsidRPr="001076F8" w:rsidRDefault="008469C0" w:rsidP="008469C0">
            <w:pPr>
              <w:tabs>
                <w:tab w:val="decimal" w:pos="1152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75" w:type="dxa"/>
            <w:shd w:val="clear" w:color="auto" w:fill="auto"/>
          </w:tcPr>
          <w:p w14:paraId="598DD04D" w14:textId="56D3429D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6,184</w:t>
            </w:r>
          </w:p>
        </w:tc>
        <w:tc>
          <w:tcPr>
            <w:tcW w:w="272" w:type="dxa"/>
          </w:tcPr>
          <w:p w14:paraId="4FF47DE0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0574D557" w14:textId="0BE2BF68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4,336 </w:t>
            </w:r>
          </w:p>
        </w:tc>
        <w:tc>
          <w:tcPr>
            <w:tcW w:w="237" w:type="dxa"/>
          </w:tcPr>
          <w:p w14:paraId="2157271F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09" w:type="dxa"/>
          </w:tcPr>
          <w:p w14:paraId="09C30244" w14:textId="1F22F781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1,261</w:t>
            </w:r>
          </w:p>
        </w:tc>
      </w:tr>
      <w:tr w:rsidR="008469C0" w:rsidRPr="001076F8" w14:paraId="2CFA4F91" w14:textId="0630D225" w:rsidTr="0027035B">
        <w:trPr>
          <w:trHeight w:val="338"/>
        </w:trPr>
        <w:tc>
          <w:tcPr>
            <w:tcW w:w="3321" w:type="dxa"/>
            <w:shd w:val="clear" w:color="auto" w:fill="auto"/>
          </w:tcPr>
          <w:p w14:paraId="07F2F24A" w14:textId="58CEE017" w:rsidR="008469C0" w:rsidRPr="001076F8" w:rsidRDefault="008469C0" w:rsidP="008469C0">
            <w:pPr>
              <w:spacing w:line="240" w:lineRule="auto"/>
              <w:ind w:right="-46"/>
              <w:jc w:val="both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เงินมัดจำรับล่วงหน้า</w:t>
            </w:r>
          </w:p>
        </w:tc>
        <w:tc>
          <w:tcPr>
            <w:tcW w:w="809" w:type="dxa"/>
            <w:shd w:val="clear" w:color="auto" w:fill="auto"/>
          </w:tcPr>
          <w:p w14:paraId="0E45B3B0" w14:textId="77777777" w:rsidR="008469C0" w:rsidRPr="001076F8" w:rsidRDefault="008469C0" w:rsidP="008469C0">
            <w:pPr>
              <w:tabs>
                <w:tab w:val="clear" w:pos="907"/>
                <w:tab w:val="decimal" w:pos="890"/>
              </w:tabs>
              <w:spacing w:line="240" w:lineRule="auto"/>
              <w:ind w:left="-79" w:right="133" w:firstLine="113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170" w:type="dxa"/>
            <w:shd w:val="clear" w:color="auto" w:fill="auto"/>
          </w:tcPr>
          <w:p w14:paraId="2373CD4D" w14:textId="1D2E1883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105,011 </w:t>
            </w:r>
          </w:p>
        </w:tc>
        <w:tc>
          <w:tcPr>
            <w:tcW w:w="270" w:type="dxa"/>
            <w:shd w:val="clear" w:color="auto" w:fill="auto"/>
          </w:tcPr>
          <w:p w14:paraId="7CE15C17" w14:textId="77777777" w:rsidR="008469C0" w:rsidRPr="001076F8" w:rsidRDefault="008469C0" w:rsidP="008469C0">
            <w:pPr>
              <w:tabs>
                <w:tab w:val="decimal" w:pos="1152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75" w:type="dxa"/>
            <w:shd w:val="clear" w:color="auto" w:fill="auto"/>
          </w:tcPr>
          <w:p w14:paraId="70EA9D8E" w14:textId="6888B295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106,383</w:t>
            </w:r>
          </w:p>
        </w:tc>
        <w:tc>
          <w:tcPr>
            <w:tcW w:w="272" w:type="dxa"/>
          </w:tcPr>
          <w:p w14:paraId="60C0304E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66F5BAC1" w14:textId="14D5BA59" w:rsidR="008469C0" w:rsidRPr="001076F8" w:rsidRDefault="008469C0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237" w:type="dxa"/>
          </w:tcPr>
          <w:p w14:paraId="5335A14C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09" w:type="dxa"/>
          </w:tcPr>
          <w:p w14:paraId="2AD4656A" w14:textId="5A1D74E6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09" w:right="-114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</w:tr>
      <w:tr w:rsidR="008469C0" w:rsidRPr="001076F8" w14:paraId="25135B2A" w14:textId="3E0412C8" w:rsidTr="0027035B">
        <w:trPr>
          <w:trHeight w:val="338"/>
        </w:trPr>
        <w:tc>
          <w:tcPr>
            <w:tcW w:w="3321" w:type="dxa"/>
            <w:shd w:val="clear" w:color="auto" w:fill="auto"/>
          </w:tcPr>
          <w:p w14:paraId="19CB3FCD" w14:textId="77777777" w:rsidR="008469C0" w:rsidRPr="001076F8" w:rsidRDefault="008469C0" w:rsidP="008469C0">
            <w:pPr>
              <w:spacing w:line="240" w:lineRule="auto"/>
              <w:ind w:right="-46"/>
              <w:jc w:val="both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เจ้าหนี้อื่น</w:t>
            </w:r>
          </w:p>
        </w:tc>
        <w:tc>
          <w:tcPr>
            <w:tcW w:w="809" w:type="dxa"/>
            <w:shd w:val="clear" w:color="auto" w:fill="auto"/>
          </w:tcPr>
          <w:p w14:paraId="255B51F3" w14:textId="77777777" w:rsidR="008469C0" w:rsidRPr="001076F8" w:rsidRDefault="008469C0" w:rsidP="008469C0">
            <w:pPr>
              <w:tabs>
                <w:tab w:val="clear" w:pos="907"/>
                <w:tab w:val="decimal" w:pos="890"/>
              </w:tabs>
              <w:spacing w:line="240" w:lineRule="auto"/>
              <w:ind w:left="-79" w:right="133" w:firstLine="113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170" w:type="dxa"/>
            <w:shd w:val="clear" w:color="auto" w:fill="auto"/>
          </w:tcPr>
          <w:p w14:paraId="7140B509" w14:textId="0C6F2AE4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275,048 </w:t>
            </w:r>
          </w:p>
        </w:tc>
        <w:tc>
          <w:tcPr>
            <w:tcW w:w="270" w:type="dxa"/>
            <w:shd w:val="clear" w:color="auto" w:fill="auto"/>
          </w:tcPr>
          <w:p w14:paraId="751C7C4A" w14:textId="77777777" w:rsidR="008469C0" w:rsidRPr="001076F8" w:rsidRDefault="008469C0" w:rsidP="008469C0">
            <w:pPr>
              <w:tabs>
                <w:tab w:val="decimal" w:pos="1152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75" w:type="dxa"/>
            <w:shd w:val="clear" w:color="auto" w:fill="auto"/>
          </w:tcPr>
          <w:p w14:paraId="5F1E01A4" w14:textId="63D4DFBE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308,426</w:t>
            </w:r>
          </w:p>
        </w:tc>
        <w:tc>
          <w:tcPr>
            <w:tcW w:w="272" w:type="dxa"/>
          </w:tcPr>
          <w:p w14:paraId="459DD62E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4616BF66" w14:textId="665A9955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785 </w:t>
            </w:r>
          </w:p>
        </w:tc>
        <w:tc>
          <w:tcPr>
            <w:tcW w:w="237" w:type="dxa"/>
          </w:tcPr>
          <w:p w14:paraId="177CC4C1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09" w:type="dxa"/>
          </w:tcPr>
          <w:p w14:paraId="09D7577F" w14:textId="3041D5D0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581</w:t>
            </w:r>
          </w:p>
        </w:tc>
      </w:tr>
      <w:tr w:rsidR="008469C0" w:rsidRPr="001076F8" w14:paraId="4CE77D9C" w14:textId="747BCFA2" w:rsidTr="0027035B">
        <w:trPr>
          <w:trHeight w:val="338"/>
        </w:trPr>
        <w:tc>
          <w:tcPr>
            <w:tcW w:w="3321" w:type="dxa"/>
            <w:shd w:val="clear" w:color="auto" w:fill="auto"/>
          </w:tcPr>
          <w:p w14:paraId="729D1C58" w14:textId="71680E28" w:rsidR="008469C0" w:rsidRPr="001076F8" w:rsidRDefault="008469C0" w:rsidP="008469C0">
            <w:pPr>
              <w:spacing w:line="240" w:lineRule="auto"/>
              <w:ind w:left="157" w:right="-46" w:hanging="157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เจ้าหนี้อื่น</w:t>
            </w:r>
            <w:r w:rsidRPr="001076F8">
              <w:rPr>
                <w:rFonts w:asciiTheme="majorBidi" w:hAnsiTheme="majorBidi" w:cstheme="majorBidi"/>
              </w:rPr>
              <w:t xml:space="preserve"> - </w:t>
            </w:r>
            <w:r w:rsidRPr="001076F8">
              <w:rPr>
                <w:rFonts w:asciiTheme="majorBidi" w:hAnsiTheme="majorBidi" w:cstheme="majorBidi"/>
                <w:cs/>
              </w:rPr>
              <w:t>กิจการที่เกี่ยวข้องกัน</w:t>
            </w:r>
          </w:p>
        </w:tc>
        <w:tc>
          <w:tcPr>
            <w:tcW w:w="809" w:type="dxa"/>
            <w:shd w:val="clear" w:color="auto" w:fill="auto"/>
          </w:tcPr>
          <w:p w14:paraId="312ECA3D" w14:textId="2CA1EF87" w:rsidR="008469C0" w:rsidRPr="001076F8" w:rsidRDefault="008469C0" w:rsidP="008469C0">
            <w:pPr>
              <w:tabs>
                <w:tab w:val="clear" w:pos="907"/>
                <w:tab w:val="decimal" w:pos="890"/>
              </w:tabs>
              <w:spacing w:line="240" w:lineRule="auto"/>
              <w:ind w:left="-79" w:right="133" w:firstLine="113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1076F8">
              <w:rPr>
                <w:rFonts w:asciiTheme="majorBidi" w:hAnsiTheme="majorBidi" w:cstheme="majorBidi"/>
                <w:i/>
                <w:iCs/>
              </w:rPr>
              <w:t>13</w:t>
            </w:r>
          </w:p>
        </w:tc>
        <w:tc>
          <w:tcPr>
            <w:tcW w:w="1170" w:type="dxa"/>
            <w:shd w:val="clear" w:color="auto" w:fill="auto"/>
          </w:tcPr>
          <w:p w14:paraId="45EA9AAD" w14:textId="1FCD2361" w:rsidR="008469C0" w:rsidRPr="001076F8" w:rsidRDefault="008469C0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270" w:type="dxa"/>
            <w:shd w:val="clear" w:color="auto" w:fill="auto"/>
          </w:tcPr>
          <w:p w14:paraId="09D10317" w14:textId="77777777" w:rsidR="008469C0" w:rsidRPr="001076F8" w:rsidRDefault="008469C0" w:rsidP="008469C0">
            <w:pPr>
              <w:tabs>
                <w:tab w:val="decimal" w:pos="1152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75" w:type="dxa"/>
            <w:shd w:val="clear" w:color="auto" w:fill="auto"/>
          </w:tcPr>
          <w:p w14:paraId="58DBE785" w14:textId="0D6803A1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line="240" w:lineRule="auto"/>
              <w:ind w:left="-109" w:right="-86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2" w:type="dxa"/>
          </w:tcPr>
          <w:p w14:paraId="36F77B38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  <w:tab w:val="decimal" w:pos="1760"/>
              </w:tabs>
              <w:spacing w:line="240" w:lineRule="auto"/>
              <w:ind w:left="7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25C54996" w14:textId="3CB94A24" w:rsidR="008469C0" w:rsidRPr="001076F8" w:rsidRDefault="008469C0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67 </w:t>
            </w:r>
          </w:p>
        </w:tc>
        <w:tc>
          <w:tcPr>
            <w:tcW w:w="237" w:type="dxa"/>
          </w:tcPr>
          <w:p w14:paraId="72C7DF88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  <w:tab w:val="decimal" w:pos="1760"/>
              </w:tabs>
              <w:spacing w:line="240" w:lineRule="auto"/>
              <w:ind w:left="7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09" w:type="dxa"/>
          </w:tcPr>
          <w:p w14:paraId="475DD3DC" w14:textId="5FBFC84C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5,672</w:t>
            </w:r>
          </w:p>
        </w:tc>
      </w:tr>
      <w:tr w:rsidR="008469C0" w:rsidRPr="001076F8" w14:paraId="2114AE21" w14:textId="4F0C72BF" w:rsidTr="0027035B">
        <w:trPr>
          <w:trHeight w:val="338"/>
        </w:trPr>
        <w:tc>
          <w:tcPr>
            <w:tcW w:w="3321" w:type="dxa"/>
            <w:shd w:val="clear" w:color="auto" w:fill="auto"/>
          </w:tcPr>
          <w:p w14:paraId="67CAA2C2" w14:textId="77777777" w:rsidR="008469C0" w:rsidRPr="001076F8" w:rsidRDefault="008469C0" w:rsidP="008469C0">
            <w:pPr>
              <w:spacing w:line="240" w:lineRule="auto"/>
              <w:ind w:right="-46"/>
              <w:jc w:val="both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ค่าใช้จ่ายค้างจ่าย</w:t>
            </w:r>
          </w:p>
        </w:tc>
        <w:tc>
          <w:tcPr>
            <w:tcW w:w="809" w:type="dxa"/>
            <w:shd w:val="clear" w:color="auto" w:fill="auto"/>
          </w:tcPr>
          <w:p w14:paraId="63D2EB8E" w14:textId="77777777" w:rsidR="008469C0" w:rsidRPr="001076F8" w:rsidRDefault="008469C0" w:rsidP="008469C0">
            <w:pPr>
              <w:tabs>
                <w:tab w:val="clear" w:pos="907"/>
                <w:tab w:val="decimal" w:pos="890"/>
              </w:tabs>
              <w:spacing w:line="240" w:lineRule="auto"/>
              <w:ind w:left="-79" w:right="133" w:firstLine="113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170" w:type="dxa"/>
            <w:shd w:val="clear" w:color="auto" w:fill="auto"/>
          </w:tcPr>
          <w:p w14:paraId="6E77BA4F" w14:textId="1BD2FCB5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22,973 </w:t>
            </w:r>
          </w:p>
        </w:tc>
        <w:tc>
          <w:tcPr>
            <w:tcW w:w="270" w:type="dxa"/>
            <w:shd w:val="clear" w:color="auto" w:fill="auto"/>
          </w:tcPr>
          <w:p w14:paraId="74DEA321" w14:textId="77777777" w:rsidR="008469C0" w:rsidRPr="001076F8" w:rsidRDefault="008469C0" w:rsidP="008469C0">
            <w:pPr>
              <w:tabs>
                <w:tab w:val="decimal" w:pos="1152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75" w:type="dxa"/>
            <w:shd w:val="clear" w:color="auto" w:fill="auto"/>
          </w:tcPr>
          <w:p w14:paraId="629E96AD" w14:textId="342D6825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30,710</w:t>
            </w:r>
          </w:p>
        </w:tc>
        <w:tc>
          <w:tcPr>
            <w:tcW w:w="272" w:type="dxa"/>
          </w:tcPr>
          <w:p w14:paraId="395235F3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20947184" w14:textId="2B5E0F03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7,032 </w:t>
            </w:r>
          </w:p>
        </w:tc>
        <w:tc>
          <w:tcPr>
            <w:tcW w:w="237" w:type="dxa"/>
          </w:tcPr>
          <w:p w14:paraId="76C34E74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09" w:type="dxa"/>
          </w:tcPr>
          <w:p w14:paraId="3F154CBB" w14:textId="0790A4B3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12,271</w:t>
            </w:r>
          </w:p>
        </w:tc>
      </w:tr>
      <w:tr w:rsidR="008469C0" w:rsidRPr="001076F8" w14:paraId="5708AF4D" w14:textId="77777777" w:rsidTr="0027035B">
        <w:trPr>
          <w:trHeight w:val="338"/>
        </w:trPr>
        <w:tc>
          <w:tcPr>
            <w:tcW w:w="3321" w:type="dxa"/>
            <w:shd w:val="clear" w:color="auto" w:fill="auto"/>
          </w:tcPr>
          <w:p w14:paraId="09BBCAC5" w14:textId="0CB09467" w:rsidR="008469C0" w:rsidRPr="001076F8" w:rsidRDefault="008469C0" w:rsidP="008469C0">
            <w:pPr>
              <w:spacing w:line="240" w:lineRule="auto"/>
              <w:ind w:right="-46"/>
              <w:jc w:val="both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ค่าใช้จ่ายค้างจ่าย</w:t>
            </w:r>
            <w:r w:rsidRPr="001076F8">
              <w:rPr>
                <w:rFonts w:asciiTheme="majorBidi" w:hAnsiTheme="majorBidi" w:cstheme="majorBidi"/>
              </w:rPr>
              <w:t xml:space="preserve"> - </w:t>
            </w:r>
            <w:r w:rsidRPr="001076F8">
              <w:rPr>
                <w:rFonts w:asciiTheme="majorBidi" w:hAnsiTheme="majorBidi" w:cstheme="majorBidi"/>
                <w:cs/>
              </w:rPr>
              <w:t>กิจการที่เกี่ยวข้องกัน</w:t>
            </w:r>
          </w:p>
        </w:tc>
        <w:tc>
          <w:tcPr>
            <w:tcW w:w="809" w:type="dxa"/>
            <w:shd w:val="clear" w:color="auto" w:fill="auto"/>
          </w:tcPr>
          <w:p w14:paraId="045E9760" w14:textId="5B6EC830" w:rsidR="008469C0" w:rsidRPr="001076F8" w:rsidRDefault="008469C0" w:rsidP="008469C0">
            <w:pPr>
              <w:tabs>
                <w:tab w:val="clear" w:pos="907"/>
                <w:tab w:val="decimal" w:pos="890"/>
              </w:tabs>
              <w:spacing w:line="240" w:lineRule="auto"/>
              <w:ind w:left="-79" w:right="133" w:firstLine="113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1076F8">
              <w:rPr>
                <w:rFonts w:asciiTheme="majorBidi" w:hAnsiTheme="majorBidi" w:cstheme="majorBidi"/>
                <w:i/>
                <w:iCs/>
              </w:rPr>
              <w:t>13</w:t>
            </w:r>
          </w:p>
        </w:tc>
        <w:tc>
          <w:tcPr>
            <w:tcW w:w="1170" w:type="dxa"/>
            <w:shd w:val="clear" w:color="auto" w:fill="auto"/>
          </w:tcPr>
          <w:p w14:paraId="2727843A" w14:textId="083575A3" w:rsidR="008469C0" w:rsidRPr="001076F8" w:rsidRDefault="008469C0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270" w:type="dxa"/>
            <w:shd w:val="clear" w:color="auto" w:fill="auto"/>
          </w:tcPr>
          <w:p w14:paraId="654E22DE" w14:textId="77777777" w:rsidR="008469C0" w:rsidRPr="001076F8" w:rsidRDefault="008469C0" w:rsidP="008469C0">
            <w:pPr>
              <w:tabs>
                <w:tab w:val="decimal" w:pos="1152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75" w:type="dxa"/>
            <w:shd w:val="clear" w:color="auto" w:fill="auto"/>
          </w:tcPr>
          <w:p w14:paraId="7343D7CD" w14:textId="3B74D0C3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line="240" w:lineRule="auto"/>
              <w:ind w:left="-109" w:right="-86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2" w:type="dxa"/>
          </w:tcPr>
          <w:p w14:paraId="6C091698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6A2E4678" w14:textId="5272A7F3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645 </w:t>
            </w:r>
          </w:p>
        </w:tc>
        <w:tc>
          <w:tcPr>
            <w:tcW w:w="237" w:type="dxa"/>
          </w:tcPr>
          <w:p w14:paraId="38C7605E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09" w:type="dxa"/>
          </w:tcPr>
          <w:p w14:paraId="5CB268C6" w14:textId="00670AC4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4,796</w:t>
            </w:r>
          </w:p>
        </w:tc>
      </w:tr>
      <w:tr w:rsidR="008469C0" w:rsidRPr="001076F8" w14:paraId="005CF1ED" w14:textId="6ED86794" w:rsidTr="0027035B">
        <w:trPr>
          <w:trHeight w:val="338"/>
        </w:trPr>
        <w:tc>
          <w:tcPr>
            <w:tcW w:w="3321" w:type="dxa"/>
            <w:shd w:val="clear" w:color="auto" w:fill="auto"/>
          </w:tcPr>
          <w:p w14:paraId="3168E774" w14:textId="77777777" w:rsidR="008469C0" w:rsidRPr="001076F8" w:rsidRDefault="008469C0" w:rsidP="008469C0">
            <w:pPr>
              <w:spacing w:line="240" w:lineRule="auto"/>
              <w:ind w:right="-46"/>
              <w:jc w:val="both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 xml:space="preserve">อื่น ๆ </w:t>
            </w:r>
          </w:p>
        </w:tc>
        <w:tc>
          <w:tcPr>
            <w:tcW w:w="809" w:type="dxa"/>
            <w:shd w:val="clear" w:color="auto" w:fill="auto"/>
          </w:tcPr>
          <w:p w14:paraId="20842136" w14:textId="77777777" w:rsidR="008469C0" w:rsidRPr="001076F8" w:rsidRDefault="008469C0" w:rsidP="008469C0">
            <w:pPr>
              <w:tabs>
                <w:tab w:val="clear" w:pos="907"/>
                <w:tab w:val="decimal" w:pos="890"/>
              </w:tabs>
              <w:spacing w:line="240" w:lineRule="auto"/>
              <w:ind w:left="-79" w:right="133" w:firstLine="113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37AE4B5F" w14:textId="05EEA571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5,656 </w:t>
            </w:r>
          </w:p>
        </w:tc>
        <w:tc>
          <w:tcPr>
            <w:tcW w:w="270" w:type="dxa"/>
            <w:shd w:val="clear" w:color="auto" w:fill="auto"/>
          </w:tcPr>
          <w:p w14:paraId="3F759D5E" w14:textId="77777777" w:rsidR="008469C0" w:rsidRPr="001076F8" w:rsidRDefault="008469C0" w:rsidP="008469C0">
            <w:pPr>
              <w:tabs>
                <w:tab w:val="decimal" w:pos="1152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auto"/>
          </w:tcPr>
          <w:p w14:paraId="79C4CF4C" w14:textId="78F4577F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6,501</w:t>
            </w:r>
          </w:p>
        </w:tc>
        <w:tc>
          <w:tcPr>
            <w:tcW w:w="272" w:type="dxa"/>
          </w:tcPr>
          <w:p w14:paraId="08379308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9"/>
              </w:tabs>
              <w:spacing w:line="240" w:lineRule="auto"/>
              <w:ind w:right="-104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265A3E12" w14:textId="13A20885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3,018 </w:t>
            </w:r>
          </w:p>
        </w:tc>
        <w:tc>
          <w:tcPr>
            <w:tcW w:w="237" w:type="dxa"/>
          </w:tcPr>
          <w:p w14:paraId="1702F7B9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8ACC14E" w14:textId="7B8607AE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2,332</w:t>
            </w:r>
          </w:p>
        </w:tc>
      </w:tr>
      <w:tr w:rsidR="008469C0" w:rsidRPr="001076F8" w14:paraId="61DE0285" w14:textId="51A17630" w:rsidTr="0027035B">
        <w:trPr>
          <w:trHeight w:val="338"/>
        </w:trPr>
        <w:tc>
          <w:tcPr>
            <w:tcW w:w="3321" w:type="dxa"/>
            <w:shd w:val="clear" w:color="auto" w:fill="auto"/>
          </w:tcPr>
          <w:p w14:paraId="08B9C481" w14:textId="77777777" w:rsidR="008469C0" w:rsidRPr="001076F8" w:rsidRDefault="008469C0" w:rsidP="008469C0">
            <w:pPr>
              <w:spacing w:line="240" w:lineRule="auto"/>
              <w:ind w:right="-46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809" w:type="dxa"/>
            <w:shd w:val="clear" w:color="auto" w:fill="auto"/>
          </w:tcPr>
          <w:p w14:paraId="59B42D34" w14:textId="77777777" w:rsidR="008469C0" w:rsidRPr="001076F8" w:rsidRDefault="008469C0" w:rsidP="008469C0">
            <w:pPr>
              <w:tabs>
                <w:tab w:val="clear" w:pos="907"/>
                <w:tab w:val="decimal" w:pos="890"/>
              </w:tabs>
              <w:spacing w:line="240" w:lineRule="auto"/>
              <w:ind w:right="133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370FC6" w14:textId="2F4D8E82" w:rsidR="008469C0" w:rsidRPr="008469C0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415,097 </w:t>
            </w:r>
          </w:p>
        </w:tc>
        <w:tc>
          <w:tcPr>
            <w:tcW w:w="270" w:type="dxa"/>
            <w:shd w:val="clear" w:color="auto" w:fill="auto"/>
          </w:tcPr>
          <w:p w14:paraId="0B65256E" w14:textId="77777777" w:rsidR="008469C0" w:rsidRPr="008469C0" w:rsidRDefault="008469C0" w:rsidP="008469C0">
            <w:pPr>
              <w:tabs>
                <w:tab w:val="decimal" w:pos="1152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59A23C" w14:textId="68E6196D" w:rsidR="008469C0" w:rsidRPr="008469C0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  <w:b/>
                <w:bCs/>
                <w:cs/>
              </w:rPr>
            </w:pPr>
            <w:r w:rsidRPr="008469C0">
              <w:rPr>
                <w:rFonts w:asciiTheme="majorBidi" w:hAnsiTheme="majorBidi" w:cstheme="majorBidi"/>
                <w:b/>
                <w:bCs/>
              </w:rPr>
              <w:t>458,204</w:t>
            </w:r>
          </w:p>
        </w:tc>
        <w:tc>
          <w:tcPr>
            <w:tcW w:w="272" w:type="dxa"/>
          </w:tcPr>
          <w:p w14:paraId="2A46F9D0" w14:textId="77777777" w:rsidR="008469C0" w:rsidRPr="008469C0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</w:tcPr>
          <w:p w14:paraId="705FE12F" w14:textId="4A2D97BA" w:rsidR="008469C0" w:rsidRPr="008469C0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15,883 </w:t>
            </w:r>
          </w:p>
        </w:tc>
        <w:tc>
          <w:tcPr>
            <w:tcW w:w="237" w:type="dxa"/>
          </w:tcPr>
          <w:p w14:paraId="0414502C" w14:textId="77777777" w:rsidR="008469C0" w:rsidRPr="008469C0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</w:tcPr>
          <w:p w14:paraId="3A3FE262" w14:textId="7A7E2103" w:rsidR="008469C0" w:rsidRPr="008469C0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09" w:right="-86"/>
              <w:rPr>
                <w:rFonts w:asciiTheme="majorBidi" w:hAnsiTheme="majorBidi" w:cstheme="majorBidi"/>
                <w:b/>
                <w:bCs/>
              </w:rPr>
            </w:pPr>
            <w:r w:rsidRPr="008469C0">
              <w:rPr>
                <w:rFonts w:asciiTheme="majorBidi" w:hAnsiTheme="majorBidi" w:cstheme="majorBidi"/>
                <w:b/>
                <w:bCs/>
              </w:rPr>
              <w:t>26,913</w:t>
            </w:r>
          </w:p>
        </w:tc>
      </w:tr>
    </w:tbl>
    <w:p w14:paraId="43DA4DDE" w14:textId="77777777" w:rsidR="00096594" w:rsidRPr="001076F8" w:rsidRDefault="00096594" w:rsidP="000965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</w:rPr>
      </w:pPr>
    </w:p>
    <w:p w14:paraId="3E9FC397" w14:textId="4E522C44" w:rsidR="00096594" w:rsidRPr="001076F8" w:rsidRDefault="00096594" w:rsidP="1EC29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</w:rPr>
      </w:pPr>
      <w:r w:rsidRPr="001076F8">
        <w:rPr>
          <w:rFonts w:asciiTheme="majorBidi" w:hAnsiTheme="majorBidi" w:cstheme="majorBidi"/>
          <w:cs/>
        </w:rPr>
        <w:t xml:space="preserve">ณ วันที่ </w:t>
      </w:r>
      <w:r w:rsidR="009E40D1" w:rsidRPr="001076F8">
        <w:rPr>
          <w:rFonts w:asciiTheme="majorBidi" w:hAnsiTheme="majorBidi" w:cstheme="majorBidi"/>
        </w:rPr>
        <w:t>30</w:t>
      </w:r>
      <w:r w:rsidR="358AEB74" w:rsidRPr="001076F8">
        <w:rPr>
          <w:rFonts w:asciiTheme="majorBidi" w:hAnsiTheme="majorBidi" w:cstheme="majorBidi"/>
        </w:rPr>
        <w:t xml:space="preserve"> </w:t>
      </w:r>
      <w:r w:rsidR="00313525" w:rsidRPr="001076F8">
        <w:rPr>
          <w:rFonts w:asciiTheme="majorBidi" w:hAnsiTheme="majorBidi" w:cstheme="majorBidi" w:hint="cs"/>
          <w:cs/>
        </w:rPr>
        <w:t>กันยายน</w:t>
      </w:r>
      <w:r w:rsidR="00682864" w:rsidRPr="001076F8">
        <w:rPr>
          <w:rFonts w:asciiTheme="majorBidi" w:hAnsiTheme="majorBidi" w:cstheme="majorBidi"/>
          <w:cs/>
        </w:rPr>
        <w:t xml:space="preserve"> </w:t>
      </w:r>
      <w:r w:rsidR="00682864" w:rsidRPr="001076F8">
        <w:rPr>
          <w:rFonts w:asciiTheme="majorBidi" w:hAnsiTheme="majorBidi" w:cstheme="majorBidi"/>
        </w:rPr>
        <w:t xml:space="preserve">2567 </w:t>
      </w:r>
      <w:r w:rsidRPr="001076F8">
        <w:rPr>
          <w:rFonts w:asciiTheme="majorBidi" w:hAnsiTheme="majorBidi" w:cstheme="majorBidi"/>
          <w:cs/>
        </w:rPr>
        <w:t xml:space="preserve">กลุ่มบริษัทมีเจ้าหนี้ซื้อสินทรัพย์ด้อยคุณภาพจากสถาบันการเงิน จำนวน </w:t>
      </w:r>
      <w:r w:rsidR="008469C0">
        <w:rPr>
          <w:rFonts w:asciiTheme="majorBidi" w:hAnsiTheme="majorBidi" w:cstheme="majorBidi" w:hint="cs"/>
          <w:cs/>
        </w:rPr>
        <w:t>155.59</w:t>
      </w:r>
      <w:r w:rsidR="00313525"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>ล้านบาท</w:t>
      </w:r>
      <w:r w:rsidR="00DC5C75" w:rsidRPr="001076F8">
        <w:rPr>
          <w:rFonts w:asciiTheme="majorBidi" w:hAnsiTheme="majorBidi" w:cstheme="majorBidi"/>
        </w:rPr>
        <w:t xml:space="preserve"> </w:t>
      </w:r>
      <w:r w:rsidR="00DC5C75" w:rsidRPr="001076F8">
        <w:rPr>
          <w:rFonts w:asciiTheme="majorBidi" w:hAnsiTheme="majorBidi" w:cstheme="majorBidi"/>
          <w:cs/>
        </w:rPr>
        <w:t xml:space="preserve">และ </w:t>
      </w:r>
      <w:r w:rsidR="008469C0">
        <w:rPr>
          <w:rFonts w:asciiTheme="majorBidi" w:hAnsiTheme="majorBidi" w:cstheme="majorBidi" w:hint="cs"/>
          <w:cs/>
        </w:rPr>
        <w:t>117.14</w:t>
      </w:r>
      <w:r w:rsidR="00DC5C75" w:rsidRPr="001076F8">
        <w:rPr>
          <w:rFonts w:asciiTheme="majorBidi" w:hAnsiTheme="majorBidi" w:cstheme="majorBidi"/>
        </w:rPr>
        <w:t xml:space="preserve"> </w:t>
      </w:r>
      <w:r w:rsidR="00DC5C75" w:rsidRPr="001076F8">
        <w:rPr>
          <w:rFonts w:asciiTheme="majorBidi" w:hAnsiTheme="majorBidi" w:cstheme="majorBidi"/>
          <w:cs/>
        </w:rPr>
        <w:t xml:space="preserve">ล้านบาท </w:t>
      </w:r>
      <w:r w:rsidR="00DC5C75" w:rsidRPr="00CF5BE6">
        <w:rPr>
          <w:rFonts w:asciiTheme="majorBidi" w:hAnsiTheme="majorBidi" w:cstheme="majorBidi"/>
          <w:cs/>
        </w:rPr>
        <w:t>โดยครบกำหนดชำระ</w:t>
      </w:r>
      <w:r w:rsidR="00A942A9" w:rsidRPr="00CF5BE6">
        <w:rPr>
          <w:rFonts w:asciiTheme="majorBidi" w:hAnsiTheme="majorBidi" w:cstheme="majorBidi"/>
          <w:cs/>
        </w:rPr>
        <w:t>ภายใน</w:t>
      </w:r>
      <w:r w:rsidR="726AB9A0" w:rsidRPr="00CF5BE6">
        <w:rPr>
          <w:rFonts w:asciiTheme="majorBidi" w:hAnsiTheme="majorBidi" w:cstheme="majorBidi"/>
          <w:cs/>
        </w:rPr>
        <w:t>เดือน</w:t>
      </w:r>
      <w:r w:rsidR="008469C0">
        <w:rPr>
          <w:rFonts w:asciiTheme="majorBidi" w:hAnsiTheme="majorBidi" w:cstheme="majorBidi" w:hint="cs"/>
          <w:cs/>
        </w:rPr>
        <w:t>ธันวาคม</w:t>
      </w:r>
      <w:r w:rsidR="008469C0" w:rsidRPr="00CF5BE6">
        <w:rPr>
          <w:rFonts w:asciiTheme="majorBidi" w:hAnsiTheme="majorBidi" w:cstheme="majorBidi"/>
        </w:rPr>
        <w:t xml:space="preserve"> </w:t>
      </w:r>
      <w:r w:rsidR="00DC5C75" w:rsidRPr="00CF5BE6">
        <w:rPr>
          <w:rFonts w:asciiTheme="majorBidi" w:hAnsiTheme="majorBidi" w:cstheme="majorBidi"/>
        </w:rPr>
        <w:t>2567</w:t>
      </w:r>
      <w:r w:rsidR="00DC5C75" w:rsidRPr="00CF5BE6">
        <w:rPr>
          <w:rFonts w:asciiTheme="majorBidi" w:hAnsiTheme="majorBidi" w:cstheme="majorBidi"/>
          <w:cs/>
        </w:rPr>
        <w:t xml:space="preserve"> และ</w:t>
      </w:r>
      <w:r w:rsidR="00DC5C75" w:rsidRPr="00CF5BE6">
        <w:rPr>
          <w:rFonts w:asciiTheme="majorBidi" w:hAnsiTheme="majorBidi" w:cstheme="majorBidi"/>
        </w:rPr>
        <w:t xml:space="preserve"> </w:t>
      </w:r>
      <w:r w:rsidR="008469C0">
        <w:rPr>
          <w:rFonts w:asciiTheme="majorBidi" w:hAnsiTheme="majorBidi" w:cstheme="majorBidi" w:hint="cs"/>
          <w:cs/>
        </w:rPr>
        <w:t>มีนาค</w:t>
      </w:r>
      <w:r w:rsidR="008469C0" w:rsidRPr="00CF5BE6">
        <w:rPr>
          <w:rFonts w:asciiTheme="majorBidi" w:hAnsiTheme="majorBidi" w:cstheme="majorBidi"/>
          <w:cs/>
        </w:rPr>
        <w:t xml:space="preserve">ม </w:t>
      </w:r>
      <w:r w:rsidR="00DC5C75" w:rsidRPr="00CF5BE6">
        <w:rPr>
          <w:rFonts w:asciiTheme="majorBidi" w:hAnsiTheme="majorBidi" w:cstheme="majorBidi"/>
        </w:rPr>
        <w:t>256</w:t>
      </w:r>
      <w:r w:rsidR="008469C0">
        <w:rPr>
          <w:rFonts w:asciiTheme="majorBidi" w:hAnsiTheme="majorBidi" w:cstheme="majorBidi" w:hint="cs"/>
          <w:cs/>
        </w:rPr>
        <w:t>8</w:t>
      </w:r>
      <w:r w:rsidR="00DC5C75" w:rsidRPr="00CF5BE6">
        <w:rPr>
          <w:rFonts w:asciiTheme="majorBidi" w:hAnsiTheme="majorBidi" w:cstheme="majorBidi"/>
          <w:i/>
          <w:iCs/>
          <w:cs/>
        </w:rPr>
        <w:t xml:space="preserve"> </w:t>
      </w:r>
      <w:r w:rsidR="00DC5C75" w:rsidRPr="00CF5BE6">
        <w:rPr>
          <w:rFonts w:asciiTheme="majorBidi" w:hAnsiTheme="majorBidi" w:cstheme="majorBidi"/>
          <w:cs/>
        </w:rPr>
        <w:t>ตามลำดับ</w:t>
      </w:r>
    </w:p>
    <w:p w14:paraId="5213B324" w14:textId="77777777" w:rsidR="006B7E30" w:rsidRPr="001076F8" w:rsidRDefault="006B7E30" w:rsidP="009675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1561C9C5" w14:textId="4CB8CC3D" w:rsidR="00624B7B" w:rsidRPr="001076F8" w:rsidRDefault="00624B7B" w:rsidP="1EC29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lastRenderedPageBreak/>
        <w:t xml:space="preserve">ณ วันที่ </w:t>
      </w:r>
      <w:r w:rsidR="00A27B6E" w:rsidRPr="001076F8">
        <w:rPr>
          <w:rFonts w:asciiTheme="majorBidi" w:hAnsiTheme="majorBidi" w:cstheme="majorBidi"/>
        </w:rPr>
        <w:t>30</w:t>
      </w:r>
      <w:r w:rsidR="358AEB74" w:rsidRPr="001076F8">
        <w:rPr>
          <w:rFonts w:asciiTheme="majorBidi" w:hAnsiTheme="majorBidi" w:cstheme="majorBidi"/>
        </w:rPr>
        <w:t xml:space="preserve"> </w:t>
      </w:r>
      <w:r w:rsidR="00313525" w:rsidRPr="001076F8">
        <w:rPr>
          <w:rFonts w:asciiTheme="majorBidi" w:hAnsiTheme="majorBidi" w:cstheme="majorBidi" w:hint="cs"/>
          <w:cs/>
        </w:rPr>
        <w:t>กันยายน</w:t>
      </w:r>
      <w:r w:rsidRPr="001076F8">
        <w:rPr>
          <w:rFonts w:asciiTheme="majorBidi" w:hAnsiTheme="majorBidi" w:cstheme="majorBidi"/>
          <w:cs/>
        </w:rPr>
        <w:t xml:space="preserve"> </w:t>
      </w:r>
      <w:r w:rsidRPr="001076F8">
        <w:rPr>
          <w:rFonts w:asciiTheme="majorBidi" w:hAnsiTheme="majorBidi" w:cstheme="majorBidi"/>
        </w:rPr>
        <w:t xml:space="preserve">2567 </w:t>
      </w:r>
      <w:r w:rsidRPr="001076F8">
        <w:rPr>
          <w:rFonts w:asciiTheme="majorBidi" w:hAnsiTheme="majorBidi" w:cstheme="majorBidi"/>
          <w:cs/>
        </w:rPr>
        <w:t xml:space="preserve">กลุ่มบริษัทมีเงินมัดจำรับล่วงหน้า จำนวน </w:t>
      </w:r>
      <w:r w:rsidR="008469C0">
        <w:rPr>
          <w:rFonts w:asciiTheme="majorBidi" w:hAnsiTheme="majorBidi" w:cstheme="majorBidi" w:hint="cs"/>
          <w:cs/>
        </w:rPr>
        <w:t>104.81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>ล้านบาท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>โดยเงินมัดจำรับล่วงหน้าดังกล่าว</w:t>
      </w:r>
      <w:r w:rsidR="00E30A29" w:rsidRPr="001076F8">
        <w:rPr>
          <w:rFonts w:asciiTheme="majorBidi" w:hAnsiTheme="majorBidi" w:cstheme="majorBidi"/>
          <w:cs/>
        </w:rPr>
        <w:t>เกี่ยวข้องกับ</w:t>
      </w:r>
      <w:r w:rsidR="00472E42" w:rsidRPr="001076F8">
        <w:rPr>
          <w:rFonts w:asciiTheme="majorBidi" w:hAnsiTheme="majorBidi" w:cstheme="majorBidi"/>
          <w:cs/>
        </w:rPr>
        <w:t>การที่</w:t>
      </w:r>
      <w:r w:rsidRPr="001076F8">
        <w:rPr>
          <w:rFonts w:asciiTheme="majorBidi" w:hAnsiTheme="majorBidi" w:cstheme="majorBidi"/>
          <w:cs/>
        </w:rPr>
        <w:t xml:space="preserve">กลุ่มบริษัทได้ทำสัญญาจะซื้อจะขายทรัพย์สินรอการขาย </w:t>
      </w:r>
      <w:r w:rsidR="009D185F" w:rsidRPr="001076F8">
        <w:rPr>
          <w:rFonts w:asciiTheme="majorBidi" w:hAnsiTheme="majorBidi" w:cstheme="majorBidi" w:hint="cs"/>
          <w:cs/>
        </w:rPr>
        <w:t>ซึ่ง</w:t>
      </w:r>
      <w:r w:rsidRPr="001076F8">
        <w:rPr>
          <w:rFonts w:asciiTheme="majorBidi" w:hAnsiTheme="majorBidi" w:cstheme="majorBidi"/>
          <w:cs/>
        </w:rPr>
        <w:t xml:space="preserve">ราคาขายทรัพย์สินรอการขายรวม เท่ากับ </w:t>
      </w:r>
      <w:r w:rsidR="008469C0">
        <w:rPr>
          <w:rFonts w:asciiTheme="majorBidi" w:hAnsiTheme="majorBidi" w:cstheme="majorBidi" w:hint="cs"/>
          <w:cs/>
        </w:rPr>
        <w:t>345.6</w:t>
      </w:r>
      <w:r w:rsidR="00232C59">
        <w:rPr>
          <w:rFonts w:asciiTheme="majorBidi" w:hAnsiTheme="majorBidi" w:cstheme="majorBidi"/>
        </w:rPr>
        <w:t>7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 xml:space="preserve">ล้านบาท </w:t>
      </w:r>
      <w:r w:rsidRPr="001076F8">
        <w:rPr>
          <w:rFonts w:asciiTheme="majorBidi" w:hAnsiTheme="majorBidi" w:cstheme="majorBidi"/>
          <w:i/>
          <w:iCs/>
          <w:cs/>
        </w:rPr>
        <w:t>(</w:t>
      </w:r>
      <w:r w:rsidRPr="001076F8">
        <w:rPr>
          <w:rFonts w:asciiTheme="majorBidi" w:hAnsiTheme="majorBidi" w:cstheme="majorBidi"/>
          <w:i/>
          <w:iCs/>
        </w:rPr>
        <w:t xml:space="preserve">31 </w:t>
      </w:r>
      <w:r w:rsidRPr="001076F8">
        <w:rPr>
          <w:rFonts w:asciiTheme="majorBidi" w:hAnsiTheme="majorBidi" w:cstheme="majorBidi"/>
          <w:i/>
          <w:iCs/>
          <w:cs/>
        </w:rPr>
        <w:t xml:space="preserve">ธันวาคม </w:t>
      </w:r>
      <w:r w:rsidRPr="001076F8">
        <w:rPr>
          <w:rFonts w:asciiTheme="majorBidi" w:hAnsiTheme="majorBidi" w:cstheme="majorBidi"/>
          <w:i/>
          <w:iCs/>
        </w:rPr>
        <w:t xml:space="preserve">2566: </w:t>
      </w:r>
      <w:r w:rsidRPr="001076F8">
        <w:rPr>
          <w:rFonts w:asciiTheme="majorBidi" w:hAnsiTheme="majorBidi" w:cstheme="majorBidi"/>
          <w:i/>
          <w:iCs/>
          <w:cs/>
        </w:rPr>
        <w:t xml:space="preserve">ราคาขายทรัพย์สินรอการขายรวม เท่ากับ </w:t>
      </w:r>
      <w:r w:rsidRPr="001076F8">
        <w:rPr>
          <w:rFonts w:asciiTheme="majorBidi" w:hAnsiTheme="majorBidi" w:cstheme="majorBidi"/>
          <w:i/>
          <w:iCs/>
        </w:rPr>
        <w:t xml:space="preserve">343.61 </w:t>
      </w:r>
      <w:r w:rsidRPr="001076F8">
        <w:rPr>
          <w:rFonts w:asciiTheme="majorBidi" w:hAnsiTheme="majorBidi" w:cstheme="majorBidi"/>
          <w:i/>
          <w:iCs/>
          <w:cs/>
        </w:rPr>
        <w:t>ล้านบาท)</w:t>
      </w:r>
    </w:p>
    <w:p w14:paraId="0A603742" w14:textId="1BAAC61A" w:rsidR="00624B7B" w:rsidRPr="001076F8" w:rsidRDefault="00624B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</w:p>
    <w:p w14:paraId="0DB915B9" w14:textId="2223F2B0" w:rsidR="00225543" w:rsidRPr="001076F8" w:rsidRDefault="00225543" w:rsidP="00AA207C">
      <w:pPr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1076F8">
        <w:rPr>
          <w:rFonts w:asciiTheme="majorBidi" w:hAnsiTheme="majorBidi" w:cstheme="majorBidi"/>
          <w:b/>
          <w:bCs/>
          <w:cs/>
        </w:rPr>
        <w:t>ทุนเรือนหุ้น</w:t>
      </w:r>
    </w:p>
    <w:p w14:paraId="582203EE" w14:textId="77777777" w:rsidR="00096594" w:rsidRPr="001076F8" w:rsidRDefault="00096594" w:rsidP="000965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sz w:val="16"/>
          <w:szCs w:val="16"/>
        </w:rPr>
      </w:pPr>
    </w:p>
    <w:tbl>
      <w:tblPr>
        <w:tblStyle w:val="TableGrid"/>
        <w:tblW w:w="9913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990"/>
        <w:gridCol w:w="270"/>
        <w:gridCol w:w="1191"/>
        <w:gridCol w:w="260"/>
        <w:gridCol w:w="1159"/>
        <w:gridCol w:w="260"/>
        <w:gridCol w:w="1180"/>
        <w:gridCol w:w="260"/>
        <w:gridCol w:w="1103"/>
      </w:tblGrid>
      <w:tr w:rsidR="00075194" w:rsidRPr="001076F8" w14:paraId="3C90540F" w14:textId="77777777" w:rsidTr="00D81845">
        <w:trPr>
          <w:tblHeader/>
        </w:trPr>
        <w:tc>
          <w:tcPr>
            <w:tcW w:w="3240" w:type="dxa"/>
          </w:tcPr>
          <w:p w14:paraId="06D7BE8B" w14:textId="7001A29D" w:rsidR="00BF49E3" w:rsidRPr="001076F8" w:rsidRDefault="00BF49E3" w:rsidP="008012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1DB58B34" w14:textId="55F9EAA3" w:rsidR="00BF49E3" w:rsidRPr="001076F8" w:rsidRDefault="00BF49E3" w:rsidP="00636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58A9FFEA" w14:textId="77777777" w:rsidR="00BF49E3" w:rsidRPr="001076F8" w:rsidRDefault="00BF49E3" w:rsidP="008012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610" w:type="dxa"/>
            <w:gridSpan w:val="3"/>
          </w:tcPr>
          <w:p w14:paraId="0C0D4555" w14:textId="4E07FF68" w:rsidR="00BF49E3" w:rsidRPr="001076F8" w:rsidRDefault="358AEB74" w:rsidP="1C427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 xml:space="preserve">30 </w:t>
            </w:r>
            <w:r w:rsidR="00313525" w:rsidRPr="001076F8">
              <w:rPr>
                <w:rFonts w:asciiTheme="majorBidi" w:hAnsiTheme="majorBidi" w:cstheme="majorBidi" w:hint="cs"/>
                <w:cs/>
                <w:lang w:val="en-US"/>
              </w:rPr>
              <w:t>กันยายน</w:t>
            </w:r>
          </w:p>
        </w:tc>
        <w:tc>
          <w:tcPr>
            <w:tcW w:w="260" w:type="dxa"/>
          </w:tcPr>
          <w:p w14:paraId="74299522" w14:textId="77777777" w:rsidR="00BF49E3" w:rsidRPr="001076F8" w:rsidRDefault="00BF49E3" w:rsidP="00636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43" w:type="dxa"/>
            <w:gridSpan w:val="3"/>
          </w:tcPr>
          <w:p w14:paraId="50C54FB9" w14:textId="198E8AB7" w:rsidR="00BF49E3" w:rsidRPr="001076F8" w:rsidRDefault="000D3DCE" w:rsidP="00636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 xml:space="preserve">31 </w:t>
            </w:r>
            <w:r w:rsidRPr="001076F8">
              <w:rPr>
                <w:rFonts w:asciiTheme="majorBidi" w:hAnsiTheme="majorBidi" w:cstheme="majorBidi"/>
                <w:cs/>
                <w:lang w:val="en-US"/>
              </w:rPr>
              <w:t>ธันวาคม</w:t>
            </w:r>
          </w:p>
        </w:tc>
      </w:tr>
      <w:tr w:rsidR="000D3DCE" w:rsidRPr="001076F8" w14:paraId="79E87478" w14:textId="77777777" w:rsidTr="00D81845">
        <w:trPr>
          <w:tblHeader/>
        </w:trPr>
        <w:tc>
          <w:tcPr>
            <w:tcW w:w="3240" w:type="dxa"/>
          </w:tcPr>
          <w:p w14:paraId="5ACF97D9" w14:textId="7777777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69014163" w14:textId="78DB01A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cs/>
              </w:rPr>
            </w:pPr>
            <w:r w:rsidRPr="001076F8">
              <w:rPr>
                <w:rFonts w:asciiTheme="majorBidi" w:hAnsiTheme="majorBidi" w:cstheme="majorBidi"/>
                <w:b/>
                <w:cs/>
              </w:rPr>
              <w:t>มูลค่าหุ้น</w:t>
            </w:r>
          </w:p>
        </w:tc>
        <w:tc>
          <w:tcPr>
            <w:tcW w:w="270" w:type="dxa"/>
          </w:tcPr>
          <w:p w14:paraId="70365FD5" w14:textId="7777777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610" w:type="dxa"/>
            <w:gridSpan w:val="3"/>
          </w:tcPr>
          <w:p w14:paraId="71076BA8" w14:textId="74C9A73E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096594" w:rsidRPr="001076F8">
              <w:rPr>
                <w:rFonts w:asciiTheme="majorBidi" w:hAnsiTheme="majorBidi" w:cstheme="majorBidi"/>
                <w:lang w:val="en-US"/>
              </w:rPr>
              <w:t>7</w:t>
            </w:r>
          </w:p>
        </w:tc>
        <w:tc>
          <w:tcPr>
            <w:tcW w:w="260" w:type="dxa"/>
          </w:tcPr>
          <w:p w14:paraId="44BA00D8" w14:textId="7777777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43" w:type="dxa"/>
            <w:gridSpan w:val="3"/>
          </w:tcPr>
          <w:p w14:paraId="2EBF3F34" w14:textId="6D442DA9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096594" w:rsidRPr="001076F8">
              <w:rPr>
                <w:rFonts w:asciiTheme="majorBidi" w:hAnsiTheme="majorBidi" w:cstheme="majorBidi"/>
              </w:rPr>
              <w:t>6</w:t>
            </w:r>
          </w:p>
        </w:tc>
      </w:tr>
      <w:tr w:rsidR="000D3DCE" w:rsidRPr="001076F8" w14:paraId="16BE593C" w14:textId="77777777" w:rsidTr="00D81845">
        <w:trPr>
          <w:tblHeader/>
        </w:trPr>
        <w:tc>
          <w:tcPr>
            <w:tcW w:w="3240" w:type="dxa"/>
          </w:tcPr>
          <w:p w14:paraId="07F593DA" w14:textId="7777777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7335C1D9" w14:textId="60D0FA91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cs/>
              </w:rPr>
              <w:t>ต่อหุ้น</w:t>
            </w:r>
          </w:p>
        </w:tc>
        <w:tc>
          <w:tcPr>
            <w:tcW w:w="270" w:type="dxa"/>
          </w:tcPr>
          <w:p w14:paraId="705A8FC0" w14:textId="7777777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1" w:type="dxa"/>
          </w:tcPr>
          <w:p w14:paraId="5D49A492" w14:textId="67939926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78" w:firstLine="69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จำนวนหุ้น</w:t>
            </w:r>
          </w:p>
        </w:tc>
        <w:tc>
          <w:tcPr>
            <w:tcW w:w="260" w:type="dxa"/>
          </w:tcPr>
          <w:p w14:paraId="6D3B5D90" w14:textId="7777777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59" w:type="dxa"/>
          </w:tcPr>
          <w:p w14:paraId="19814611" w14:textId="464CDD1A" w:rsidR="000D3DCE" w:rsidRPr="001076F8" w:rsidRDefault="000D3DCE" w:rsidP="00D84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จำนวนเงิน</w:t>
            </w:r>
          </w:p>
        </w:tc>
        <w:tc>
          <w:tcPr>
            <w:tcW w:w="260" w:type="dxa"/>
          </w:tcPr>
          <w:p w14:paraId="0F69AB42" w14:textId="7777777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80" w:type="dxa"/>
          </w:tcPr>
          <w:p w14:paraId="63DBB57A" w14:textId="51FE7EAD" w:rsidR="000D3DCE" w:rsidRPr="001076F8" w:rsidRDefault="000D3DCE" w:rsidP="00D84F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cs/>
              </w:rPr>
              <w:t>จำนวนหุ้น</w:t>
            </w:r>
          </w:p>
        </w:tc>
        <w:tc>
          <w:tcPr>
            <w:tcW w:w="260" w:type="dxa"/>
          </w:tcPr>
          <w:p w14:paraId="7ECDF37D" w14:textId="7777777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3" w:type="dxa"/>
          </w:tcPr>
          <w:p w14:paraId="3E031160" w14:textId="2B4EA065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cs/>
              </w:rPr>
              <w:t>จำนวนเงิน</w:t>
            </w:r>
          </w:p>
        </w:tc>
      </w:tr>
      <w:tr w:rsidR="000D3DCE" w:rsidRPr="001076F8" w14:paraId="21125E01" w14:textId="77777777" w:rsidTr="00D81845">
        <w:trPr>
          <w:tblHeader/>
        </w:trPr>
        <w:tc>
          <w:tcPr>
            <w:tcW w:w="3240" w:type="dxa"/>
          </w:tcPr>
          <w:p w14:paraId="1F71FF9B" w14:textId="7777777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7367A89C" w14:textId="4C296FE1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1076F8">
              <w:rPr>
                <w:rFonts w:asciiTheme="majorBidi" w:hAnsiTheme="majorBidi" w:cstheme="majorBidi"/>
                <w:bCs/>
                <w:i/>
                <w:iCs/>
              </w:rPr>
              <w:t>(</w:t>
            </w:r>
            <w:r w:rsidRPr="001076F8">
              <w:rPr>
                <w:rFonts w:asciiTheme="majorBidi" w:hAnsiTheme="majorBidi" w:cstheme="majorBidi"/>
                <w:b/>
                <w:i/>
                <w:iCs/>
                <w:cs/>
              </w:rPr>
              <w:t>บาท)</w:t>
            </w:r>
          </w:p>
        </w:tc>
        <w:tc>
          <w:tcPr>
            <w:tcW w:w="270" w:type="dxa"/>
          </w:tcPr>
          <w:p w14:paraId="6ABC5790" w14:textId="7777777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5413" w:type="dxa"/>
            <w:gridSpan w:val="7"/>
          </w:tcPr>
          <w:p w14:paraId="549CDE8B" w14:textId="051141BD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</w:rPr>
              <w:t>(พันหุ้น</w:t>
            </w:r>
            <w:r w:rsidRPr="001076F8">
              <w:rPr>
                <w:rFonts w:asciiTheme="majorBidi" w:hAnsiTheme="majorBidi" w:cstheme="majorBidi"/>
                <w:i/>
                <w:iCs/>
              </w:rPr>
              <w:t>/</w:t>
            </w:r>
            <w:r w:rsidRPr="001076F8">
              <w:rPr>
                <w:rFonts w:asciiTheme="majorBidi" w:hAnsiTheme="majorBidi" w:cstheme="majorBidi"/>
                <w:i/>
                <w:iCs/>
                <w:cs/>
              </w:rPr>
              <w:t>พันบาท)</w:t>
            </w:r>
          </w:p>
        </w:tc>
      </w:tr>
      <w:tr w:rsidR="000D3DCE" w:rsidRPr="001076F8" w14:paraId="2BDF3B2E" w14:textId="77777777" w:rsidTr="00D81845">
        <w:tc>
          <w:tcPr>
            <w:tcW w:w="3240" w:type="dxa"/>
          </w:tcPr>
          <w:p w14:paraId="58AD083B" w14:textId="5B8EE68D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ทุนจดทะเบียน</w:t>
            </w:r>
          </w:p>
        </w:tc>
        <w:tc>
          <w:tcPr>
            <w:tcW w:w="990" w:type="dxa"/>
          </w:tcPr>
          <w:p w14:paraId="01219E4C" w14:textId="7777777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01C27B71" w14:textId="7777777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1" w:type="dxa"/>
          </w:tcPr>
          <w:p w14:paraId="1D064983" w14:textId="7777777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60" w:type="dxa"/>
          </w:tcPr>
          <w:p w14:paraId="153EF30E" w14:textId="7777777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59" w:type="dxa"/>
          </w:tcPr>
          <w:p w14:paraId="2AFF1DB7" w14:textId="7777777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60" w:type="dxa"/>
          </w:tcPr>
          <w:p w14:paraId="1823CB77" w14:textId="7777777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80" w:type="dxa"/>
          </w:tcPr>
          <w:p w14:paraId="3041451F" w14:textId="7777777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60" w:type="dxa"/>
          </w:tcPr>
          <w:p w14:paraId="530590E3" w14:textId="7777777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3" w:type="dxa"/>
          </w:tcPr>
          <w:p w14:paraId="179435C3" w14:textId="7777777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0D3DCE" w:rsidRPr="001076F8" w14:paraId="211A99AA" w14:textId="77777777" w:rsidTr="00D81845">
        <w:tc>
          <w:tcPr>
            <w:tcW w:w="3240" w:type="dxa"/>
          </w:tcPr>
          <w:p w14:paraId="2DEE162C" w14:textId="26A6D9DE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1076F8">
              <w:rPr>
                <w:rFonts w:asciiTheme="majorBidi" w:hAnsiTheme="majorBidi" w:cstheme="majorBidi"/>
              </w:rPr>
              <w:t>1</w:t>
            </w:r>
            <w:r w:rsidRPr="001076F8">
              <w:rPr>
                <w:rFonts w:asciiTheme="majorBidi" w:hAnsiTheme="majorBidi" w:cstheme="majorBidi"/>
                <w:cs/>
              </w:rPr>
              <w:t xml:space="preserve"> มกราคม</w:t>
            </w:r>
          </w:p>
        </w:tc>
        <w:tc>
          <w:tcPr>
            <w:tcW w:w="990" w:type="dxa"/>
          </w:tcPr>
          <w:p w14:paraId="21D5743F" w14:textId="7777777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14D95BB2" w14:textId="7777777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1" w:type="dxa"/>
          </w:tcPr>
          <w:p w14:paraId="719F8817" w14:textId="7777777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60" w:type="dxa"/>
          </w:tcPr>
          <w:p w14:paraId="1034BEB0" w14:textId="7777777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59" w:type="dxa"/>
          </w:tcPr>
          <w:p w14:paraId="528421CE" w14:textId="7777777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60" w:type="dxa"/>
          </w:tcPr>
          <w:p w14:paraId="3211BAB2" w14:textId="7777777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80" w:type="dxa"/>
          </w:tcPr>
          <w:p w14:paraId="6D3416DA" w14:textId="7777777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60" w:type="dxa"/>
          </w:tcPr>
          <w:p w14:paraId="025DA162" w14:textId="7777777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3" w:type="dxa"/>
          </w:tcPr>
          <w:p w14:paraId="5D04ED90" w14:textId="77777777" w:rsidR="000D3DCE" w:rsidRPr="001076F8" w:rsidRDefault="000D3DCE" w:rsidP="000D3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C66AD5" w:rsidRPr="001076F8" w14:paraId="4D7E1D15" w14:textId="77777777" w:rsidTr="00D81845">
        <w:tc>
          <w:tcPr>
            <w:tcW w:w="3240" w:type="dxa"/>
          </w:tcPr>
          <w:p w14:paraId="1485CBE7" w14:textId="05A3F053" w:rsidR="00C66AD5" w:rsidRPr="001076F8" w:rsidRDefault="00C66AD5" w:rsidP="00C66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  <w:r w:rsidRPr="001076F8">
              <w:rPr>
                <w:rFonts w:asciiTheme="majorBidi" w:hAnsiTheme="majorBidi" w:cstheme="majorBidi"/>
                <w:cs/>
              </w:rPr>
              <w:t xml:space="preserve"> หุ้นสามัญ</w:t>
            </w:r>
          </w:p>
        </w:tc>
        <w:tc>
          <w:tcPr>
            <w:tcW w:w="990" w:type="dxa"/>
          </w:tcPr>
          <w:p w14:paraId="6BEC18C9" w14:textId="76AE3C37" w:rsidR="00C66AD5" w:rsidRPr="001076F8" w:rsidRDefault="00C66AD5" w:rsidP="00C66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lang w:val="en-US"/>
              </w:rPr>
            </w:pPr>
            <w:r w:rsidRPr="001076F8">
              <w:rPr>
                <w:rFonts w:asciiTheme="majorBidi" w:hAnsiTheme="majorBidi" w:cstheme="majorBidi"/>
                <w:i/>
                <w:iCs/>
              </w:rPr>
              <w:t>10</w:t>
            </w:r>
          </w:p>
        </w:tc>
        <w:tc>
          <w:tcPr>
            <w:tcW w:w="270" w:type="dxa"/>
          </w:tcPr>
          <w:p w14:paraId="5B7FB5E1" w14:textId="77777777" w:rsidR="00C66AD5" w:rsidRPr="001076F8" w:rsidRDefault="00C66AD5" w:rsidP="00C66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</w:tcPr>
          <w:p w14:paraId="4D715114" w14:textId="23DE0F67" w:rsidR="00C66AD5" w:rsidRPr="001076F8" w:rsidRDefault="00C66AD5" w:rsidP="00C66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40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60" w:type="dxa"/>
          </w:tcPr>
          <w:p w14:paraId="0F404C07" w14:textId="77777777" w:rsidR="00C66AD5" w:rsidRPr="001076F8" w:rsidRDefault="00C66AD5" w:rsidP="00C66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9" w:type="dxa"/>
          </w:tcPr>
          <w:p w14:paraId="30B16144" w14:textId="190194FF" w:rsidR="00C66AD5" w:rsidRPr="001076F8" w:rsidRDefault="00C66AD5" w:rsidP="00C66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40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60" w:type="dxa"/>
          </w:tcPr>
          <w:p w14:paraId="1FED3470" w14:textId="77777777" w:rsidR="00C66AD5" w:rsidRPr="001076F8" w:rsidRDefault="00C66AD5" w:rsidP="00C66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</w:tcPr>
          <w:p w14:paraId="6A017225" w14:textId="30F9B13A" w:rsidR="00C66AD5" w:rsidRPr="001076F8" w:rsidRDefault="00C66AD5" w:rsidP="00C66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347,078</w:t>
            </w:r>
          </w:p>
        </w:tc>
        <w:tc>
          <w:tcPr>
            <w:tcW w:w="260" w:type="dxa"/>
          </w:tcPr>
          <w:p w14:paraId="5484DDE4" w14:textId="77777777" w:rsidR="00C66AD5" w:rsidRPr="001076F8" w:rsidRDefault="00C66AD5" w:rsidP="00C66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03" w:type="dxa"/>
          </w:tcPr>
          <w:p w14:paraId="0841559D" w14:textId="7610DB0E" w:rsidR="00C66AD5" w:rsidRPr="001076F8" w:rsidRDefault="00C66AD5" w:rsidP="00C66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3,470,784</w:t>
            </w:r>
          </w:p>
        </w:tc>
      </w:tr>
      <w:tr w:rsidR="00C66AD5" w:rsidRPr="001076F8" w14:paraId="6BFD8D66" w14:textId="77777777" w:rsidTr="00D81845">
        <w:tc>
          <w:tcPr>
            <w:tcW w:w="3240" w:type="dxa"/>
          </w:tcPr>
          <w:p w14:paraId="66F95CE4" w14:textId="63710A0F" w:rsidR="00C66AD5" w:rsidRPr="001076F8" w:rsidRDefault="00C66AD5" w:rsidP="00C66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  <w:r w:rsidRPr="001076F8">
              <w:rPr>
                <w:rFonts w:asciiTheme="majorBidi" w:hAnsiTheme="majorBidi" w:cstheme="majorBidi"/>
                <w:cs/>
              </w:rPr>
              <w:t xml:space="preserve"> หุ้นสามัญ</w:t>
            </w:r>
          </w:p>
        </w:tc>
        <w:tc>
          <w:tcPr>
            <w:tcW w:w="990" w:type="dxa"/>
          </w:tcPr>
          <w:p w14:paraId="076D83C7" w14:textId="739CFCC9" w:rsidR="00C66AD5" w:rsidRPr="001076F8" w:rsidRDefault="00C66AD5" w:rsidP="00C66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</w:rPr>
              <w:t>2</w:t>
            </w:r>
          </w:p>
        </w:tc>
        <w:tc>
          <w:tcPr>
            <w:tcW w:w="270" w:type="dxa"/>
          </w:tcPr>
          <w:p w14:paraId="0F6520D1" w14:textId="77777777" w:rsidR="00C66AD5" w:rsidRPr="001076F8" w:rsidRDefault="00C66AD5" w:rsidP="00C66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</w:tcPr>
          <w:p w14:paraId="35A8BC41" w14:textId="6CBDC56A" w:rsidR="00C66AD5" w:rsidRPr="001076F8" w:rsidRDefault="00C66AD5" w:rsidP="00C66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40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2,313,852</w:t>
            </w:r>
          </w:p>
        </w:tc>
        <w:tc>
          <w:tcPr>
            <w:tcW w:w="260" w:type="dxa"/>
          </w:tcPr>
          <w:p w14:paraId="254AEAA6" w14:textId="77777777" w:rsidR="00C66AD5" w:rsidRPr="001076F8" w:rsidRDefault="00C66AD5" w:rsidP="00C66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9" w:type="dxa"/>
          </w:tcPr>
          <w:p w14:paraId="46189E66" w14:textId="474B57FD" w:rsidR="00C66AD5" w:rsidRPr="001076F8" w:rsidRDefault="00C66AD5" w:rsidP="00C66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40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4,627,704</w:t>
            </w:r>
          </w:p>
        </w:tc>
        <w:tc>
          <w:tcPr>
            <w:tcW w:w="260" w:type="dxa"/>
          </w:tcPr>
          <w:p w14:paraId="39817C75" w14:textId="77777777" w:rsidR="00C66AD5" w:rsidRPr="001076F8" w:rsidRDefault="00C66AD5" w:rsidP="00C66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</w:tcPr>
          <w:p w14:paraId="37906055" w14:textId="40625412" w:rsidR="00C66AD5" w:rsidRPr="001076F8" w:rsidRDefault="00C66AD5" w:rsidP="00C66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40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60" w:type="dxa"/>
          </w:tcPr>
          <w:p w14:paraId="38CC6FD3" w14:textId="77777777" w:rsidR="00C66AD5" w:rsidRPr="001076F8" w:rsidRDefault="00C66AD5" w:rsidP="00C66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03" w:type="dxa"/>
          </w:tcPr>
          <w:p w14:paraId="15EACE6B" w14:textId="28E44AD3" w:rsidR="00C66AD5" w:rsidRPr="001076F8" w:rsidRDefault="00C66AD5" w:rsidP="00C66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56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</w:tr>
      <w:tr w:rsidR="008E5557" w:rsidRPr="001076F8" w14:paraId="414EC624" w14:textId="77777777" w:rsidTr="00D81845">
        <w:tc>
          <w:tcPr>
            <w:tcW w:w="3240" w:type="dxa"/>
          </w:tcPr>
          <w:p w14:paraId="4EB29DDB" w14:textId="3F0A703D" w:rsidR="008E5557" w:rsidRPr="001076F8" w:rsidRDefault="008E5557" w:rsidP="008E55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  <w:cs/>
                <w:lang w:val="en-US"/>
              </w:rPr>
              <w:t>การเปลี่ยนแปลงมูลค่าหุ้นที่ตราไว้</w:t>
            </w:r>
          </w:p>
        </w:tc>
        <w:tc>
          <w:tcPr>
            <w:tcW w:w="990" w:type="dxa"/>
          </w:tcPr>
          <w:p w14:paraId="355EC149" w14:textId="77777777" w:rsidR="008E5557" w:rsidRPr="001076F8" w:rsidRDefault="008E5557" w:rsidP="008E55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270" w:type="dxa"/>
          </w:tcPr>
          <w:p w14:paraId="0F29E87C" w14:textId="77777777" w:rsidR="008E5557" w:rsidRPr="001076F8" w:rsidRDefault="008E5557" w:rsidP="008E55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</w:tcPr>
          <w:p w14:paraId="55C8A427" w14:textId="77777777" w:rsidR="008E5557" w:rsidRPr="001076F8" w:rsidRDefault="008E5557" w:rsidP="008E55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60" w:type="dxa"/>
          </w:tcPr>
          <w:p w14:paraId="0D4E5479" w14:textId="77777777" w:rsidR="008E5557" w:rsidRPr="001076F8" w:rsidRDefault="008E5557" w:rsidP="008E55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9" w:type="dxa"/>
          </w:tcPr>
          <w:p w14:paraId="110B5371" w14:textId="77777777" w:rsidR="008E5557" w:rsidRPr="001076F8" w:rsidRDefault="008E5557" w:rsidP="008E55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60" w:type="dxa"/>
          </w:tcPr>
          <w:p w14:paraId="7A8CD357" w14:textId="77777777" w:rsidR="008E5557" w:rsidRPr="001076F8" w:rsidRDefault="008E5557" w:rsidP="008E55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</w:tcPr>
          <w:p w14:paraId="0794A0C7" w14:textId="77777777" w:rsidR="008E5557" w:rsidRPr="001076F8" w:rsidRDefault="008E5557" w:rsidP="008E55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60" w:type="dxa"/>
          </w:tcPr>
          <w:p w14:paraId="6BE8A29F" w14:textId="77777777" w:rsidR="008E5557" w:rsidRPr="001076F8" w:rsidRDefault="008E5557" w:rsidP="008E55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03" w:type="dxa"/>
          </w:tcPr>
          <w:p w14:paraId="56B38DAB" w14:textId="77777777" w:rsidR="008E5557" w:rsidRPr="001076F8" w:rsidRDefault="008E5557" w:rsidP="008E55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</w:tr>
      <w:tr w:rsidR="008469C0" w:rsidRPr="001076F8" w14:paraId="02F7C7C4" w14:textId="77777777" w:rsidTr="00D81845">
        <w:tc>
          <w:tcPr>
            <w:tcW w:w="3240" w:type="dxa"/>
          </w:tcPr>
          <w:p w14:paraId="0C3E730E" w14:textId="22596606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 xml:space="preserve">- </w:t>
            </w:r>
            <w:r w:rsidRPr="001076F8">
              <w:rPr>
                <w:rFonts w:asciiTheme="majorBidi" w:hAnsiTheme="majorBidi" w:cstheme="majorBidi"/>
                <w:cs/>
                <w:lang w:val="en-US"/>
              </w:rPr>
              <w:t xml:space="preserve">จากหุ้นละ </w:t>
            </w:r>
            <w:r w:rsidRPr="001076F8">
              <w:rPr>
                <w:rFonts w:asciiTheme="majorBidi" w:hAnsiTheme="majorBidi" w:cstheme="majorBidi"/>
                <w:lang w:val="en-US"/>
              </w:rPr>
              <w:t xml:space="preserve">10 </w:t>
            </w:r>
            <w:r w:rsidRPr="001076F8">
              <w:rPr>
                <w:rFonts w:asciiTheme="majorBidi" w:hAnsiTheme="majorBidi" w:cstheme="majorBidi"/>
                <w:cs/>
                <w:lang w:val="en-US"/>
              </w:rPr>
              <w:t>บาท</w:t>
            </w:r>
            <w:r w:rsidRPr="001076F8">
              <w:rPr>
                <w:rFonts w:asciiTheme="majorBidi" w:hAnsiTheme="majorBidi" w:cstheme="majorBidi"/>
                <w:lang w:val="en-US"/>
              </w:rPr>
              <w:t xml:space="preserve"> </w:t>
            </w:r>
            <w:r w:rsidRPr="001076F8">
              <w:rPr>
                <w:rFonts w:asciiTheme="majorBidi" w:hAnsiTheme="majorBidi" w:cstheme="majorBidi"/>
                <w:cs/>
                <w:lang w:val="en-US"/>
              </w:rPr>
              <w:t xml:space="preserve">เป็นหุ้นละ </w:t>
            </w:r>
            <w:r w:rsidRPr="001076F8">
              <w:rPr>
                <w:rFonts w:asciiTheme="majorBidi" w:hAnsiTheme="majorBidi" w:cstheme="majorBidi"/>
                <w:lang w:val="en-US"/>
              </w:rPr>
              <w:t xml:space="preserve">2 </w:t>
            </w:r>
            <w:r w:rsidRPr="001076F8">
              <w:rPr>
                <w:rFonts w:asciiTheme="majorBidi" w:hAnsiTheme="majorBidi" w:cstheme="majorBidi"/>
                <w:cs/>
                <w:lang w:val="en-US"/>
              </w:rPr>
              <w:t>บาท</w:t>
            </w:r>
          </w:p>
        </w:tc>
        <w:tc>
          <w:tcPr>
            <w:tcW w:w="990" w:type="dxa"/>
          </w:tcPr>
          <w:p w14:paraId="52D0A578" w14:textId="2B2477AD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</w:rPr>
              <w:t>2</w:t>
            </w:r>
          </w:p>
        </w:tc>
        <w:tc>
          <w:tcPr>
            <w:tcW w:w="270" w:type="dxa"/>
          </w:tcPr>
          <w:p w14:paraId="2968CE14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</w:tcPr>
          <w:p w14:paraId="34B694CE" w14:textId="118DE0B9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40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60" w:type="dxa"/>
          </w:tcPr>
          <w:p w14:paraId="5B777DDF" w14:textId="77777777" w:rsidR="008469C0" w:rsidRPr="001076F8" w:rsidRDefault="008469C0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9" w:type="dxa"/>
          </w:tcPr>
          <w:p w14:paraId="1224C874" w14:textId="0AF2C6EB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40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60" w:type="dxa"/>
          </w:tcPr>
          <w:p w14:paraId="282AC7F5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</w:tcPr>
          <w:p w14:paraId="0C45D63A" w14:textId="7FB091E2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1,3</w:t>
            </w:r>
            <w:r w:rsidRPr="001076F8">
              <w:rPr>
                <w:rFonts w:asciiTheme="majorBidi" w:hAnsiTheme="majorBidi" w:cstheme="majorBidi"/>
                <w:lang w:val="en-US"/>
              </w:rPr>
              <w:t>88</w:t>
            </w:r>
            <w:r w:rsidRPr="001076F8">
              <w:rPr>
                <w:rFonts w:asciiTheme="majorBidi" w:hAnsiTheme="majorBidi" w:cstheme="majorBidi"/>
              </w:rPr>
              <w:t>,</w:t>
            </w:r>
            <w:r w:rsidRPr="001076F8">
              <w:rPr>
                <w:rFonts w:asciiTheme="majorBidi" w:hAnsiTheme="majorBidi" w:cstheme="majorBidi"/>
                <w:lang w:val="en-US"/>
              </w:rPr>
              <w:t>314</w:t>
            </w:r>
          </w:p>
        </w:tc>
        <w:tc>
          <w:tcPr>
            <w:tcW w:w="260" w:type="dxa"/>
          </w:tcPr>
          <w:p w14:paraId="6E3828D6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03" w:type="dxa"/>
          </w:tcPr>
          <w:p w14:paraId="7B839BAA" w14:textId="33D97739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56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</w:tr>
      <w:tr w:rsidR="008469C0" w:rsidRPr="001076F8" w14:paraId="7F26A2E9" w14:textId="77777777" w:rsidTr="00D81845">
        <w:tc>
          <w:tcPr>
            <w:tcW w:w="3240" w:type="dxa"/>
          </w:tcPr>
          <w:p w14:paraId="7A2E9F8B" w14:textId="5970C78E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cs/>
              </w:rPr>
              <w:t>ออกหุ้นใหม่</w:t>
            </w:r>
          </w:p>
        </w:tc>
        <w:tc>
          <w:tcPr>
            <w:tcW w:w="990" w:type="dxa"/>
          </w:tcPr>
          <w:p w14:paraId="69AB8D6E" w14:textId="0801F552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</w:rPr>
              <w:t>2</w:t>
            </w:r>
          </w:p>
        </w:tc>
        <w:tc>
          <w:tcPr>
            <w:tcW w:w="270" w:type="dxa"/>
          </w:tcPr>
          <w:p w14:paraId="755DB190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tcBorders>
              <w:bottom w:val="single" w:sz="4" w:space="0" w:color="000000" w:themeColor="text1"/>
            </w:tcBorders>
          </w:tcPr>
          <w:p w14:paraId="2671E424" w14:textId="1EC5D135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40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60" w:type="dxa"/>
          </w:tcPr>
          <w:p w14:paraId="7A49F23F" w14:textId="77777777" w:rsidR="008469C0" w:rsidRPr="001076F8" w:rsidRDefault="008469C0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53"/>
              </w:tabs>
              <w:spacing w:line="240" w:lineRule="auto"/>
              <w:ind w:right="-2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9" w:type="dxa"/>
            <w:tcBorders>
              <w:bottom w:val="single" w:sz="4" w:space="0" w:color="000000" w:themeColor="text1"/>
            </w:tcBorders>
          </w:tcPr>
          <w:p w14:paraId="01DF4B6F" w14:textId="25F79BB2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40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60" w:type="dxa"/>
          </w:tcPr>
          <w:p w14:paraId="6E5D8E34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53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  <w:tcBorders>
              <w:bottom w:val="single" w:sz="4" w:space="0" w:color="000000" w:themeColor="text1"/>
            </w:tcBorders>
          </w:tcPr>
          <w:p w14:paraId="16255988" w14:textId="09D9F710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578,</w:t>
            </w:r>
            <w:r w:rsidRPr="001076F8">
              <w:rPr>
                <w:rFonts w:asciiTheme="majorBidi" w:hAnsiTheme="majorBidi" w:cstheme="majorBidi"/>
                <w:lang w:val="en-US"/>
              </w:rPr>
              <w:t>460</w:t>
            </w:r>
          </w:p>
        </w:tc>
        <w:tc>
          <w:tcPr>
            <w:tcW w:w="260" w:type="dxa"/>
          </w:tcPr>
          <w:p w14:paraId="31E86B88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53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03" w:type="dxa"/>
            <w:tcBorders>
              <w:bottom w:val="single" w:sz="4" w:space="0" w:color="000000" w:themeColor="text1"/>
            </w:tcBorders>
          </w:tcPr>
          <w:p w14:paraId="3C7211EE" w14:textId="6FA644B0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1,156,920</w:t>
            </w:r>
          </w:p>
        </w:tc>
      </w:tr>
      <w:tr w:rsidR="008469C0" w:rsidRPr="001076F8" w14:paraId="5A4DE983" w14:textId="77777777" w:rsidTr="00D81845">
        <w:tc>
          <w:tcPr>
            <w:tcW w:w="3240" w:type="dxa"/>
          </w:tcPr>
          <w:p w14:paraId="78D907B9" w14:textId="5635A3DA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lang w:val="en-US"/>
              </w:rPr>
              <w:t>-</w:t>
            </w:r>
            <w:r w:rsidRPr="001076F8">
              <w:rPr>
                <w:rFonts w:asciiTheme="majorBidi" w:hAnsiTheme="majorBidi" w:cstheme="majorBidi"/>
                <w:b/>
                <w:bCs/>
                <w:cs/>
              </w:rPr>
              <w:t xml:space="preserve"> หุ้นสามัญ</w:t>
            </w:r>
          </w:p>
        </w:tc>
        <w:tc>
          <w:tcPr>
            <w:tcW w:w="990" w:type="dxa"/>
          </w:tcPr>
          <w:p w14:paraId="390A4828" w14:textId="5966591C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i/>
                <w:iCs/>
                <w:lang w:val="en-US"/>
              </w:rPr>
              <w:t>2</w:t>
            </w:r>
          </w:p>
        </w:tc>
        <w:tc>
          <w:tcPr>
            <w:tcW w:w="270" w:type="dxa"/>
          </w:tcPr>
          <w:p w14:paraId="5A7EFB6C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14:paraId="548056B8" w14:textId="271CD368" w:rsidR="008469C0" w:rsidRPr="008469C0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>2,313,852</w:t>
            </w:r>
          </w:p>
        </w:tc>
        <w:tc>
          <w:tcPr>
            <w:tcW w:w="260" w:type="dxa"/>
          </w:tcPr>
          <w:p w14:paraId="5A8BADAE" w14:textId="77777777" w:rsidR="008469C0" w:rsidRPr="008469C0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59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14:paraId="3B92C813" w14:textId="17E70B29" w:rsidR="008469C0" w:rsidRPr="008469C0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>4,627,704</w:t>
            </w:r>
          </w:p>
        </w:tc>
        <w:tc>
          <w:tcPr>
            <w:tcW w:w="260" w:type="dxa"/>
          </w:tcPr>
          <w:p w14:paraId="09124EE8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80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14:paraId="1E69D122" w14:textId="48090EBB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2,313,852</w:t>
            </w:r>
          </w:p>
        </w:tc>
        <w:tc>
          <w:tcPr>
            <w:tcW w:w="260" w:type="dxa"/>
          </w:tcPr>
          <w:p w14:paraId="5C88B754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3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14:paraId="03EDF147" w14:textId="1E87055C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4,627,704</w:t>
            </w:r>
          </w:p>
        </w:tc>
      </w:tr>
      <w:tr w:rsidR="00D36062" w:rsidRPr="001076F8" w14:paraId="2941CE55" w14:textId="77777777" w:rsidTr="00D81845">
        <w:trPr>
          <w:trHeight w:val="182"/>
        </w:trPr>
        <w:tc>
          <w:tcPr>
            <w:tcW w:w="3240" w:type="dxa"/>
          </w:tcPr>
          <w:p w14:paraId="26BD10D6" w14:textId="77777777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8"/>
                <w:szCs w:val="8"/>
              </w:rPr>
            </w:pPr>
          </w:p>
        </w:tc>
        <w:tc>
          <w:tcPr>
            <w:tcW w:w="990" w:type="dxa"/>
          </w:tcPr>
          <w:p w14:paraId="3E3B9751" w14:textId="77777777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8"/>
                <w:szCs w:val="8"/>
              </w:rPr>
            </w:pPr>
          </w:p>
        </w:tc>
        <w:tc>
          <w:tcPr>
            <w:tcW w:w="270" w:type="dxa"/>
          </w:tcPr>
          <w:p w14:paraId="0F28D366" w14:textId="77777777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191" w:type="dxa"/>
          </w:tcPr>
          <w:p w14:paraId="2C42A2C8" w14:textId="77777777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8"/>
                <w:szCs w:val="8"/>
              </w:rPr>
            </w:pPr>
          </w:p>
        </w:tc>
        <w:tc>
          <w:tcPr>
            <w:tcW w:w="260" w:type="dxa"/>
          </w:tcPr>
          <w:p w14:paraId="136BAB60" w14:textId="77777777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8"/>
                <w:szCs w:val="8"/>
              </w:rPr>
            </w:pPr>
          </w:p>
        </w:tc>
        <w:tc>
          <w:tcPr>
            <w:tcW w:w="1159" w:type="dxa"/>
          </w:tcPr>
          <w:p w14:paraId="249A37C0" w14:textId="77777777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8"/>
                <w:szCs w:val="8"/>
              </w:rPr>
            </w:pPr>
          </w:p>
        </w:tc>
        <w:tc>
          <w:tcPr>
            <w:tcW w:w="260" w:type="dxa"/>
          </w:tcPr>
          <w:p w14:paraId="4B598B3A" w14:textId="77777777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8"/>
                <w:szCs w:val="8"/>
              </w:rPr>
            </w:pPr>
          </w:p>
        </w:tc>
        <w:tc>
          <w:tcPr>
            <w:tcW w:w="1180" w:type="dxa"/>
          </w:tcPr>
          <w:p w14:paraId="453F1F0A" w14:textId="77777777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8"/>
                <w:szCs w:val="8"/>
              </w:rPr>
            </w:pPr>
          </w:p>
        </w:tc>
        <w:tc>
          <w:tcPr>
            <w:tcW w:w="260" w:type="dxa"/>
          </w:tcPr>
          <w:p w14:paraId="21969CD9" w14:textId="77777777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8"/>
                <w:szCs w:val="8"/>
              </w:rPr>
            </w:pPr>
          </w:p>
        </w:tc>
        <w:tc>
          <w:tcPr>
            <w:tcW w:w="1103" w:type="dxa"/>
          </w:tcPr>
          <w:p w14:paraId="2A0BFEFC" w14:textId="77777777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8"/>
                <w:szCs w:val="8"/>
              </w:rPr>
            </w:pPr>
          </w:p>
        </w:tc>
      </w:tr>
      <w:tr w:rsidR="00D36062" w:rsidRPr="001076F8" w14:paraId="32755AE0" w14:textId="77777777" w:rsidTr="00D81845">
        <w:tc>
          <w:tcPr>
            <w:tcW w:w="3240" w:type="dxa"/>
          </w:tcPr>
          <w:p w14:paraId="6F3FFD84" w14:textId="76520112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หุ้นที่ออกและชำระแล้ว</w:t>
            </w:r>
          </w:p>
        </w:tc>
        <w:tc>
          <w:tcPr>
            <w:tcW w:w="990" w:type="dxa"/>
          </w:tcPr>
          <w:p w14:paraId="04EDB129" w14:textId="77777777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2DB21D48" w14:textId="77777777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</w:tcPr>
          <w:p w14:paraId="251A0D27" w14:textId="77777777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60" w:type="dxa"/>
          </w:tcPr>
          <w:p w14:paraId="73775B45" w14:textId="77777777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59" w:type="dxa"/>
          </w:tcPr>
          <w:p w14:paraId="44F5588F" w14:textId="77777777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60" w:type="dxa"/>
          </w:tcPr>
          <w:p w14:paraId="13532E68" w14:textId="77777777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</w:tcPr>
          <w:p w14:paraId="7928180E" w14:textId="77777777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60" w:type="dxa"/>
          </w:tcPr>
          <w:p w14:paraId="122FCDD8" w14:textId="77777777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03" w:type="dxa"/>
          </w:tcPr>
          <w:p w14:paraId="4EF89B94" w14:textId="77777777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</w:tr>
      <w:tr w:rsidR="00C66AD5" w:rsidRPr="001076F8" w14:paraId="06C601F0" w14:textId="77777777" w:rsidTr="00D81845">
        <w:tc>
          <w:tcPr>
            <w:tcW w:w="3240" w:type="dxa"/>
          </w:tcPr>
          <w:p w14:paraId="3EAFC4F8" w14:textId="62B4CD81" w:rsidR="00C66AD5" w:rsidRPr="001076F8" w:rsidRDefault="00C66AD5" w:rsidP="00C66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1076F8">
              <w:rPr>
                <w:rFonts w:asciiTheme="majorBidi" w:hAnsiTheme="majorBidi" w:cstheme="majorBidi"/>
              </w:rPr>
              <w:t>1</w:t>
            </w:r>
            <w:r w:rsidRPr="001076F8">
              <w:rPr>
                <w:rFonts w:asciiTheme="majorBidi" w:hAnsiTheme="majorBidi" w:cstheme="majorBidi"/>
                <w:cs/>
              </w:rPr>
              <w:t xml:space="preserve"> มกราคม</w:t>
            </w:r>
          </w:p>
        </w:tc>
        <w:tc>
          <w:tcPr>
            <w:tcW w:w="990" w:type="dxa"/>
          </w:tcPr>
          <w:p w14:paraId="78243635" w14:textId="77777777" w:rsidR="00C66AD5" w:rsidRPr="001076F8" w:rsidRDefault="00C66AD5" w:rsidP="00C66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20408079" w14:textId="77777777" w:rsidR="00C66AD5" w:rsidRPr="001076F8" w:rsidRDefault="00C66AD5" w:rsidP="00C66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</w:tcPr>
          <w:p w14:paraId="658D671D" w14:textId="275CBDEB" w:rsidR="00C66AD5" w:rsidRPr="001076F8" w:rsidRDefault="00C66AD5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0" w:type="dxa"/>
          </w:tcPr>
          <w:p w14:paraId="7CB9B679" w14:textId="77777777" w:rsidR="00C66AD5" w:rsidRPr="001076F8" w:rsidRDefault="00C66AD5" w:rsidP="00C66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59" w:type="dxa"/>
          </w:tcPr>
          <w:p w14:paraId="7B9A3238" w14:textId="282B7CBA" w:rsidR="00C66AD5" w:rsidRPr="001076F8" w:rsidRDefault="00C66AD5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0" w:type="dxa"/>
          </w:tcPr>
          <w:p w14:paraId="65858EB2" w14:textId="77777777" w:rsidR="00C66AD5" w:rsidRPr="001076F8" w:rsidRDefault="00C66AD5" w:rsidP="00C66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</w:tcPr>
          <w:p w14:paraId="4FC02259" w14:textId="77777777" w:rsidR="00C66AD5" w:rsidRPr="001076F8" w:rsidRDefault="00C66AD5" w:rsidP="00C66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60" w:type="dxa"/>
          </w:tcPr>
          <w:p w14:paraId="18F28873" w14:textId="77777777" w:rsidR="00C66AD5" w:rsidRPr="001076F8" w:rsidRDefault="00C66AD5" w:rsidP="00C66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03" w:type="dxa"/>
          </w:tcPr>
          <w:p w14:paraId="2B696EA2" w14:textId="77777777" w:rsidR="00C66AD5" w:rsidRPr="001076F8" w:rsidRDefault="00C66AD5" w:rsidP="00C66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</w:tr>
      <w:tr w:rsidR="00C86A0C" w:rsidRPr="001076F8" w14:paraId="6E6C1DD8" w14:textId="77777777" w:rsidTr="00D81845">
        <w:tc>
          <w:tcPr>
            <w:tcW w:w="3240" w:type="dxa"/>
          </w:tcPr>
          <w:p w14:paraId="2A3D4E1E" w14:textId="1182CA45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 xml:space="preserve">- </w:t>
            </w:r>
            <w:r w:rsidRPr="001076F8">
              <w:rPr>
                <w:rFonts w:asciiTheme="majorBidi" w:hAnsiTheme="majorBidi" w:cstheme="majorBidi"/>
                <w:cs/>
              </w:rPr>
              <w:t>หุ้นสามัญ</w:t>
            </w:r>
          </w:p>
        </w:tc>
        <w:tc>
          <w:tcPr>
            <w:tcW w:w="990" w:type="dxa"/>
          </w:tcPr>
          <w:p w14:paraId="0CEAAC0B" w14:textId="23BAA466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i/>
                <w:iCs/>
                <w:lang w:val="en-US"/>
              </w:rPr>
              <w:t>10</w:t>
            </w:r>
          </w:p>
        </w:tc>
        <w:tc>
          <w:tcPr>
            <w:tcW w:w="270" w:type="dxa"/>
          </w:tcPr>
          <w:p w14:paraId="21D6DEFD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</w:tcPr>
          <w:p w14:paraId="4B356434" w14:textId="7B42B36F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40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60" w:type="dxa"/>
          </w:tcPr>
          <w:p w14:paraId="5A5205FE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9" w:type="dxa"/>
          </w:tcPr>
          <w:p w14:paraId="17BCB8B8" w14:textId="48EAB3DE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40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60" w:type="dxa"/>
          </w:tcPr>
          <w:p w14:paraId="3E071D59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</w:tcPr>
          <w:p w14:paraId="31FDA325" w14:textId="0D7C17A1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347,</w:t>
            </w:r>
            <w:r w:rsidRPr="001076F8">
              <w:rPr>
                <w:rFonts w:asciiTheme="majorBidi" w:hAnsiTheme="majorBidi" w:cstheme="majorBidi"/>
              </w:rPr>
              <w:t>078</w:t>
            </w:r>
          </w:p>
        </w:tc>
        <w:tc>
          <w:tcPr>
            <w:tcW w:w="260" w:type="dxa"/>
          </w:tcPr>
          <w:p w14:paraId="6A6884AD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03" w:type="dxa"/>
          </w:tcPr>
          <w:p w14:paraId="46B6D091" w14:textId="6CA33136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3,470,784</w:t>
            </w:r>
          </w:p>
        </w:tc>
      </w:tr>
      <w:tr w:rsidR="00C86A0C" w:rsidRPr="001076F8" w14:paraId="53040A17" w14:textId="77777777" w:rsidTr="00D81845">
        <w:tc>
          <w:tcPr>
            <w:tcW w:w="3240" w:type="dxa"/>
          </w:tcPr>
          <w:p w14:paraId="1DF54D95" w14:textId="49FEC96A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- </w:t>
            </w:r>
            <w:r w:rsidRPr="001076F8">
              <w:rPr>
                <w:rFonts w:asciiTheme="majorBidi" w:hAnsiTheme="majorBidi" w:cstheme="majorBidi"/>
                <w:cs/>
              </w:rPr>
              <w:t>หุ้นสามัญ</w:t>
            </w:r>
          </w:p>
        </w:tc>
        <w:tc>
          <w:tcPr>
            <w:tcW w:w="990" w:type="dxa"/>
          </w:tcPr>
          <w:p w14:paraId="66AE1DC0" w14:textId="13DF9D2A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1076F8">
              <w:rPr>
                <w:rFonts w:asciiTheme="majorBidi" w:hAnsiTheme="majorBidi" w:cstheme="majorBidi"/>
                <w:i/>
                <w:iCs/>
                <w:lang w:val="en-US"/>
              </w:rPr>
              <w:t>2</w:t>
            </w:r>
          </w:p>
        </w:tc>
        <w:tc>
          <w:tcPr>
            <w:tcW w:w="270" w:type="dxa"/>
          </w:tcPr>
          <w:p w14:paraId="40B839AC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</w:tcPr>
          <w:p w14:paraId="76895D0A" w14:textId="65ED47A6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1,735,</w:t>
            </w:r>
            <w:r w:rsidRPr="001076F8">
              <w:rPr>
                <w:rFonts w:asciiTheme="majorBidi" w:hAnsiTheme="majorBidi" w:cstheme="majorBidi"/>
                <w:lang w:val="en-US"/>
              </w:rPr>
              <w:t>392</w:t>
            </w:r>
          </w:p>
        </w:tc>
        <w:tc>
          <w:tcPr>
            <w:tcW w:w="260" w:type="dxa"/>
          </w:tcPr>
          <w:p w14:paraId="0EC33582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9" w:type="dxa"/>
          </w:tcPr>
          <w:p w14:paraId="71E86CDA" w14:textId="5AE2A91C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3,470,784</w:t>
            </w:r>
          </w:p>
        </w:tc>
        <w:tc>
          <w:tcPr>
            <w:tcW w:w="260" w:type="dxa"/>
          </w:tcPr>
          <w:p w14:paraId="7CA4E2F9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</w:tcPr>
          <w:p w14:paraId="5CA46D5B" w14:textId="2704EDB9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40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60" w:type="dxa"/>
          </w:tcPr>
          <w:p w14:paraId="2B04227D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03" w:type="dxa"/>
          </w:tcPr>
          <w:p w14:paraId="58ABD480" w14:textId="16AEC2F5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56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</w:tr>
      <w:tr w:rsidR="00D36062" w:rsidRPr="001076F8" w14:paraId="5EDCDB84" w14:textId="77777777" w:rsidTr="00D81845">
        <w:tc>
          <w:tcPr>
            <w:tcW w:w="3240" w:type="dxa"/>
          </w:tcPr>
          <w:p w14:paraId="456F2F02" w14:textId="24896FFE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  <w:lang w:val="en-US"/>
              </w:rPr>
              <w:t>การเปลี่ยนแปลงมูลค่าหุ้นที่ตราไว้</w:t>
            </w:r>
          </w:p>
        </w:tc>
        <w:tc>
          <w:tcPr>
            <w:tcW w:w="990" w:type="dxa"/>
          </w:tcPr>
          <w:p w14:paraId="556B44BB" w14:textId="77777777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270" w:type="dxa"/>
          </w:tcPr>
          <w:p w14:paraId="0F388E15" w14:textId="77777777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</w:tcPr>
          <w:p w14:paraId="07AF6E6F" w14:textId="77777777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60" w:type="dxa"/>
          </w:tcPr>
          <w:p w14:paraId="702C51A4" w14:textId="77777777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9" w:type="dxa"/>
          </w:tcPr>
          <w:p w14:paraId="6F44FF0E" w14:textId="77777777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60" w:type="dxa"/>
          </w:tcPr>
          <w:p w14:paraId="44F9AD4D" w14:textId="77777777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</w:tcPr>
          <w:p w14:paraId="397A4E7F" w14:textId="77777777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60" w:type="dxa"/>
          </w:tcPr>
          <w:p w14:paraId="24222AB7" w14:textId="77777777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03" w:type="dxa"/>
          </w:tcPr>
          <w:p w14:paraId="4DCD7A62" w14:textId="77777777" w:rsidR="00D36062" w:rsidRPr="001076F8" w:rsidRDefault="00D36062" w:rsidP="00D360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</w:tr>
      <w:tr w:rsidR="008469C0" w:rsidRPr="001076F8" w14:paraId="6B164A52" w14:textId="77777777" w:rsidTr="00D81845">
        <w:tc>
          <w:tcPr>
            <w:tcW w:w="3240" w:type="dxa"/>
          </w:tcPr>
          <w:p w14:paraId="24EB77D2" w14:textId="6F8CD75F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 xml:space="preserve">- </w:t>
            </w:r>
            <w:r w:rsidRPr="001076F8">
              <w:rPr>
                <w:rFonts w:asciiTheme="majorBidi" w:hAnsiTheme="majorBidi" w:cstheme="majorBidi"/>
                <w:cs/>
                <w:lang w:val="en-US"/>
              </w:rPr>
              <w:t xml:space="preserve">จากหุ้นละ </w:t>
            </w:r>
            <w:r w:rsidRPr="001076F8">
              <w:rPr>
                <w:rFonts w:asciiTheme="majorBidi" w:hAnsiTheme="majorBidi" w:cstheme="majorBidi"/>
                <w:lang w:val="en-US"/>
              </w:rPr>
              <w:t xml:space="preserve">10 </w:t>
            </w:r>
            <w:r w:rsidRPr="001076F8">
              <w:rPr>
                <w:rFonts w:asciiTheme="majorBidi" w:hAnsiTheme="majorBidi" w:cstheme="majorBidi"/>
                <w:cs/>
                <w:lang w:val="en-US"/>
              </w:rPr>
              <w:t>บาท</w:t>
            </w:r>
            <w:r w:rsidRPr="001076F8">
              <w:rPr>
                <w:rFonts w:asciiTheme="majorBidi" w:hAnsiTheme="majorBidi" w:cstheme="majorBidi"/>
                <w:lang w:val="en-US"/>
              </w:rPr>
              <w:t xml:space="preserve"> </w:t>
            </w:r>
            <w:r w:rsidRPr="001076F8">
              <w:rPr>
                <w:rFonts w:asciiTheme="majorBidi" w:hAnsiTheme="majorBidi" w:cstheme="majorBidi"/>
                <w:cs/>
                <w:lang w:val="en-US"/>
              </w:rPr>
              <w:t xml:space="preserve">เป็นหุ้นละ </w:t>
            </w:r>
            <w:r w:rsidRPr="001076F8">
              <w:rPr>
                <w:rFonts w:asciiTheme="majorBidi" w:hAnsiTheme="majorBidi" w:cstheme="majorBidi"/>
                <w:lang w:val="en-US"/>
              </w:rPr>
              <w:t xml:space="preserve">2 </w:t>
            </w:r>
            <w:r w:rsidRPr="001076F8">
              <w:rPr>
                <w:rFonts w:asciiTheme="majorBidi" w:hAnsiTheme="majorBidi" w:cstheme="majorBidi"/>
                <w:cs/>
                <w:lang w:val="en-US"/>
              </w:rPr>
              <w:t>บาท</w:t>
            </w:r>
          </w:p>
        </w:tc>
        <w:tc>
          <w:tcPr>
            <w:tcW w:w="990" w:type="dxa"/>
          </w:tcPr>
          <w:p w14:paraId="7860834F" w14:textId="65B52FA6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</w:rPr>
              <w:t>2</w:t>
            </w:r>
          </w:p>
        </w:tc>
        <w:tc>
          <w:tcPr>
            <w:tcW w:w="270" w:type="dxa"/>
          </w:tcPr>
          <w:p w14:paraId="299A6D9A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</w:tcPr>
          <w:p w14:paraId="246B892F" w14:textId="7129ECFA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40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60" w:type="dxa"/>
          </w:tcPr>
          <w:p w14:paraId="4C7A9A8D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59" w:type="dxa"/>
          </w:tcPr>
          <w:p w14:paraId="16880232" w14:textId="70751400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40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60" w:type="dxa"/>
          </w:tcPr>
          <w:p w14:paraId="7AC8EC03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</w:tcPr>
          <w:p w14:paraId="0913239B" w14:textId="4BA3C786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1,3</w:t>
            </w:r>
            <w:r w:rsidRPr="001076F8">
              <w:rPr>
                <w:rFonts w:asciiTheme="majorBidi" w:hAnsiTheme="majorBidi" w:cstheme="majorBidi"/>
                <w:lang w:val="en-US"/>
              </w:rPr>
              <w:t>88</w:t>
            </w:r>
            <w:r w:rsidRPr="001076F8">
              <w:rPr>
                <w:rFonts w:asciiTheme="majorBidi" w:hAnsiTheme="majorBidi" w:cstheme="majorBidi"/>
              </w:rPr>
              <w:t>,</w:t>
            </w:r>
            <w:r w:rsidRPr="001076F8">
              <w:rPr>
                <w:rFonts w:asciiTheme="majorBidi" w:hAnsiTheme="majorBidi" w:cstheme="majorBidi"/>
                <w:lang w:val="en-US"/>
              </w:rPr>
              <w:t>314</w:t>
            </w:r>
          </w:p>
        </w:tc>
        <w:tc>
          <w:tcPr>
            <w:tcW w:w="260" w:type="dxa"/>
          </w:tcPr>
          <w:p w14:paraId="3E49B62B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03" w:type="dxa"/>
          </w:tcPr>
          <w:p w14:paraId="2CDE66B0" w14:textId="652A3086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56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</w:tr>
      <w:tr w:rsidR="008469C0" w:rsidRPr="001076F8" w14:paraId="6E8DC2B3" w14:textId="77777777" w:rsidTr="00D81845">
        <w:tc>
          <w:tcPr>
            <w:tcW w:w="3240" w:type="dxa"/>
          </w:tcPr>
          <w:p w14:paraId="4EDF27A4" w14:textId="772B507E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-</w:t>
            </w:r>
            <w:r w:rsidRPr="001076F8">
              <w:rPr>
                <w:rFonts w:asciiTheme="majorBidi" w:hAnsiTheme="majorBidi" w:cstheme="majorBidi"/>
                <w:b/>
                <w:bCs/>
                <w:cs/>
              </w:rPr>
              <w:t xml:space="preserve"> หุ้นสามัญ</w:t>
            </w:r>
          </w:p>
        </w:tc>
        <w:tc>
          <w:tcPr>
            <w:tcW w:w="990" w:type="dxa"/>
          </w:tcPr>
          <w:p w14:paraId="6200AB99" w14:textId="6DDBB5BB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</w:rPr>
              <w:t>2</w:t>
            </w:r>
          </w:p>
        </w:tc>
        <w:tc>
          <w:tcPr>
            <w:tcW w:w="270" w:type="dxa"/>
          </w:tcPr>
          <w:p w14:paraId="4EC3F16F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91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14:paraId="4E121BE5" w14:textId="223F6721" w:rsidR="008469C0" w:rsidRPr="008469C0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>1,735,392</w:t>
            </w:r>
          </w:p>
        </w:tc>
        <w:tc>
          <w:tcPr>
            <w:tcW w:w="260" w:type="dxa"/>
          </w:tcPr>
          <w:p w14:paraId="27C5019A" w14:textId="77777777" w:rsidR="008469C0" w:rsidRPr="008469C0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59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14:paraId="4BDB2984" w14:textId="756418EE" w:rsidR="008469C0" w:rsidRPr="008469C0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>3,470,784</w:t>
            </w:r>
          </w:p>
        </w:tc>
        <w:tc>
          <w:tcPr>
            <w:tcW w:w="260" w:type="dxa"/>
          </w:tcPr>
          <w:p w14:paraId="31D48C1D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80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14:paraId="4210023C" w14:textId="7527845C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1,735,</w:t>
            </w:r>
            <w:r w:rsidRPr="001076F8">
              <w:rPr>
                <w:rFonts w:asciiTheme="majorBidi" w:hAnsiTheme="majorBidi" w:cstheme="majorBidi"/>
                <w:b/>
                <w:bCs/>
                <w:lang w:val="en-US"/>
              </w:rPr>
              <w:t>392</w:t>
            </w:r>
          </w:p>
        </w:tc>
        <w:tc>
          <w:tcPr>
            <w:tcW w:w="260" w:type="dxa"/>
          </w:tcPr>
          <w:p w14:paraId="7B329F7F" w14:textId="77777777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3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14:paraId="601DB3F6" w14:textId="080DA3B4" w:rsidR="008469C0" w:rsidRPr="001076F8" w:rsidRDefault="008469C0" w:rsidP="00846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3,470,784</w:t>
            </w:r>
          </w:p>
        </w:tc>
      </w:tr>
    </w:tbl>
    <w:p w14:paraId="616678BF" w14:textId="2F930974" w:rsidR="009C7FC1" w:rsidRPr="001076F8" w:rsidRDefault="009C7FC1" w:rsidP="009675BE">
      <w:pPr>
        <w:pStyle w:val="ListParagraph"/>
        <w:tabs>
          <w:tab w:val="clear" w:pos="227"/>
          <w:tab w:val="clear" w:pos="454"/>
          <w:tab w:val="clear" w:pos="680"/>
          <w:tab w:val="left" w:pos="630"/>
        </w:tabs>
        <w:spacing w:line="240" w:lineRule="auto"/>
        <w:ind w:left="630"/>
        <w:jc w:val="thaiDistribute"/>
        <w:rPr>
          <w:rFonts w:asciiTheme="majorBidi" w:hAnsiTheme="majorBidi" w:cstheme="majorBidi"/>
          <w:szCs w:val="30"/>
        </w:rPr>
      </w:pPr>
    </w:p>
    <w:p w14:paraId="36DE615C" w14:textId="77777777" w:rsidR="009C7FC1" w:rsidRPr="001076F8" w:rsidRDefault="009C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</w:rPr>
        <w:br w:type="page"/>
      </w:r>
    </w:p>
    <w:p w14:paraId="5E849418" w14:textId="57332D87" w:rsidR="00D71DDA" w:rsidRPr="001076F8" w:rsidRDefault="00DD300E" w:rsidP="009675BE">
      <w:pPr>
        <w:pStyle w:val="ListParagraph"/>
        <w:tabs>
          <w:tab w:val="clear" w:pos="227"/>
          <w:tab w:val="clear" w:pos="454"/>
          <w:tab w:val="clear" w:pos="680"/>
          <w:tab w:val="left" w:pos="630"/>
        </w:tabs>
        <w:spacing w:line="240" w:lineRule="auto"/>
        <w:ind w:left="630"/>
        <w:jc w:val="thaiDistribute"/>
        <w:rPr>
          <w:rFonts w:asciiTheme="majorBidi" w:hAnsiTheme="majorBidi" w:cstheme="majorBidi"/>
          <w:szCs w:val="30"/>
        </w:rPr>
      </w:pPr>
      <w:r w:rsidRPr="00CF5BE6">
        <w:rPr>
          <w:rFonts w:asciiTheme="majorBidi" w:hAnsiTheme="majorBidi" w:cstheme="majorBidi"/>
          <w:szCs w:val="30"/>
          <w:cs/>
        </w:rPr>
        <w:lastRenderedPageBreak/>
        <w:t xml:space="preserve">การประชุมวิสามัญผู้ถือหุ้น ครั้งที่ </w:t>
      </w:r>
      <w:r w:rsidRPr="00CF5BE6">
        <w:rPr>
          <w:rFonts w:asciiTheme="majorBidi" w:hAnsiTheme="majorBidi" w:cstheme="majorBidi"/>
          <w:szCs w:val="30"/>
        </w:rPr>
        <w:t>2/2566</w:t>
      </w:r>
      <w:r w:rsidRPr="00CF5BE6">
        <w:rPr>
          <w:rFonts w:asciiTheme="majorBidi" w:hAnsiTheme="majorBidi" w:cstheme="majorBidi"/>
          <w:szCs w:val="30"/>
          <w:cs/>
        </w:rPr>
        <w:t xml:space="preserve"> เมื่อวันที่ </w:t>
      </w:r>
      <w:r w:rsidRPr="00CF5BE6">
        <w:rPr>
          <w:rFonts w:asciiTheme="majorBidi" w:hAnsiTheme="majorBidi" w:cstheme="majorBidi"/>
          <w:szCs w:val="30"/>
        </w:rPr>
        <w:t>31</w:t>
      </w:r>
      <w:r w:rsidRPr="00CF5BE6">
        <w:rPr>
          <w:rFonts w:asciiTheme="majorBidi" w:hAnsiTheme="majorBidi" w:cstheme="majorBidi"/>
          <w:szCs w:val="30"/>
          <w:cs/>
        </w:rPr>
        <w:t xml:space="preserve"> พฤษภาคม </w:t>
      </w:r>
      <w:r w:rsidRPr="00CF5BE6">
        <w:rPr>
          <w:rFonts w:asciiTheme="majorBidi" w:hAnsiTheme="majorBidi" w:cstheme="majorBidi"/>
          <w:szCs w:val="30"/>
        </w:rPr>
        <w:t>2566</w:t>
      </w:r>
      <w:r w:rsidRPr="00CF5BE6">
        <w:rPr>
          <w:rFonts w:asciiTheme="majorBidi" w:hAnsiTheme="majorBidi" w:cstheme="majorBidi"/>
          <w:szCs w:val="30"/>
          <w:cs/>
        </w:rPr>
        <w:t xml:space="preserve"> </w:t>
      </w:r>
      <w:r w:rsidR="00D71DDA" w:rsidRPr="00CF5BE6">
        <w:rPr>
          <w:rFonts w:asciiTheme="majorBidi" w:hAnsiTheme="majorBidi" w:cstheme="majorBidi"/>
          <w:szCs w:val="30"/>
          <w:cs/>
        </w:rPr>
        <w:t>ได้มีมติเห็นชอบให้บริษัทเปลี่ยน</w:t>
      </w:r>
      <w:r w:rsidR="00A84F8E" w:rsidRPr="00CF5BE6">
        <w:rPr>
          <w:rFonts w:asciiTheme="majorBidi" w:hAnsiTheme="majorBidi" w:cstheme="majorBidi"/>
          <w:szCs w:val="30"/>
          <w:cs/>
        </w:rPr>
        <w:t>แปลง</w:t>
      </w:r>
      <w:r w:rsidR="00D71DDA" w:rsidRPr="00CF5BE6">
        <w:rPr>
          <w:rFonts w:asciiTheme="majorBidi" w:hAnsiTheme="majorBidi" w:cstheme="majorBidi"/>
          <w:szCs w:val="30"/>
          <w:cs/>
        </w:rPr>
        <w:t xml:space="preserve">มูลค่าหุ้นที่ตราไว้ จากมูลค่า </w:t>
      </w:r>
      <w:r w:rsidR="00D71DDA" w:rsidRPr="00CF5BE6">
        <w:rPr>
          <w:rFonts w:asciiTheme="majorBidi" w:hAnsiTheme="majorBidi" w:cstheme="majorBidi"/>
          <w:szCs w:val="30"/>
        </w:rPr>
        <w:t xml:space="preserve">10 </w:t>
      </w:r>
      <w:r w:rsidR="00D71DDA" w:rsidRPr="00CF5BE6">
        <w:rPr>
          <w:rFonts w:asciiTheme="majorBidi" w:hAnsiTheme="majorBidi" w:cstheme="majorBidi"/>
          <w:szCs w:val="30"/>
          <w:cs/>
        </w:rPr>
        <w:t xml:space="preserve">บาทต่อหุ้น เป็นมูลค่า </w:t>
      </w:r>
      <w:r w:rsidR="00D71DDA" w:rsidRPr="00CF5BE6">
        <w:rPr>
          <w:rFonts w:asciiTheme="majorBidi" w:hAnsiTheme="majorBidi" w:cstheme="majorBidi"/>
          <w:szCs w:val="30"/>
        </w:rPr>
        <w:t xml:space="preserve">2 </w:t>
      </w:r>
      <w:r w:rsidR="00D71DDA" w:rsidRPr="00CF5BE6">
        <w:rPr>
          <w:rFonts w:asciiTheme="majorBidi" w:hAnsiTheme="majorBidi" w:cstheme="majorBidi"/>
          <w:szCs w:val="30"/>
          <w:cs/>
        </w:rPr>
        <w:t xml:space="preserve">บาทต่อหุ้น ซึ่งผลการเปลี่ยนแปลงดังกล่าวทำให้จำนวนหุ้นสามัญของบริษัทจะเปลี่ยนแปลงจาก </w:t>
      </w:r>
      <w:r w:rsidR="00D71DDA" w:rsidRPr="00CF5BE6">
        <w:rPr>
          <w:rFonts w:asciiTheme="majorBidi" w:hAnsiTheme="majorBidi" w:cstheme="majorBidi"/>
          <w:szCs w:val="30"/>
        </w:rPr>
        <w:t xml:space="preserve">347,078,381 </w:t>
      </w:r>
      <w:r w:rsidR="00D71DDA" w:rsidRPr="00CF5BE6">
        <w:rPr>
          <w:rFonts w:asciiTheme="majorBidi" w:hAnsiTheme="majorBidi" w:cstheme="majorBidi"/>
          <w:szCs w:val="30"/>
          <w:cs/>
        </w:rPr>
        <w:t xml:space="preserve">หุ้น เป็น </w:t>
      </w:r>
      <w:r w:rsidR="00D71DDA" w:rsidRPr="00CF5BE6">
        <w:rPr>
          <w:rFonts w:asciiTheme="majorBidi" w:hAnsiTheme="majorBidi" w:cstheme="majorBidi"/>
          <w:szCs w:val="30"/>
        </w:rPr>
        <w:t xml:space="preserve">1,735,391,905 </w:t>
      </w:r>
      <w:r w:rsidR="00D71DDA" w:rsidRPr="00CF5BE6">
        <w:rPr>
          <w:rFonts w:asciiTheme="majorBidi" w:hAnsiTheme="majorBidi" w:cstheme="majorBidi"/>
          <w:szCs w:val="30"/>
          <w:cs/>
        </w:rPr>
        <w:t>หุ้น</w:t>
      </w:r>
      <w:r w:rsidR="00D71DDA" w:rsidRPr="00CF5BE6">
        <w:rPr>
          <w:rFonts w:asciiTheme="majorBidi" w:hAnsiTheme="majorBidi" w:cstheme="majorBidi"/>
          <w:szCs w:val="30"/>
        </w:rPr>
        <w:t xml:space="preserve"> </w:t>
      </w:r>
      <w:r w:rsidR="00D71DDA" w:rsidRPr="00CF5BE6">
        <w:rPr>
          <w:rFonts w:asciiTheme="majorBidi" w:hAnsiTheme="majorBidi" w:cstheme="majorBidi"/>
          <w:szCs w:val="30"/>
          <w:cs/>
        </w:rPr>
        <w:t>นอกจากนี้ที่ประชุมวิสามัญผู้ถือหุ้น</w:t>
      </w:r>
      <w:r w:rsidR="0000141F" w:rsidRPr="00CF5BE6">
        <w:rPr>
          <w:rFonts w:asciiTheme="majorBidi" w:hAnsiTheme="majorBidi" w:cstheme="majorBidi"/>
          <w:szCs w:val="30"/>
          <w:cs/>
        </w:rPr>
        <w:t>ได้มีมติอนุมัติ</w:t>
      </w:r>
      <w:r w:rsidR="00D71DDA" w:rsidRPr="00CF5BE6">
        <w:rPr>
          <w:rFonts w:asciiTheme="majorBidi" w:hAnsiTheme="majorBidi" w:cstheme="majorBidi"/>
          <w:szCs w:val="30"/>
          <w:cs/>
        </w:rPr>
        <w:t>เพิ่มทุนจดทะเบียนของบริษัท</w:t>
      </w:r>
      <w:r w:rsidR="0000141F" w:rsidRPr="00CF5BE6">
        <w:rPr>
          <w:rFonts w:asciiTheme="majorBidi" w:hAnsiTheme="majorBidi" w:cstheme="majorBidi"/>
          <w:szCs w:val="30"/>
          <w:cs/>
        </w:rPr>
        <w:t>จาก</w:t>
      </w:r>
      <w:r w:rsidR="00D71DDA" w:rsidRPr="00CF5BE6">
        <w:rPr>
          <w:rFonts w:asciiTheme="majorBidi" w:hAnsiTheme="majorBidi" w:cstheme="majorBidi"/>
          <w:szCs w:val="30"/>
          <w:cs/>
        </w:rPr>
        <w:t xml:space="preserve"> </w:t>
      </w:r>
      <w:r w:rsidR="00D71DDA" w:rsidRPr="00CF5BE6">
        <w:rPr>
          <w:rFonts w:asciiTheme="majorBidi" w:hAnsiTheme="majorBidi" w:cstheme="majorBidi"/>
          <w:szCs w:val="30"/>
        </w:rPr>
        <w:t xml:space="preserve">3,470,783,810 </w:t>
      </w:r>
      <w:r w:rsidR="00D71DDA" w:rsidRPr="00CF5BE6">
        <w:rPr>
          <w:rFonts w:asciiTheme="majorBidi" w:hAnsiTheme="majorBidi" w:cstheme="majorBidi"/>
          <w:szCs w:val="30"/>
          <w:cs/>
        </w:rPr>
        <w:t xml:space="preserve">บาท (หุ้นสามัญ </w:t>
      </w:r>
      <w:r w:rsidR="00D71DDA" w:rsidRPr="00CF5BE6">
        <w:rPr>
          <w:rFonts w:asciiTheme="majorBidi" w:hAnsiTheme="majorBidi" w:cstheme="majorBidi"/>
          <w:szCs w:val="30"/>
        </w:rPr>
        <w:t xml:space="preserve">1,735,391,905 </w:t>
      </w:r>
      <w:r w:rsidR="00D71DDA" w:rsidRPr="00CF5BE6">
        <w:rPr>
          <w:rFonts w:asciiTheme="majorBidi" w:hAnsiTheme="majorBidi" w:cstheme="majorBidi"/>
          <w:szCs w:val="30"/>
          <w:cs/>
        </w:rPr>
        <w:t xml:space="preserve">หุ้น มูลค่าที่ตราไว้ </w:t>
      </w:r>
      <w:r w:rsidR="00D71DDA" w:rsidRPr="00CF5BE6">
        <w:rPr>
          <w:rFonts w:asciiTheme="majorBidi" w:hAnsiTheme="majorBidi" w:cstheme="majorBidi"/>
          <w:szCs w:val="30"/>
        </w:rPr>
        <w:t xml:space="preserve">2 </w:t>
      </w:r>
      <w:r w:rsidR="00D71DDA" w:rsidRPr="00CF5BE6">
        <w:rPr>
          <w:rFonts w:asciiTheme="majorBidi" w:hAnsiTheme="majorBidi" w:cstheme="majorBidi"/>
          <w:szCs w:val="30"/>
          <w:cs/>
        </w:rPr>
        <w:t xml:space="preserve">บาทต่อหุ้น) เป็น </w:t>
      </w:r>
      <w:r w:rsidR="00D71DDA" w:rsidRPr="00CF5BE6">
        <w:rPr>
          <w:rFonts w:asciiTheme="majorBidi" w:hAnsiTheme="majorBidi" w:cstheme="majorBidi"/>
          <w:szCs w:val="30"/>
        </w:rPr>
        <w:t>4,627,7</w:t>
      </w:r>
      <w:r w:rsidR="00913202" w:rsidRPr="00CF5BE6">
        <w:rPr>
          <w:rFonts w:asciiTheme="majorBidi" w:hAnsiTheme="majorBidi" w:cstheme="majorBidi"/>
          <w:szCs w:val="30"/>
        </w:rPr>
        <w:t>03,810</w:t>
      </w:r>
      <w:r w:rsidR="00D71DDA" w:rsidRPr="00CF5BE6">
        <w:rPr>
          <w:rFonts w:asciiTheme="majorBidi" w:hAnsiTheme="majorBidi" w:cstheme="majorBidi"/>
          <w:szCs w:val="30"/>
        </w:rPr>
        <w:t xml:space="preserve"> </w:t>
      </w:r>
      <w:r w:rsidR="00D71DDA" w:rsidRPr="00CF5BE6">
        <w:rPr>
          <w:rFonts w:asciiTheme="majorBidi" w:hAnsiTheme="majorBidi" w:cstheme="majorBidi"/>
          <w:szCs w:val="30"/>
          <w:cs/>
        </w:rPr>
        <w:t xml:space="preserve">บาท (หุ้นสามัญ </w:t>
      </w:r>
      <w:r w:rsidR="00D71DDA" w:rsidRPr="00CF5BE6">
        <w:rPr>
          <w:rFonts w:asciiTheme="majorBidi" w:hAnsiTheme="majorBidi" w:cstheme="majorBidi"/>
          <w:szCs w:val="30"/>
        </w:rPr>
        <w:t>2,313,85</w:t>
      </w:r>
      <w:r w:rsidR="00913202" w:rsidRPr="00CF5BE6">
        <w:rPr>
          <w:rFonts w:asciiTheme="majorBidi" w:hAnsiTheme="majorBidi" w:cstheme="majorBidi"/>
          <w:szCs w:val="30"/>
        </w:rPr>
        <w:t>1,905</w:t>
      </w:r>
      <w:r w:rsidR="00D71DDA" w:rsidRPr="00CF5BE6">
        <w:rPr>
          <w:rFonts w:asciiTheme="majorBidi" w:hAnsiTheme="majorBidi" w:cstheme="majorBidi"/>
          <w:szCs w:val="30"/>
        </w:rPr>
        <w:t xml:space="preserve"> </w:t>
      </w:r>
      <w:r w:rsidR="00D71DDA" w:rsidRPr="00CF5BE6">
        <w:rPr>
          <w:rFonts w:asciiTheme="majorBidi" w:hAnsiTheme="majorBidi" w:cstheme="majorBidi"/>
          <w:szCs w:val="30"/>
          <w:cs/>
        </w:rPr>
        <w:t xml:space="preserve">หุ้น มูลค่าที่ตราไว้ </w:t>
      </w:r>
      <w:r w:rsidR="00D71DDA" w:rsidRPr="00CF5BE6">
        <w:rPr>
          <w:rFonts w:asciiTheme="majorBidi" w:hAnsiTheme="majorBidi" w:cstheme="majorBidi"/>
          <w:szCs w:val="30"/>
        </w:rPr>
        <w:t xml:space="preserve">2 </w:t>
      </w:r>
      <w:r w:rsidR="00D71DDA" w:rsidRPr="00CF5BE6">
        <w:rPr>
          <w:rFonts w:asciiTheme="majorBidi" w:hAnsiTheme="majorBidi" w:cstheme="majorBidi"/>
          <w:szCs w:val="30"/>
          <w:cs/>
        </w:rPr>
        <w:t>บาทต่อหุ้น) โดย</w:t>
      </w:r>
      <w:r w:rsidR="0000141F" w:rsidRPr="00CF5BE6">
        <w:rPr>
          <w:rFonts w:asciiTheme="majorBidi" w:hAnsiTheme="majorBidi" w:cstheme="majorBidi"/>
          <w:szCs w:val="30"/>
          <w:cs/>
        </w:rPr>
        <w:t>เพิ่มจำนวนหุ้นสามัญสำหรับทุนจดทะเบียนเป็น</w:t>
      </w:r>
      <w:r w:rsidR="00D71DDA" w:rsidRPr="00CF5BE6">
        <w:rPr>
          <w:rFonts w:asciiTheme="majorBidi" w:hAnsiTheme="majorBidi" w:cstheme="majorBidi"/>
          <w:szCs w:val="30"/>
          <w:cs/>
        </w:rPr>
        <w:t xml:space="preserve"> </w:t>
      </w:r>
      <w:r w:rsidR="00D71DDA" w:rsidRPr="00CF5BE6">
        <w:rPr>
          <w:rFonts w:asciiTheme="majorBidi" w:hAnsiTheme="majorBidi" w:cstheme="majorBidi"/>
          <w:szCs w:val="30"/>
        </w:rPr>
        <w:t>578,46</w:t>
      </w:r>
      <w:r w:rsidR="00913202" w:rsidRPr="00CF5BE6">
        <w:rPr>
          <w:rFonts w:asciiTheme="majorBidi" w:hAnsiTheme="majorBidi" w:cstheme="majorBidi"/>
          <w:szCs w:val="30"/>
        </w:rPr>
        <w:t>0,000</w:t>
      </w:r>
      <w:r w:rsidR="00D71DDA" w:rsidRPr="00CF5BE6">
        <w:rPr>
          <w:rFonts w:asciiTheme="majorBidi" w:hAnsiTheme="majorBidi" w:cstheme="majorBidi"/>
          <w:szCs w:val="30"/>
        </w:rPr>
        <w:t xml:space="preserve"> </w:t>
      </w:r>
      <w:r w:rsidR="00D71DDA" w:rsidRPr="00CF5BE6">
        <w:rPr>
          <w:rFonts w:asciiTheme="majorBidi" w:hAnsiTheme="majorBidi" w:cstheme="majorBidi"/>
          <w:szCs w:val="30"/>
          <w:cs/>
        </w:rPr>
        <w:t xml:space="preserve">หุ้น มูลค่าที่ตราไว้ </w:t>
      </w:r>
      <w:r w:rsidR="00D71DDA" w:rsidRPr="00CF5BE6">
        <w:rPr>
          <w:rFonts w:asciiTheme="majorBidi" w:hAnsiTheme="majorBidi" w:cstheme="majorBidi"/>
          <w:szCs w:val="30"/>
        </w:rPr>
        <w:t xml:space="preserve">2 </w:t>
      </w:r>
      <w:r w:rsidR="00D71DDA" w:rsidRPr="00CF5BE6">
        <w:rPr>
          <w:rFonts w:asciiTheme="majorBidi" w:hAnsiTheme="majorBidi" w:cstheme="majorBidi"/>
          <w:szCs w:val="30"/>
          <w:cs/>
        </w:rPr>
        <w:t>บาทต่อหุ้น บริษัทได้จดทะเบียนกับกระทรวงพาณิชย์เมื่อวันที่ 2</w:t>
      </w:r>
      <w:r w:rsidR="00D71DDA" w:rsidRPr="00CF5BE6">
        <w:rPr>
          <w:rFonts w:asciiTheme="majorBidi" w:hAnsiTheme="majorBidi" w:cstheme="majorBidi"/>
          <w:szCs w:val="30"/>
        </w:rPr>
        <w:t xml:space="preserve"> </w:t>
      </w:r>
      <w:r w:rsidR="00D71DDA" w:rsidRPr="00CF5BE6">
        <w:rPr>
          <w:rFonts w:asciiTheme="majorBidi" w:hAnsiTheme="majorBidi" w:cstheme="majorBidi"/>
          <w:szCs w:val="30"/>
          <w:cs/>
        </w:rPr>
        <w:t xml:space="preserve">มิถุนายน </w:t>
      </w:r>
      <w:r w:rsidR="00D71DDA" w:rsidRPr="00CF5BE6">
        <w:rPr>
          <w:rFonts w:asciiTheme="majorBidi" w:hAnsiTheme="majorBidi" w:cstheme="majorBidi"/>
          <w:szCs w:val="30"/>
        </w:rPr>
        <w:t>256</w:t>
      </w:r>
      <w:r w:rsidR="00A84F8E" w:rsidRPr="00CF5BE6">
        <w:rPr>
          <w:rFonts w:asciiTheme="majorBidi" w:hAnsiTheme="majorBidi" w:cstheme="majorBidi"/>
          <w:szCs w:val="30"/>
        </w:rPr>
        <w:t>6</w:t>
      </w:r>
      <w:r w:rsidR="00D71DDA" w:rsidRPr="00CF5BE6">
        <w:rPr>
          <w:rFonts w:asciiTheme="majorBidi" w:hAnsiTheme="majorBidi" w:cstheme="majorBidi"/>
          <w:szCs w:val="30"/>
          <w:cs/>
        </w:rPr>
        <w:t xml:space="preserve"> และ </w:t>
      </w:r>
      <w:r w:rsidR="00A84F8E" w:rsidRPr="00CF5BE6">
        <w:rPr>
          <w:rFonts w:asciiTheme="majorBidi" w:hAnsiTheme="majorBidi" w:cstheme="majorBidi"/>
          <w:szCs w:val="30"/>
        </w:rPr>
        <w:t>6</w:t>
      </w:r>
      <w:r w:rsidR="00D71DDA" w:rsidRPr="00CF5BE6">
        <w:rPr>
          <w:rFonts w:asciiTheme="majorBidi" w:hAnsiTheme="majorBidi" w:cstheme="majorBidi"/>
          <w:szCs w:val="30"/>
          <w:cs/>
        </w:rPr>
        <w:t xml:space="preserve"> มิถุนายน </w:t>
      </w:r>
      <w:r w:rsidR="00A84F8E" w:rsidRPr="00CF5BE6">
        <w:rPr>
          <w:rFonts w:asciiTheme="majorBidi" w:hAnsiTheme="majorBidi" w:cstheme="majorBidi"/>
          <w:szCs w:val="30"/>
        </w:rPr>
        <w:t>2566</w:t>
      </w:r>
      <w:r w:rsidR="00D71DDA" w:rsidRPr="00CF5BE6">
        <w:rPr>
          <w:rFonts w:asciiTheme="majorBidi" w:hAnsiTheme="majorBidi" w:cstheme="majorBidi"/>
          <w:szCs w:val="30"/>
          <w:cs/>
        </w:rPr>
        <w:t xml:space="preserve"> ตามลำดับ</w:t>
      </w:r>
      <w:r w:rsidR="00D71DDA" w:rsidRPr="00CF5BE6">
        <w:rPr>
          <w:rFonts w:asciiTheme="majorBidi" w:hAnsiTheme="majorBidi" w:cstheme="majorBidi"/>
          <w:szCs w:val="30"/>
        </w:rPr>
        <w:t xml:space="preserve"> </w:t>
      </w:r>
      <w:r w:rsidR="00D71DDA" w:rsidRPr="00CF5BE6">
        <w:rPr>
          <w:rFonts w:asciiTheme="majorBidi" w:hAnsiTheme="majorBidi" w:cstheme="majorBidi"/>
          <w:szCs w:val="30"/>
          <w:cs/>
        </w:rPr>
        <w:t>ซึ่งการเพิ่มทุนดังกล่าวไม่ส่งผลกระทบต่อสัดส่วนการถือครองของบริษัทโดยผู้ถือหุ้นเดิม</w:t>
      </w:r>
    </w:p>
    <w:p w14:paraId="0029C7C2" w14:textId="77777777" w:rsidR="009C7FC1" w:rsidRPr="001076F8" w:rsidRDefault="009C7FC1" w:rsidP="009675BE">
      <w:pPr>
        <w:pStyle w:val="ListParagraph"/>
        <w:tabs>
          <w:tab w:val="clear" w:pos="227"/>
          <w:tab w:val="clear" w:pos="454"/>
          <w:tab w:val="clear" w:pos="680"/>
          <w:tab w:val="left" w:pos="630"/>
        </w:tabs>
        <w:spacing w:line="240" w:lineRule="auto"/>
        <w:ind w:left="630"/>
        <w:jc w:val="thaiDistribute"/>
        <w:rPr>
          <w:rFonts w:asciiTheme="majorBidi" w:hAnsiTheme="majorBidi" w:cstheme="majorBidi"/>
          <w:szCs w:val="30"/>
        </w:rPr>
      </w:pPr>
    </w:p>
    <w:p w14:paraId="74C03547" w14:textId="298F5242" w:rsidR="0013311B" w:rsidRPr="001076F8" w:rsidRDefault="0013311B" w:rsidP="009675BE">
      <w:pPr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 w:hanging="630"/>
        <w:rPr>
          <w:rFonts w:asciiTheme="majorBidi" w:hAnsiTheme="majorBidi" w:cstheme="majorBidi"/>
          <w:b/>
          <w:bCs/>
          <w:cs/>
        </w:rPr>
      </w:pPr>
      <w:bookmarkStart w:id="70" w:name="_Hlk93569520"/>
      <w:r w:rsidRPr="001076F8">
        <w:rPr>
          <w:rFonts w:asciiTheme="majorBidi" w:hAnsiTheme="majorBidi" w:cstheme="majorBidi"/>
          <w:b/>
          <w:bCs/>
          <w:cs/>
        </w:rPr>
        <w:t>มูลค่ายุติธรรมของเครื่องมือทางการเงิน</w:t>
      </w:r>
    </w:p>
    <w:p w14:paraId="0CC8DE68" w14:textId="77777777" w:rsidR="0013311B" w:rsidRPr="001076F8" w:rsidRDefault="0013311B" w:rsidP="009675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 w:hanging="630"/>
        <w:jc w:val="thaiDistribute"/>
        <w:rPr>
          <w:rFonts w:asciiTheme="majorBidi" w:hAnsiTheme="majorBidi" w:cstheme="majorBidi"/>
          <w:cs/>
        </w:rPr>
      </w:pPr>
    </w:p>
    <w:p w14:paraId="4E386599" w14:textId="727FBF9A" w:rsidR="0013311B" w:rsidRPr="001076F8" w:rsidRDefault="005A1F16" w:rsidP="009675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630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>มูลค่ายุติธรรมของสินทรัพย์และหนี้สินทางการเงินไม่มีความแตกต่างเป็นสาระสำคัญเมื่อเปรียบเทียบกับ</w:t>
      </w:r>
      <w:r w:rsidR="00D36062" w:rsidRPr="001076F8">
        <w:rPr>
          <w:rFonts w:asciiTheme="majorBidi" w:hAnsiTheme="majorBidi" w:cstheme="majorBidi"/>
        </w:rPr>
        <w:t xml:space="preserve">         </w:t>
      </w:r>
      <w:r w:rsidRPr="001076F8">
        <w:rPr>
          <w:rFonts w:asciiTheme="majorBidi" w:hAnsiTheme="majorBidi" w:cstheme="majorBidi"/>
          <w:cs/>
        </w:rPr>
        <w:t>มูลค่าตามบัญชีในงบแสดงฐานะการเงิน</w:t>
      </w:r>
      <w:r w:rsidR="0013311B" w:rsidRPr="001076F8">
        <w:rPr>
          <w:rFonts w:asciiTheme="majorBidi" w:hAnsiTheme="majorBidi" w:cstheme="majorBidi"/>
          <w:cs/>
        </w:rPr>
        <w:t xml:space="preserve"> ณ วันที่ </w:t>
      </w:r>
      <w:r w:rsidR="008A423D" w:rsidRPr="001076F8">
        <w:rPr>
          <w:rFonts w:asciiTheme="majorBidi" w:hAnsiTheme="majorBidi" w:cstheme="majorBidi"/>
        </w:rPr>
        <w:t>30</w:t>
      </w:r>
      <w:r w:rsidR="358AEB74" w:rsidRPr="001076F8">
        <w:rPr>
          <w:rFonts w:asciiTheme="majorBidi" w:hAnsiTheme="majorBidi" w:cstheme="majorBidi"/>
        </w:rPr>
        <w:t xml:space="preserve"> </w:t>
      </w:r>
      <w:r w:rsidR="00EA37B1" w:rsidRPr="001076F8">
        <w:rPr>
          <w:rFonts w:asciiTheme="majorBidi" w:hAnsiTheme="majorBidi" w:cstheme="majorBidi" w:hint="cs"/>
          <w:cs/>
        </w:rPr>
        <w:t>กันยายน</w:t>
      </w:r>
      <w:r w:rsidR="00096594" w:rsidRPr="001076F8">
        <w:rPr>
          <w:rFonts w:asciiTheme="majorBidi" w:hAnsiTheme="majorBidi" w:cstheme="majorBidi"/>
          <w:cs/>
        </w:rPr>
        <w:t xml:space="preserve"> </w:t>
      </w:r>
      <w:r w:rsidR="00096594" w:rsidRPr="001076F8">
        <w:rPr>
          <w:rFonts w:asciiTheme="majorBidi" w:hAnsiTheme="majorBidi" w:cstheme="majorBidi"/>
        </w:rPr>
        <w:t>2567</w:t>
      </w:r>
      <w:r w:rsidR="0014704B" w:rsidRPr="001076F8">
        <w:rPr>
          <w:rFonts w:asciiTheme="majorBidi" w:hAnsiTheme="majorBidi" w:cstheme="majorBidi"/>
        </w:rPr>
        <w:t xml:space="preserve"> </w:t>
      </w:r>
      <w:r w:rsidR="0014704B" w:rsidRPr="001076F8">
        <w:rPr>
          <w:rFonts w:asciiTheme="majorBidi" w:hAnsiTheme="majorBidi" w:cstheme="majorBidi"/>
          <w:cs/>
        </w:rPr>
        <w:t>และ</w:t>
      </w:r>
      <w:r w:rsidR="005F0C34" w:rsidRPr="001076F8">
        <w:rPr>
          <w:rFonts w:asciiTheme="majorBidi" w:hAnsiTheme="majorBidi" w:cstheme="majorBidi"/>
          <w:cs/>
        </w:rPr>
        <w:t xml:space="preserve"> </w:t>
      </w:r>
      <w:r w:rsidR="005F0C34" w:rsidRPr="001076F8">
        <w:rPr>
          <w:rFonts w:asciiTheme="majorBidi" w:hAnsiTheme="majorBidi" w:cstheme="majorBidi"/>
        </w:rPr>
        <w:t xml:space="preserve">31 </w:t>
      </w:r>
      <w:r w:rsidR="005F0C34" w:rsidRPr="001076F8">
        <w:rPr>
          <w:rFonts w:asciiTheme="majorBidi" w:hAnsiTheme="majorBidi" w:cstheme="majorBidi"/>
          <w:cs/>
        </w:rPr>
        <w:t>ธันวาคม</w:t>
      </w:r>
      <w:r w:rsidR="0014704B" w:rsidRPr="001076F8">
        <w:rPr>
          <w:rFonts w:asciiTheme="majorBidi" w:hAnsiTheme="majorBidi" w:cstheme="majorBidi"/>
          <w:cs/>
        </w:rPr>
        <w:t xml:space="preserve"> </w:t>
      </w:r>
      <w:r w:rsidR="0014704B" w:rsidRPr="001076F8">
        <w:rPr>
          <w:rFonts w:asciiTheme="majorBidi" w:hAnsiTheme="majorBidi" w:cstheme="majorBidi"/>
        </w:rPr>
        <w:t>256</w:t>
      </w:r>
      <w:r w:rsidR="00096594" w:rsidRPr="001076F8">
        <w:rPr>
          <w:rFonts w:asciiTheme="majorBidi" w:hAnsiTheme="majorBidi" w:cstheme="majorBidi"/>
        </w:rPr>
        <w:t>6</w:t>
      </w:r>
      <w:r w:rsidRPr="001076F8">
        <w:rPr>
          <w:rFonts w:asciiTheme="majorBidi" w:hAnsiTheme="majorBidi" w:cstheme="majorBidi"/>
          <w:cs/>
        </w:rPr>
        <w:t xml:space="preserve"> ยกเว้นรายการที่แสดงดังต่อไปนี้</w:t>
      </w:r>
    </w:p>
    <w:p w14:paraId="31FE7DB7" w14:textId="77777777" w:rsidR="004800CA" w:rsidRPr="001076F8" w:rsidRDefault="004800CA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tbl>
      <w:tblPr>
        <w:tblW w:w="9355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510"/>
        <w:gridCol w:w="958"/>
        <w:gridCol w:w="183"/>
        <w:gridCol w:w="924"/>
        <w:gridCol w:w="246"/>
        <w:gridCol w:w="970"/>
        <w:gridCol w:w="246"/>
        <w:gridCol w:w="1058"/>
        <w:gridCol w:w="246"/>
        <w:gridCol w:w="1014"/>
      </w:tblGrid>
      <w:tr w:rsidR="00BE28EA" w:rsidRPr="001076F8" w14:paraId="44EDE5B2" w14:textId="77777777" w:rsidTr="1EC29960">
        <w:trPr>
          <w:cantSplit/>
          <w:trHeight w:val="395"/>
          <w:tblHeader/>
        </w:trPr>
        <w:tc>
          <w:tcPr>
            <w:tcW w:w="3510" w:type="dxa"/>
          </w:tcPr>
          <w:p w14:paraId="08930EFE" w14:textId="77777777" w:rsidR="00BE28EA" w:rsidRPr="001076F8" w:rsidRDefault="00BE28EA" w:rsidP="00AA207C">
            <w:pPr>
              <w:spacing w:line="18" w:lineRule="atLeast"/>
              <w:ind w:left="192" w:hanging="180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5845" w:type="dxa"/>
            <w:gridSpan w:val="9"/>
            <w:vAlign w:val="bottom"/>
          </w:tcPr>
          <w:p w14:paraId="0CB2DDA6" w14:textId="474BA95E" w:rsidR="00BE28EA" w:rsidRPr="001076F8" w:rsidRDefault="00BE28EA" w:rsidP="00AA207C">
            <w:pPr>
              <w:spacing w:line="18" w:lineRule="atLeast"/>
              <w:ind w:left="192" w:hanging="18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13311B" w:rsidRPr="001076F8" w14:paraId="71EA6A29" w14:textId="77777777" w:rsidTr="1EC29960">
        <w:trPr>
          <w:cantSplit/>
          <w:trHeight w:val="395"/>
          <w:tblHeader/>
        </w:trPr>
        <w:tc>
          <w:tcPr>
            <w:tcW w:w="3510" w:type="dxa"/>
          </w:tcPr>
          <w:p w14:paraId="1DB01595" w14:textId="77777777" w:rsidR="0013311B" w:rsidRPr="001076F8" w:rsidRDefault="0013311B" w:rsidP="00AA207C">
            <w:pPr>
              <w:spacing w:line="18" w:lineRule="atLeast"/>
              <w:ind w:left="192" w:hanging="180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958" w:type="dxa"/>
            <w:vAlign w:val="bottom"/>
          </w:tcPr>
          <w:p w14:paraId="0738C4A2" w14:textId="4F9C34CD" w:rsidR="0013311B" w:rsidRPr="001076F8" w:rsidRDefault="0013311B" w:rsidP="00AA207C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1076F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</w:t>
            </w:r>
            <w:r w:rsidR="00BE28EA" w:rsidRPr="001076F8">
              <w:rPr>
                <w:rFonts w:asciiTheme="majorBidi" w:hAnsiTheme="majorBidi" w:cstheme="majorBidi"/>
                <w:sz w:val="30"/>
                <w:szCs w:val="30"/>
                <w:lang w:bidi="th-TH"/>
              </w:rPr>
              <w:br/>
            </w:r>
            <w:r w:rsidRPr="001076F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ตามบัญชี</w:t>
            </w:r>
          </w:p>
        </w:tc>
        <w:tc>
          <w:tcPr>
            <w:tcW w:w="183" w:type="dxa"/>
            <w:vAlign w:val="bottom"/>
          </w:tcPr>
          <w:p w14:paraId="27DC239D" w14:textId="77777777" w:rsidR="0013311B" w:rsidRPr="001076F8" w:rsidRDefault="0013311B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24" w:type="dxa"/>
            <w:vAlign w:val="bottom"/>
          </w:tcPr>
          <w:p w14:paraId="434F10AE" w14:textId="77777777" w:rsidR="0013311B" w:rsidRPr="001076F8" w:rsidRDefault="0013311B" w:rsidP="00AA207C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076F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ระดับ </w:t>
            </w:r>
            <w:r w:rsidRPr="001076F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</w:t>
            </w:r>
          </w:p>
        </w:tc>
        <w:tc>
          <w:tcPr>
            <w:tcW w:w="246" w:type="dxa"/>
            <w:vAlign w:val="bottom"/>
          </w:tcPr>
          <w:p w14:paraId="4B3FCA76" w14:textId="77777777" w:rsidR="0013311B" w:rsidRPr="001076F8" w:rsidRDefault="0013311B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70" w:type="dxa"/>
            <w:vAlign w:val="bottom"/>
          </w:tcPr>
          <w:p w14:paraId="6946F63E" w14:textId="77777777" w:rsidR="0013311B" w:rsidRPr="001076F8" w:rsidRDefault="0013311B" w:rsidP="00AA207C">
            <w:pPr>
              <w:pStyle w:val="acctfourfigures"/>
              <w:tabs>
                <w:tab w:val="clear" w:pos="765"/>
                <w:tab w:val="decimal" w:pos="660"/>
              </w:tabs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076F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ระดับ </w:t>
            </w:r>
            <w:r w:rsidRPr="001076F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</w:p>
        </w:tc>
        <w:tc>
          <w:tcPr>
            <w:tcW w:w="246" w:type="dxa"/>
            <w:vAlign w:val="bottom"/>
          </w:tcPr>
          <w:p w14:paraId="62619F82" w14:textId="77777777" w:rsidR="0013311B" w:rsidRPr="001076F8" w:rsidRDefault="0013311B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56312926" w14:textId="77777777" w:rsidR="0013311B" w:rsidRPr="001076F8" w:rsidRDefault="0013311B" w:rsidP="00AA207C">
            <w:pPr>
              <w:pStyle w:val="acctfourfigures"/>
              <w:tabs>
                <w:tab w:val="clear" w:pos="765"/>
                <w:tab w:val="decimal" w:pos="800"/>
              </w:tabs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076F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ระดับ </w:t>
            </w:r>
            <w:r w:rsidRPr="001076F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</w:t>
            </w:r>
          </w:p>
        </w:tc>
        <w:tc>
          <w:tcPr>
            <w:tcW w:w="246" w:type="dxa"/>
            <w:vAlign w:val="bottom"/>
          </w:tcPr>
          <w:p w14:paraId="3704785D" w14:textId="77777777" w:rsidR="0013311B" w:rsidRPr="001076F8" w:rsidRDefault="0013311B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14" w:type="dxa"/>
            <w:vAlign w:val="bottom"/>
          </w:tcPr>
          <w:p w14:paraId="418A4E4B" w14:textId="77777777" w:rsidR="0013311B" w:rsidRPr="001076F8" w:rsidRDefault="0013311B" w:rsidP="00AA207C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1076F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13311B" w:rsidRPr="001076F8" w14:paraId="257F34FF" w14:textId="77777777" w:rsidTr="1EC29960">
        <w:trPr>
          <w:cantSplit/>
          <w:trHeight w:val="395"/>
          <w:tblHeader/>
        </w:trPr>
        <w:tc>
          <w:tcPr>
            <w:tcW w:w="3510" w:type="dxa"/>
          </w:tcPr>
          <w:p w14:paraId="48F79BB5" w14:textId="77777777" w:rsidR="0013311B" w:rsidRPr="001076F8" w:rsidRDefault="0013311B" w:rsidP="00AA207C">
            <w:pPr>
              <w:spacing w:line="18" w:lineRule="atLeast"/>
              <w:ind w:left="192" w:hanging="180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5845" w:type="dxa"/>
            <w:gridSpan w:val="9"/>
            <w:vAlign w:val="bottom"/>
          </w:tcPr>
          <w:p w14:paraId="5E1D4F7C" w14:textId="77777777" w:rsidR="0013311B" w:rsidRPr="001076F8" w:rsidRDefault="0013311B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  <w:t>(</w:t>
            </w: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13311B" w:rsidRPr="001076F8" w14:paraId="333064F8" w14:textId="77777777" w:rsidTr="1EC29960">
        <w:trPr>
          <w:cantSplit/>
          <w:trHeight w:val="395"/>
          <w:tblHeader/>
        </w:trPr>
        <w:tc>
          <w:tcPr>
            <w:tcW w:w="3510" w:type="dxa"/>
          </w:tcPr>
          <w:p w14:paraId="1C20D229" w14:textId="09841DD5" w:rsidR="0013311B" w:rsidRPr="001076F8" w:rsidRDefault="0013311B" w:rsidP="1C427D5D">
            <w:pPr>
              <w:spacing w:line="18" w:lineRule="atLeast"/>
              <w:ind w:left="192" w:hanging="180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 xml:space="preserve">ณ วันที่ </w:t>
            </w:r>
            <w:r w:rsidR="008A423D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30</w:t>
            </w:r>
            <w:r w:rsidR="358AEB74" w:rsidRPr="001076F8">
              <w:rPr>
                <w:rFonts w:asciiTheme="majorBidi" w:hAnsiTheme="majorBidi" w:cstheme="majorBidi"/>
                <w:b/>
                <w:bCs/>
                <w:i/>
                <w:iCs/>
                <w:lang w:val="en-GB"/>
              </w:rPr>
              <w:t xml:space="preserve"> </w:t>
            </w:r>
            <w:r w:rsidR="00EA37B1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  <w:lang w:val="en-GB"/>
              </w:rPr>
              <w:t>กันยายน</w:t>
            </w:r>
            <w:r w:rsidR="00096594" w:rsidRPr="001076F8">
              <w:rPr>
                <w:rFonts w:asciiTheme="majorBidi" w:hAnsiTheme="majorBidi" w:cstheme="majorBidi"/>
                <w:b/>
                <w:bCs/>
                <w:i/>
                <w:iCs/>
                <w:cs/>
                <w:lang w:val="en-GB"/>
              </w:rPr>
              <w:t xml:space="preserve"> </w:t>
            </w:r>
            <w:r w:rsidR="00096594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2567</w:t>
            </w:r>
          </w:p>
        </w:tc>
        <w:tc>
          <w:tcPr>
            <w:tcW w:w="958" w:type="dxa"/>
            <w:vAlign w:val="bottom"/>
          </w:tcPr>
          <w:p w14:paraId="322B3939" w14:textId="77777777" w:rsidR="0013311B" w:rsidRPr="001076F8" w:rsidRDefault="0013311B" w:rsidP="00AA207C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3" w:type="dxa"/>
            <w:vAlign w:val="bottom"/>
          </w:tcPr>
          <w:p w14:paraId="3F3F20BD" w14:textId="77777777" w:rsidR="0013311B" w:rsidRPr="001076F8" w:rsidRDefault="0013311B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24" w:type="dxa"/>
            <w:vAlign w:val="bottom"/>
          </w:tcPr>
          <w:p w14:paraId="73D7D51D" w14:textId="77777777" w:rsidR="0013311B" w:rsidRPr="001076F8" w:rsidRDefault="0013311B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3A17AD4D" w14:textId="77777777" w:rsidR="0013311B" w:rsidRPr="001076F8" w:rsidRDefault="0013311B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70" w:type="dxa"/>
            <w:vAlign w:val="bottom"/>
          </w:tcPr>
          <w:p w14:paraId="39602EE0" w14:textId="77777777" w:rsidR="0013311B" w:rsidRPr="001076F8" w:rsidRDefault="0013311B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39F3214A" w14:textId="77777777" w:rsidR="0013311B" w:rsidRPr="001076F8" w:rsidRDefault="0013311B" w:rsidP="00AA207C">
            <w:pPr>
              <w:pStyle w:val="acctfourfigures"/>
              <w:spacing w:line="18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3F50EC86" w14:textId="77777777" w:rsidR="0013311B" w:rsidRPr="001076F8" w:rsidRDefault="0013311B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6" w:type="dxa"/>
          </w:tcPr>
          <w:p w14:paraId="1E8EA5F3" w14:textId="77777777" w:rsidR="0013311B" w:rsidRPr="001076F8" w:rsidRDefault="0013311B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14" w:type="dxa"/>
          </w:tcPr>
          <w:p w14:paraId="618129E0" w14:textId="77777777" w:rsidR="0013311B" w:rsidRPr="001076F8" w:rsidRDefault="0013311B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6C28C8" w:rsidRPr="001076F8" w14:paraId="4AA236ED" w14:textId="77777777" w:rsidTr="1EC29960">
        <w:trPr>
          <w:cantSplit/>
          <w:trHeight w:val="395"/>
          <w:tblHeader/>
        </w:trPr>
        <w:tc>
          <w:tcPr>
            <w:tcW w:w="3510" w:type="dxa"/>
          </w:tcPr>
          <w:p w14:paraId="61262369" w14:textId="0BD5225E" w:rsidR="006C28C8" w:rsidRPr="001076F8" w:rsidRDefault="006C28C8" w:rsidP="006C28C8">
            <w:pPr>
              <w:spacing w:line="18" w:lineRule="atLeast"/>
              <w:ind w:left="192" w:hanging="180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หนี้สินทางการเงิน</w:t>
            </w:r>
          </w:p>
        </w:tc>
        <w:tc>
          <w:tcPr>
            <w:tcW w:w="958" w:type="dxa"/>
            <w:vAlign w:val="bottom"/>
          </w:tcPr>
          <w:p w14:paraId="0F29615E" w14:textId="77777777" w:rsidR="006C28C8" w:rsidRPr="001076F8" w:rsidRDefault="006C28C8" w:rsidP="006C28C8">
            <w:pPr>
              <w:pStyle w:val="acctfourfigures"/>
              <w:tabs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" w:type="dxa"/>
            <w:vAlign w:val="bottom"/>
          </w:tcPr>
          <w:p w14:paraId="41890E0B" w14:textId="77777777" w:rsidR="006C28C8" w:rsidRPr="001076F8" w:rsidRDefault="006C28C8" w:rsidP="006C28C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4" w:type="dxa"/>
            <w:vAlign w:val="bottom"/>
          </w:tcPr>
          <w:p w14:paraId="41EC8CFE" w14:textId="77777777" w:rsidR="006C28C8" w:rsidRPr="001076F8" w:rsidRDefault="006C28C8" w:rsidP="006C28C8">
            <w:pPr>
              <w:pStyle w:val="acctfourfigures"/>
              <w:tabs>
                <w:tab w:val="left" w:pos="303"/>
                <w:tab w:val="left" w:pos="573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2AE9D3AD" w14:textId="77777777" w:rsidR="006C28C8" w:rsidRPr="001076F8" w:rsidRDefault="006C28C8" w:rsidP="006C28C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0" w:type="dxa"/>
            <w:vAlign w:val="bottom"/>
          </w:tcPr>
          <w:p w14:paraId="676A60CC" w14:textId="77777777" w:rsidR="006C28C8" w:rsidRPr="001076F8" w:rsidRDefault="006C28C8" w:rsidP="006C28C8">
            <w:pPr>
              <w:pStyle w:val="acctfourfigures"/>
              <w:tabs>
                <w:tab w:val="left" w:pos="250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771060DA" w14:textId="77777777" w:rsidR="006C28C8" w:rsidRPr="001076F8" w:rsidRDefault="006C28C8" w:rsidP="006C28C8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4A6076DE" w14:textId="77777777" w:rsidR="006C28C8" w:rsidRPr="001076F8" w:rsidRDefault="006C28C8" w:rsidP="006C28C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</w:tcPr>
          <w:p w14:paraId="71BCFD3C" w14:textId="77777777" w:rsidR="006C28C8" w:rsidRPr="001076F8" w:rsidRDefault="006C28C8" w:rsidP="006C28C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4" w:type="dxa"/>
            <w:vAlign w:val="bottom"/>
          </w:tcPr>
          <w:p w14:paraId="7A4BD7C9" w14:textId="77777777" w:rsidR="006C28C8" w:rsidRPr="001076F8" w:rsidRDefault="006C28C8" w:rsidP="006C28C8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</w:tr>
      <w:tr w:rsidR="00CB44CA" w:rsidRPr="001076F8" w14:paraId="31E1119D" w14:textId="77777777" w:rsidTr="1EC29960">
        <w:trPr>
          <w:cantSplit/>
          <w:trHeight w:val="395"/>
          <w:tblHeader/>
        </w:trPr>
        <w:tc>
          <w:tcPr>
            <w:tcW w:w="3510" w:type="dxa"/>
          </w:tcPr>
          <w:p w14:paraId="24BE4071" w14:textId="20D7A8CB" w:rsidR="00CB44CA" w:rsidRPr="001076F8" w:rsidRDefault="00CB44CA" w:rsidP="00CB44CA">
            <w:pPr>
              <w:spacing w:line="18" w:lineRule="atLeast"/>
              <w:ind w:left="192" w:hanging="180"/>
              <w:rPr>
                <w:rFonts w:asciiTheme="majorBidi" w:hAnsiTheme="majorBidi" w:cstheme="majorBidi"/>
                <w:b/>
                <w:bCs/>
                <w:i/>
                <w:iCs/>
                <w:cs/>
                <w:lang w:val="en-GB"/>
              </w:rPr>
            </w:pPr>
            <w:r w:rsidRPr="001076F8">
              <w:rPr>
                <w:rFonts w:asciiTheme="majorBidi" w:hAnsiTheme="majorBidi" w:cstheme="majorBidi"/>
                <w:cs/>
              </w:rPr>
              <w:t>ตราสารหนี้ที่ออกและเงินกู้ยืม</w:t>
            </w:r>
          </w:p>
        </w:tc>
        <w:tc>
          <w:tcPr>
            <w:tcW w:w="958" w:type="dxa"/>
            <w:vAlign w:val="bottom"/>
          </w:tcPr>
          <w:p w14:paraId="31BAF842" w14:textId="3ED7ABB5" w:rsidR="00CB44CA" w:rsidRPr="001076F8" w:rsidRDefault="00CB44CA" w:rsidP="00CB44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2,567,857 </w:t>
            </w:r>
          </w:p>
        </w:tc>
        <w:tc>
          <w:tcPr>
            <w:tcW w:w="183" w:type="dxa"/>
            <w:vAlign w:val="bottom"/>
          </w:tcPr>
          <w:p w14:paraId="6CD2D836" w14:textId="77777777" w:rsidR="00CB44CA" w:rsidRPr="001076F8" w:rsidRDefault="00CB44CA" w:rsidP="00CB44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24" w:type="dxa"/>
            <w:vAlign w:val="bottom"/>
          </w:tcPr>
          <w:p w14:paraId="6FBD8075" w14:textId="0369E805" w:rsidR="00CB44CA" w:rsidRPr="001076F8" w:rsidRDefault="00CB44CA" w:rsidP="00CB44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2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246" w:type="dxa"/>
            <w:vAlign w:val="bottom"/>
          </w:tcPr>
          <w:p w14:paraId="53F5F79F" w14:textId="77777777" w:rsidR="00CB44CA" w:rsidRPr="001076F8" w:rsidRDefault="00CB44CA" w:rsidP="00CB44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0" w:type="dxa"/>
            <w:vAlign w:val="bottom"/>
          </w:tcPr>
          <w:p w14:paraId="1E2976FD" w14:textId="12565283" w:rsidR="00CB44CA" w:rsidRPr="001076F8" w:rsidRDefault="00CB44CA" w:rsidP="00CB44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1,191,281 </w:t>
            </w:r>
          </w:p>
        </w:tc>
        <w:tc>
          <w:tcPr>
            <w:tcW w:w="246" w:type="dxa"/>
            <w:vAlign w:val="bottom"/>
          </w:tcPr>
          <w:p w14:paraId="37C694CA" w14:textId="77777777" w:rsidR="00CB44CA" w:rsidRPr="001076F8" w:rsidRDefault="00CB44CA" w:rsidP="00CB44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  <w:vAlign w:val="bottom"/>
          </w:tcPr>
          <w:p w14:paraId="5846CACB" w14:textId="63B2C6F8" w:rsidR="00CB44CA" w:rsidRPr="001076F8" w:rsidRDefault="00CB44CA" w:rsidP="00CB44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1,388,352 </w:t>
            </w:r>
          </w:p>
        </w:tc>
        <w:tc>
          <w:tcPr>
            <w:tcW w:w="246" w:type="dxa"/>
            <w:vAlign w:val="bottom"/>
          </w:tcPr>
          <w:p w14:paraId="2EDEBD8A" w14:textId="77777777" w:rsidR="00CB44CA" w:rsidRPr="001076F8" w:rsidRDefault="00CB44CA" w:rsidP="00CB44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14" w:type="dxa"/>
            <w:vAlign w:val="bottom"/>
          </w:tcPr>
          <w:p w14:paraId="321A3146" w14:textId="5C88056A" w:rsidR="00CB44CA" w:rsidRPr="001076F8" w:rsidRDefault="00CB44CA" w:rsidP="00CB44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2,579,633 </w:t>
            </w:r>
          </w:p>
        </w:tc>
      </w:tr>
      <w:tr w:rsidR="00745074" w:rsidRPr="001076F8" w14:paraId="142FCD02" w14:textId="77777777" w:rsidTr="1EC29960">
        <w:trPr>
          <w:cantSplit/>
          <w:trHeight w:val="395"/>
          <w:tblHeader/>
        </w:trPr>
        <w:tc>
          <w:tcPr>
            <w:tcW w:w="3510" w:type="dxa"/>
          </w:tcPr>
          <w:p w14:paraId="620D48A7" w14:textId="77777777" w:rsidR="00745074" w:rsidRPr="001076F8" w:rsidRDefault="00745074" w:rsidP="00921022">
            <w:pPr>
              <w:spacing w:line="18" w:lineRule="atLeast"/>
              <w:ind w:left="192" w:hanging="18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58" w:type="dxa"/>
            <w:vAlign w:val="bottom"/>
          </w:tcPr>
          <w:p w14:paraId="32A92462" w14:textId="77777777" w:rsidR="00745074" w:rsidRPr="001076F8" w:rsidRDefault="00745074" w:rsidP="00921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83" w:type="dxa"/>
            <w:vAlign w:val="bottom"/>
          </w:tcPr>
          <w:p w14:paraId="1DE584CB" w14:textId="77777777" w:rsidR="00745074" w:rsidRPr="001076F8" w:rsidRDefault="00745074" w:rsidP="00921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24" w:type="dxa"/>
            <w:vAlign w:val="bottom"/>
          </w:tcPr>
          <w:p w14:paraId="09241446" w14:textId="77777777" w:rsidR="00745074" w:rsidRPr="001076F8" w:rsidRDefault="00745074" w:rsidP="00921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6" w:type="dxa"/>
            <w:vAlign w:val="bottom"/>
          </w:tcPr>
          <w:p w14:paraId="482A8191" w14:textId="77777777" w:rsidR="00745074" w:rsidRPr="001076F8" w:rsidRDefault="00745074" w:rsidP="00921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0" w:type="dxa"/>
            <w:vAlign w:val="bottom"/>
          </w:tcPr>
          <w:p w14:paraId="21B98419" w14:textId="77777777" w:rsidR="00745074" w:rsidRPr="001076F8" w:rsidRDefault="00745074" w:rsidP="00921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246" w:type="dxa"/>
            <w:vAlign w:val="bottom"/>
          </w:tcPr>
          <w:p w14:paraId="650D868D" w14:textId="77777777" w:rsidR="00745074" w:rsidRPr="001076F8" w:rsidRDefault="00745074" w:rsidP="00921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  <w:vAlign w:val="bottom"/>
          </w:tcPr>
          <w:p w14:paraId="52EFB666" w14:textId="77777777" w:rsidR="00745074" w:rsidRPr="001076F8" w:rsidRDefault="00745074" w:rsidP="00921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246" w:type="dxa"/>
            <w:vAlign w:val="bottom"/>
          </w:tcPr>
          <w:p w14:paraId="51354577" w14:textId="77777777" w:rsidR="00745074" w:rsidRPr="001076F8" w:rsidRDefault="00745074" w:rsidP="00921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14" w:type="dxa"/>
            <w:vAlign w:val="bottom"/>
          </w:tcPr>
          <w:p w14:paraId="03B6BAFA" w14:textId="77777777" w:rsidR="00745074" w:rsidRPr="001076F8" w:rsidRDefault="00745074" w:rsidP="00921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BE28EA" w:rsidRPr="001076F8" w14:paraId="2F24D554" w14:textId="77777777" w:rsidTr="1EC29960">
        <w:trPr>
          <w:cantSplit/>
          <w:trHeight w:val="395"/>
          <w:tblHeader/>
        </w:trPr>
        <w:tc>
          <w:tcPr>
            <w:tcW w:w="3510" w:type="dxa"/>
            <w:vAlign w:val="bottom"/>
          </w:tcPr>
          <w:p w14:paraId="2EB583E3" w14:textId="10D91ED8" w:rsidR="00BE28EA" w:rsidRPr="001076F8" w:rsidRDefault="00BE28EA" w:rsidP="00AA207C">
            <w:pPr>
              <w:tabs>
                <w:tab w:val="left" w:pos="100"/>
              </w:tabs>
              <w:spacing w:line="18" w:lineRule="atLeast"/>
              <w:ind w:left="227" w:hanging="227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 xml:space="preserve">ณ วันที่ 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  <w:lang w:val="en-GB"/>
              </w:rPr>
              <w:t>31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 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 xml:space="preserve">ธันวาคม 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  <w:lang w:val="en-GB"/>
              </w:rPr>
              <w:t>256</w:t>
            </w:r>
            <w:r w:rsidR="00096594" w:rsidRPr="001076F8">
              <w:rPr>
                <w:rFonts w:asciiTheme="majorBidi" w:hAnsiTheme="majorBidi" w:cstheme="majorBidi"/>
                <w:b/>
                <w:bCs/>
                <w:i/>
                <w:iCs/>
                <w:lang w:val="en-GB"/>
              </w:rPr>
              <w:t>6</w:t>
            </w:r>
          </w:p>
        </w:tc>
        <w:tc>
          <w:tcPr>
            <w:tcW w:w="958" w:type="dxa"/>
            <w:vAlign w:val="bottom"/>
          </w:tcPr>
          <w:p w14:paraId="0491698B" w14:textId="77777777" w:rsidR="00BE28EA" w:rsidRPr="001076F8" w:rsidRDefault="00BE28EA" w:rsidP="00AA207C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" w:type="dxa"/>
            <w:vAlign w:val="bottom"/>
          </w:tcPr>
          <w:p w14:paraId="598AB750" w14:textId="77777777" w:rsidR="00BE28EA" w:rsidRPr="001076F8" w:rsidRDefault="00BE28EA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4" w:type="dxa"/>
            <w:vAlign w:val="bottom"/>
          </w:tcPr>
          <w:p w14:paraId="39A74C48" w14:textId="77777777" w:rsidR="00BE28EA" w:rsidRPr="001076F8" w:rsidRDefault="00BE28EA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6226464A" w14:textId="77777777" w:rsidR="00BE28EA" w:rsidRPr="001076F8" w:rsidRDefault="00BE28EA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0" w:type="dxa"/>
            <w:vAlign w:val="bottom"/>
          </w:tcPr>
          <w:p w14:paraId="71636071" w14:textId="77777777" w:rsidR="00BE28EA" w:rsidRPr="001076F8" w:rsidRDefault="00BE28EA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0C77CDE8" w14:textId="77777777" w:rsidR="00BE28EA" w:rsidRPr="001076F8" w:rsidRDefault="00BE28EA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6B2304B0" w14:textId="77777777" w:rsidR="00BE28EA" w:rsidRPr="001076F8" w:rsidRDefault="00BE28EA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</w:tcPr>
          <w:p w14:paraId="3977B1C0" w14:textId="77777777" w:rsidR="00BE28EA" w:rsidRPr="001076F8" w:rsidRDefault="00BE28EA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4" w:type="dxa"/>
          </w:tcPr>
          <w:p w14:paraId="3FEAD61C" w14:textId="77777777" w:rsidR="00BE28EA" w:rsidRPr="001076F8" w:rsidRDefault="00BE28EA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72A5F" w:rsidRPr="001076F8" w14:paraId="3540110F" w14:textId="77777777" w:rsidTr="1EC29960">
        <w:trPr>
          <w:cantSplit/>
          <w:trHeight w:val="384"/>
          <w:tblHeader/>
        </w:trPr>
        <w:tc>
          <w:tcPr>
            <w:tcW w:w="3510" w:type="dxa"/>
          </w:tcPr>
          <w:p w14:paraId="11314B79" w14:textId="3AC643B1" w:rsidR="00672A5F" w:rsidRPr="001076F8" w:rsidRDefault="00672A5F" w:rsidP="00672A5F">
            <w:pPr>
              <w:spacing w:line="18" w:lineRule="atLeast"/>
              <w:ind w:left="192" w:hanging="180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หนี้สินทางการเงิน</w:t>
            </w:r>
          </w:p>
        </w:tc>
        <w:tc>
          <w:tcPr>
            <w:tcW w:w="958" w:type="dxa"/>
            <w:vAlign w:val="bottom"/>
          </w:tcPr>
          <w:p w14:paraId="2B292D63" w14:textId="77777777" w:rsidR="00672A5F" w:rsidRPr="001076F8" w:rsidRDefault="00672A5F" w:rsidP="00672A5F">
            <w:pPr>
              <w:pStyle w:val="acctfourfigures"/>
              <w:tabs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" w:type="dxa"/>
            <w:vAlign w:val="bottom"/>
          </w:tcPr>
          <w:p w14:paraId="65BEECEE" w14:textId="77777777" w:rsidR="00672A5F" w:rsidRPr="001076F8" w:rsidRDefault="00672A5F" w:rsidP="00672A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5"/>
              </w:tabs>
              <w:spacing w:line="18" w:lineRule="atLeast"/>
              <w:ind w:left="-129" w:right="-86"/>
              <w:rPr>
                <w:rFonts w:asciiTheme="majorBidi" w:hAnsiTheme="majorBidi" w:cstheme="majorBidi"/>
              </w:rPr>
            </w:pPr>
          </w:p>
        </w:tc>
        <w:tc>
          <w:tcPr>
            <w:tcW w:w="924" w:type="dxa"/>
            <w:vAlign w:val="bottom"/>
          </w:tcPr>
          <w:p w14:paraId="6894489D" w14:textId="77777777" w:rsidR="00672A5F" w:rsidRPr="001076F8" w:rsidRDefault="00672A5F" w:rsidP="00672A5F">
            <w:pPr>
              <w:pStyle w:val="acctfourfigures"/>
              <w:tabs>
                <w:tab w:val="clear" w:pos="765"/>
                <w:tab w:val="decimal" w:pos="483"/>
                <w:tab w:val="left" w:pos="573"/>
              </w:tabs>
              <w:spacing w:line="18" w:lineRule="atLeast"/>
              <w:ind w:right="6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1BB2AD4B" w14:textId="77777777" w:rsidR="00672A5F" w:rsidRPr="001076F8" w:rsidRDefault="00672A5F" w:rsidP="00672A5F">
            <w:pPr>
              <w:pStyle w:val="acctfourfigures"/>
              <w:tabs>
                <w:tab w:val="left" w:pos="250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0" w:type="dxa"/>
            <w:vAlign w:val="bottom"/>
          </w:tcPr>
          <w:p w14:paraId="30AECC32" w14:textId="77777777" w:rsidR="00672A5F" w:rsidRPr="001076F8" w:rsidRDefault="00672A5F" w:rsidP="00672A5F">
            <w:pPr>
              <w:pStyle w:val="acctfourfigures"/>
              <w:tabs>
                <w:tab w:val="left" w:pos="250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3CDC6B9D" w14:textId="77777777" w:rsidR="00672A5F" w:rsidRPr="001076F8" w:rsidRDefault="00672A5F" w:rsidP="00672A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5"/>
              </w:tabs>
              <w:spacing w:line="18" w:lineRule="atLeast"/>
              <w:ind w:left="-129" w:right="-86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  <w:vAlign w:val="bottom"/>
          </w:tcPr>
          <w:p w14:paraId="6F192A84" w14:textId="77777777" w:rsidR="00672A5F" w:rsidRPr="001076F8" w:rsidRDefault="00672A5F" w:rsidP="00672A5F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46" w:type="dxa"/>
          </w:tcPr>
          <w:p w14:paraId="33810AE8" w14:textId="77777777" w:rsidR="00672A5F" w:rsidRPr="001076F8" w:rsidRDefault="00672A5F" w:rsidP="00672A5F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14" w:type="dxa"/>
            <w:vAlign w:val="bottom"/>
          </w:tcPr>
          <w:p w14:paraId="788C30FB" w14:textId="77777777" w:rsidR="00672A5F" w:rsidRPr="001076F8" w:rsidRDefault="00672A5F" w:rsidP="00672A5F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DF0C5B" w:rsidRPr="001076F8" w14:paraId="3C611887" w14:textId="77777777" w:rsidTr="1EC29960">
        <w:trPr>
          <w:cantSplit/>
          <w:trHeight w:val="384"/>
          <w:tblHeader/>
        </w:trPr>
        <w:tc>
          <w:tcPr>
            <w:tcW w:w="3510" w:type="dxa"/>
          </w:tcPr>
          <w:p w14:paraId="55559AFB" w14:textId="0C732FEB" w:rsidR="00DF0C5B" w:rsidRPr="001076F8" w:rsidRDefault="00DF0C5B" w:rsidP="00DF0C5B">
            <w:pPr>
              <w:spacing w:line="18" w:lineRule="atLeast"/>
              <w:ind w:left="192" w:hanging="180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ตราสารหนี้ที่ออกและเงินกู้ยืม</w:t>
            </w:r>
          </w:p>
        </w:tc>
        <w:tc>
          <w:tcPr>
            <w:tcW w:w="958" w:type="dxa"/>
            <w:vAlign w:val="bottom"/>
          </w:tcPr>
          <w:p w14:paraId="502771CA" w14:textId="7283ACA4" w:rsidR="00DF0C5B" w:rsidRPr="001076F8" w:rsidRDefault="00DF0C5B" w:rsidP="00DF0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2,286,235</w:t>
            </w:r>
          </w:p>
        </w:tc>
        <w:tc>
          <w:tcPr>
            <w:tcW w:w="183" w:type="dxa"/>
            <w:vAlign w:val="bottom"/>
          </w:tcPr>
          <w:p w14:paraId="14452DB9" w14:textId="77777777" w:rsidR="00DF0C5B" w:rsidRPr="001076F8" w:rsidRDefault="00DF0C5B" w:rsidP="00DF0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24" w:type="dxa"/>
            <w:vAlign w:val="bottom"/>
          </w:tcPr>
          <w:p w14:paraId="3CF7D5CB" w14:textId="7B2AF871" w:rsidR="00DF0C5B" w:rsidRPr="001076F8" w:rsidRDefault="00DF0C5B" w:rsidP="00DF0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2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46" w:type="dxa"/>
            <w:vAlign w:val="bottom"/>
          </w:tcPr>
          <w:p w14:paraId="0AD1A072" w14:textId="77777777" w:rsidR="00DF0C5B" w:rsidRPr="001076F8" w:rsidRDefault="00DF0C5B" w:rsidP="00DF0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0" w:type="dxa"/>
          </w:tcPr>
          <w:p w14:paraId="2704E4C5" w14:textId="3CE47F18" w:rsidR="00DF0C5B" w:rsidRPr="001076F8" w:rsidRDefault="00DF0C5B" w:rsidP="00DF0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1</w:t>
            </w:r>
            <w:r w:rsidRPr="001076F8">
              <w:rPr>
                <w:rFonts w:asciiTheme="majorBidi" w:hAnsiTheme="majorBidi" w:cstheme="majorBidi"/>
              </w:rPr>
              <w:t>,</w:t>
            </w:r>
            <w:r w:rsidRPr="001076F8">
              <w:rPr>
                <w:rFonts w:asciiTheme="majorBidi" w:hAnsiTheme="majorBidi" w:cstheme="majorBidi"/>
                <w:cs/>
              </w:rPr>
              <w:t>290</w:t>
            </w:r>
            <w:r w:rsidRPr="001076F8">
              <w:rPr>
                <w:rFonts w:asciiTheme="majorBidi" w:hAnsiTheme="majorBidi" w:cstheme="majorBidi"/>
              </w:rPr>
              <w:t>,</w:t>
            </w:r>
            <w:r w:rsidRPr="001076F8">
              <w:rPr>
                <w:rFonts w:asciiTheme="majorBidi" w:hAnsiTheme="majorBidi" w:cstheme="majorBidi"/>
                <w:cs/>
              </w:rPr>
              <w:t>428</w:t>
            </w:r>
          </w:p>
        </w:tc>
        <w:tc>
          <w:tcPr>
            <w:tcW w:w="246" w:type="dxa"/>
            <w:vAlign w:val="bottom"/>
          </w:tcPr>
          <w:p w14:paraId="01C92B9E" w14:textId="77777777" w:rsidR="00DF0C5B" w:rsidRPr="001076F8" w:rsidRDefault="00DF0C5B" w:rsidP="00DF0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  <w:vAlign w:val="bottom"/>
          </w:tcPr>
          <w:p w14:paraId="1D9AFBE8" w14:textId="240FB6AA" w:rsidR="00DF0C5B" w:rsidRPr="001076F8" w:rsidRDefault="00DF0C5B" w:rsidP="00DF0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993,918</w:t>
            </w:r>
          </w:p>
        </w:tc>
        <w:tc>
          <w:tcPr>
            <w:tcW w:w="246" w:type="dxa"/>
            <w:vAlign w:val="bottom"/>
          </w:tcPr>
          <w:p w14:paraId="5DBEACE7" w14:textId="77777777" w:rsidR="00DF0C5B" w:rsidRPr="001076F8" w:rsidRDefault="00DF0C5B" w:rsidP="00DF0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14" w:type="dxa"/>
            <w:vAlign w:val="bottom"/>
          </w:tcPr>
          <w:p w14:paraId="76FBFE8B" w14:textId="703932DB" w:rsidR="00DF0C5B" w:rsidRPr="001076F8" w:rsidRDefault="00DF0C5B" w:rsidP="00DF0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>2,28</w:t>
            </w:r>
            <w:r w:rsidR="008E5557" w:rsidRPr="001076F8">
              <w:rPr>
                <w:rFonts w:asciiTheme="majorBidi" w:hAnsiTheme="majorBidi" w:cstheme="majorBidi"/>
              </w:rPr>
              <w:t>4,346</w:t>
            </w:r>
          </w:p>
        </w:tc>
      </w:tr>
    </w:tbl>
    <w:p w14:paraId="118AADC6" w14:textId="1E45629E" w:rsidR="00BE28EA" w:rsidRPr="001076F8" w:rsidRDefault="00BE28EA" w:rsidP="00AA207C">
      <w:pPr>
        <w:rPr>
          <w:rFonts w:asciiTheme="majorBidi" w:hAnsiTheme="majorBidi" w:cstheme="majorBidi"/>
        </w:rPr>
      </w:pPr>
    </w:p>
    <w:bookmarkEnd w:id="70"/>
    <w:tbl>
      <w:tblPr>
        <w:tblW w:w="9357" w:type="dxa"/>
        <w:tblInd w:w="468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582"/>
        <w:gridCol w:w="990"/>
        <w:gridCol w:w="180"/>
        <w:gridCol w:w="888"/>
        <w:gridCol w:w="183"/>
        <w:gridCol w:w="970"/>
        <w:gridCol w:w="246"/>
        <w:gridCol w:w="1058"/>
        <w:gridCol w:w="246"/>
        <w:gridCol w:w="1014"/>
      </w:tblGrid>
      <w:tr w:rsidR="004800CA" w:rsidRPr="001076F8" w14:paraId="5A183670" w14:textId="77777777" w:rsidTr="1EC29960">
        <w:trPr>
          <w:cantSplit/>
          <w:trHeight w:val="395"/>
          <w:tblHeader/>
        </w:trPr>
        <w:tc>
          <w:tcPr>
            <w:tcW w:w="3582" w:type="dxa"/>
          </w:tcPr>
          <w:p w14:paraId="0887B35E" w14:textId="77777777" w:rsidR="004800CA" w:rsidRPr="001076F8" w:rsidRDefault="004800CA" w:rsidP="00AA207C">
            <w:pPr>
              <w:spacing w:line="18" w:lineRule="atLeast"/>
              <w:ind w:left="192" w:hanging="180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5775" w:type="dxa"/>
            <w:gridSpan w:val="9"/>
            <w:vAlign w:val="bottom"/>
          </w:tcPr>
          <w:p w14:paraId="58F8C130" w14:textId="55D92E73" w:rsidR="004800CA" w:rsidRPr="001076F8" w:rsidRDefault="004800CA" w:rsidP="00AA207C">
            <w:pPr>
              <w:spacing w:line="18" w:lineRule="atLeast"/>
              <w:ind w:left="192" w:hanging="18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800CA" w:rsidRPr="001076F8" w14:paraId="52935FAF" w14:textId="77777777" w:rsidTr="1EC29960">
        <w:trPr>
          <w:cantSplit/>
          <w:trHeight w:val="395"/>
          <w:tblHeader/>
        </w:trPr>
        <w:tc>
          <w:tcPr>
            <w:tcW w:w="3582" w:type="dxa"/>
          </w:tcPr>
          <w:p w14:paraId="6DED4505" w14:textId="77777777" w:rsidR="004800CA" w:rsidRPr="001076F8" w:rsidRDefault="004800CA" w:rsidP="00AA207C">
            <w:pPr>
              <w:spacing w:line="18" w:lineRule="atLeast"/>
              <w:ind w:left="192" w:hanging="180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990" w:type="dxa"/>
            <w:vAlign w:val="bottom"/>
          </w:tcPr>
          <w:p w14:paraId="427DC4F5" w14:textId="717F4CB3" w:rsidR="004800CA" w:rsidRPr="001076F8" w:rsidRDefault="004800CA" w:rsidP="00AA207C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1076F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</w:t>
            </w:r>
            <w:r w:rsidR="00DC475D" w:rsidRPr="001076F8">
              <w:rPr>
                <w:rFonts w:asciiTheme="majorBidi" w:hAnsiTheme="majorBidi" w:cstheme="majorBidi"/>
                <w:sz w:val="30"/>
                <w:szCs w:val="30"/>
                <w:lang w:bidi="th-TH"/>
              </w:rPr>
              <w:br/>
            </w:r>
            <w:r w:rsidRPr="001076F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ตามบัญชี</w:t>
            </w:r>
          </w:p>
        </w:tc>
        <w:tc>
          <w:tcPr>
            <w:tcW w:w="180" w:type="dxa"/>
            <w:vAlign w:val="bottom"/>
          </w:tcPr>
          <w:p w14:paraId="6DF9B375" w14:textId="77777777" w:rsidR="004800CA" w:rsidRPr="001076F8" w:rsidRDefault="004800CA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888" w:type="dxa"/>
            <w:vAlign w:val="bottom"/>
          </w:tcPr>
          <w:p w14:paraId="1F668226" w14:textId="77777777" w:rsidR="004800CA" w:rsidRPr="001076F8" w:rsidRDefault="004800CA" w:rsidP="00AA207C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076F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ระดับ </w:t>
            </w:r>
            <w:r w:rsidRPr="001076F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</w:t>
            </w:r>
          </w:p>
        </w:tc>
        <w:tc>
          <w:tcPr>
            <w:tcW w:w="183" w:type="dxa"/>
            <w:vAlign w:val="bottom"/>
          </w:tcPr>
          <w:p w14:paraId="3A9B9BFC" w14:textId="77777777" w:rsidR="004800CA" w:rsidRPr="001076F8" w:rsidRDefault="004800CA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70" w:type="dxa"/>
            <w:vAlign w:val="bottom"/>
          </w:tcPr>
          <w:p w14:paraId="7EBBE484" w14:textId="77777777" w:rsidR="004800CA" w:rsidRPr="001076F8" w:rsidRDefault="004800CA" w:rsidP="00AA207C">
            <w:pPr>
              <w:pStyle w:val="acctfourfigures"/>
              <w:tabs>
                <w:tab w:val="clear" w:pos="765"/>
                <w:tab w:val="decimal" w:pos="660"/>
              </w:tabs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076F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ระดับ </w:t>
            </w:r>
            <w:r w:rsidRPr="001076F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</w:p>
        </w:tc>
        <w:tc>
          <w:tcPr>
            <w:tcW w:w="246" w:type="dxa"/>
            <w:vAlign w:val="bottom"/>
          </w:tcPr>
          <w:p w14:paraId="093A9138" w14:textId="77777777" w:rsidR="004800CA" w:rsidRPr="001076F8" w:rsidRDefault="004800CA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26E1CF29" w14:textId="77777777" w:rsidR="004800CA" w:rsidRPr="001076F8" w:rsidRDefault="004800CA" w:rsidP="00AA207C">
            <w:pPr>
              <w:pStyle w:val="acctfourfigures"/>
              <w:tabs>
                <w:tab w:val="clear" w:pos="765"/>
                <w:tab w:val="decimal" w:pos="800"/>
              </w:tabs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076F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ระดับ </w:t>
            </w:r>
            <w:r w:rsidRPr="001076F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</w:t>
            </w:r>
          </w:p>
        </w:tc>
        <w:tc>
          <w:tcPr>
            <w:tcW w:w="246" w:type="dxa"/>
            <w:vAlign w:val="bottom"/>
          </w:tcPr>
          <w:p w14:paraId="3FD52C1D" w14:textId="77777777" w:rsidR="004800CA" w:rsidRPr="001076F8" w:rsidRDefault="004800CA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14" w:type="dxa"/>
            <w:vAlign w:val="bottom"/>
          </w:tcPr>
          <w:p w14:paraId="700A34AA" w14:textId="77777777" w:rsidR="004800CA" w:rsidRPr="001076F8" w:rsidRDefault="004800CA" w:rsidP="00AA207C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1076F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4800CA" w:rsidRPr="001076F8" w14:paraId="36A04A00" w14:textId="77777777" w:rsidTr="1EC29960">
        <w:trPr>
          <w:cantSplit/>
          <w:trHeight w:val="395"/>
          <w:tblHeader/>
        </w:trPr>
        <w:tc>
          <w:tcPr>
            <w:tcW w:w="3582" w:type="dxa"/>
          </w:tcPr>
          <w:p w14:paraId="7ACA9536" w14:textId="77777777" w:rsidR="004800CA" w:rsidRPr="001076F8" w:rsidRDefault="004800CA" w:rsidP="00AA207C">
            <w:pPr>
              <w:spacing w:line="18" w:lineRule="atLeast"/>
              <w:ind w:left="192" w:hanging="180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5775" w:type="dxa"/>
            <w:gridSpan w:val="9"/>
            <w:vAlign w:val="bottom"/>
          </w:tcPr>
          <w:p w14:paraId="48CB3440" w14:textId="77777777" w:rsidR="004800CA" w:rsidRPr="001076F8" w:rsidRDefault="004800CA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  <w:t>(</w:t>
            </w: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4800CA" w:rsidRPr="001076F8" w14:paraId="71E2D09C" w14:textId="77777777" w:rsidTr="1EC29960">
        <w:trPr>
          <w:cantSplit/>
          <w:trHeight w:val="395"/>
          <w:tblHeader/>
        </w:trPr>
        <w:tc>
          <w:tcPr>
            <w:tcW w:w="3582" w:type="dxa"/>
          </w:tcPr>
          <w:p w14:paraId="3E43B82B" w14:textId="459AA4FA" w:rsidR="004800CA" w:rsidRPr="001076F8" w:rsidRDefault="004800CA" w:rsidP="1C427D5D">
            <w:pPr>
              <w:spacing w:line="18" w:lineRule="atLeast"/>
              <w:ind w:left="192" w:hanging="180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 xml:space="preserve">ณ วันที่ </w:t>
            </w:r>
            <w:r w:rsidR="00BF2385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30</w:t>
            </w:r>
            <w:r w:rsidR="358AEB74" w:rsidRPr="001076F8">
              <w:rPr>
                <w:rFonts w:asciiTheme="majorBidi" w:hAnsiTheme="majorBidi" w:cstheme="majorBidi"/>
                <w:b/>
                <w:bCs/>
                <w:i/>
                <w:iCs/>
                <w:lang w:val="en-GB"/>
              </w:rPr>
              <w:t xml:space="preserve"> </w:t>
            </w:r>
            <w:r w:rsidR="00EA37B1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  <w:lang w:val="en-GB"/>
              </w:rPr>
              <w:t>กันยายน</w:t>
            </w:r>
            <w:r w:rsidR="00DF0C5B" w:rsidRPr="001076F8">
              <w:rPr>
                <w:rFonts w:asciiTheme="majorBidi" w:hAnsiTheme="majorBidi" w:cstheme="majorBidi"/>
                <w:b/>
                <w:bCs/>
                <w:i/>
                <w:iCs/>
                <w:cs/>
                <w:lang w:val="en-GB"/>
              </w:rPr>
              <w:t xml:space="preserve"> </w:t>
            </w:r>
            <w:r w:rsidR="00DF0C5B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2567</w:t>
            </w:r>
          </w:p>
        </w:tc>
        <w:tc>
          <w:tcPr>
            <w:tcW w:w="990" w:type="dxa"/>
            <w:vAlign w:val="bottom"/>
          </w:tcPr>
          <w:p w14:paraId="46FD1F1D" w14:textId="77777777" w:rsidR="004800CA" w:rsidRPr="001076F8" w:rsidRDefault="004800CA" w:rsidP="00AA207C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79F7F09" w14:textId="77777777" w:rsidR="004800CA" w:rsidRPr="001076F8" w:rsidRDefault="004800CA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88" w:type="dxa"/>
            <w:vAlign w:val="bottom"/>
          </w:tcPr>
          <w:p w14:paraId="3CD984DD" w14:textId="77777777" w:rsidR="004800CA" w:rsidRPr="001076F8" w:rsidRDefault="004800CA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3" w:type="dxa"/>
            <w:vAlign w:val="bottom"/>
          </w:tcPr>
          <w:p w14:paraId="7FCAF137" w14:textId="77777777" w:rsidR="004800CA" w:rsidRPr="001076F8" w:rsidRDefault="004800CA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70" w:type="dxa"/>
            <w:vAlign w:val="bottom"/>
          </w:tcPr>
          <w:p w14:paraId="2794D081" w14:textId="77777777" w:rsidR="004800CA" w:rsidRPr="001076F8" w:rsidRDefault="004800CA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130FB2B8" w14:textId="77777777" w:rsidR="004800CA" w:rsidRPr="001076F8" w:rsidRDefault="004800CA" w:rsidP="00AA207C">
            <w:pPr>
              <w:pStyle w:val="acctfourfigures"/>
              <w:spacing w:line="18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5C47E5C1" w14:textId="77777777" w:rsidR="004800CA" w:rsidRPr="001076F8" w:rsidRDefault="004800CA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6" w:type="dxa"/>
          </w:tcPr>
          <w:p w14:paraId="4D45FDB2" w14:textId="77777777" w:rsidR="004800CA" w:rsidRPr="001076F8" w:rsidRDefault="004800CA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14" w:type="dxa"/>
          </w:tcPr>
          <w:p w14:paraId="112274AD" w14:textId="77777777" w:rsidR="004800CA" w:rsidRPr="001076F8" w:rsidRDefault="004800CA" w:rsidP="00AA207C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A21975" w:rsidRPr="001076F8" w14:paraId="5CAEE59C" w14:textId="77777777" w:rsidTr="1EC29960">
        <w:trPr>
          <w:cantSplit/>
          <w:trHeight w:val="395"/>
          <w:tblHeader/>
        </w:trPr>
        <w:tc>
          <w:tcPr>
            <w:tcW w:w="3582" w:type="dxa"/>
          </w:tcPr>
          <w:p w14:paraId="62ACF874" w14:textId="347BAD92" w:rsidR="00A21975" w:rsidRPr="001076F8" w:rsidRDefault="00A21975" w:rsidP="00A21975">
            <w:pPr>
              <w:spacing w:line="18" w:lineRule="atLeast"/>
              <w:ind w:left="192" w:hanging="180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หนี้สินทางการเงิน</w:t>
            </w:r>
          </w:p>
        </w:tc>
        <w:tc>
          <w:tcPr>
            <w:tcW w:w="990" w:type="dxa"/>
          </w:tcPr>
          <w:p w14:paraId="20C468E3" w14:textId="77777777" w:rsidR="00A21975" w:rsidRPr="001076F8" w:rsidRDefault="00A21975" w:rsidP="00A219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</w:tcPr>
          <w:p w14:paraId="29F891C6" w14:textId="77777777" w:rsidR="00A21975" w:rsidRPr="001076F8" w:rsidRDefault="00A21975" w:rsidP="00A219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88" w:type="dxa"/>
          </w:tcPr>
          <w:p w14:paraId="3FFD3372" w14:textId="77777777" w:rsidR="00A21975" w:rsidRPr="001076F8" w:rsidRDefault="00A21975" w:rsidP="00A219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7"/>
              <w:jc w:val="center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83" w:type="dxa"/>
          </w:tcPr>
          <w:p w14:paraId="6FAB6012" w14:textId="77777777" w:rsidR="00A21975" w:rsidRPr="001076F8" w:rsidRDefault="00A21975" w:rsidP="00A219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70" w:type="dxa"/>
          </w:tcPr>
          <w:p w14:paraId="1C919391" w14:textId="77777777" w:rsidR="00A21975" w:rsidRPr="001076F8" w:rsidRDefault="00A21975" w:rsidP="00A219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246" w:type="dxa"/>
          </w:tcPr>
          <w:p w14:paraId="17D6F36D" w14:textId="77777777" w:rsidR="00A21975" w:rsidRPr="001076F8" w:rsidRDefault="00A21975" w:rsidP="00A219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</w:tcPr>
          <w:p w14:paraId="2C455698" w14:textId="77777777" w:rsidR="00A21975" w:rsidRPr="001076F8" w:rsidRDefault="00A21975" w:rsidP="00A219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46" w:type="dxa"/>
          </w:tcPr>
          <w:p w14:paraId="7B17CF52" w14:textId="77777777" w:rsidR="00A21975" w:rsidRPr="001076F8" w:rsidRDefault="00A21975" w:rsidP="00A219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14" w:type="dxa"/>
          </w:tcPr>
          <w:p w14:paraId="5B796F47" w14:textId="77777777" w:rsidR="00A21975" w:rsidRPr="001076F8" w:rsidRDefault="00A21975" w:rsidP="00A219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CB44CA" w:rsidRPr="001076F8" w14:paraId="51DD13F4" w14:textId="77777777" w:rsidTr="1EC29960">
        <w:trPr>
          <w:cantSplit/>
          <w:trHeight w:val="395"/>
          <w:tblHeader/>
        </w:trPr>
        <w:tc>
          <w:tcPr>
            <w:tcW w:w="3582" w:type="dxa"/>
          </w:tcPr>
          <w:p w14:paraId="4E5B626E" w14:textId="690CDAB8" w:rsidR="00CB44CA" w:rsidRPr="001076F8" w:rsidRDefault="00CB44CA" w:rsidP="00CB44CA">
            <w:pPr>
              <w:spacing w:line="18" w:lineRule="atLeast"/>
              <w:ind w:left="192" w:hanging="180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ตราสารหนี้ที่ออกและเงินกู้ยืม</w:t>
            </w:r>
          </w:p>
        </w:tc>
        <w:tc>
          <w:tcPr>
            <w:tcW w:w="990" w:type="dxa"/>
            <w:vAlign w:val="bottom"/>
          </w:tcPr>
          <w:p w14:paraId="22DBE7A3" w14:textId="647F50C3" w:rsidR="00CB44CA" w:rsidRPr="001076F8" w:rsidRDefault="00CB44CA" w:rsidP="00CB44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2,041,142 </w:t>
            </w:r>
          </w:p>
        </w:tc>
        <w:tc>
          <w:tcPr>
            <w:tcW w:w="180" w:type="dxa"/>
            <w:vAlign w:val="bottom"/>
          </w:tcPr>
          <w:p w14:paraId="69520B3D" w14:textId="77777777" w:rsidR="00CB44CA" w:rsidRPr="001076F8" w:rsidRDefault="00CB44CA" w:rsidP="00CB44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88" w:type="dxa"/>
            <w:vAlign w:val="bottom"/>
          </w:tcPr>
          <w:p w14:paraId="0B8617C1" w14:textId="79BEBBB3" w:rsidR="00CB44CA" w:rsidRPr="001076F8" w:rsidRDefault="00CB44CA" w:rsidP="00CB44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7" w:hanging="78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183" w:type="dxa"/>
            <w:vAlign w:val="bottom"/>
          </w:tcPr>
          <w:p w14:paraId="3249EC81" w14:textId="77777777" w:rsidR="00CB44CA" w:rsidRPr="001076F8" w:rsidRDefault="00CB44CA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0" w:type="dxa"/>
            <w:vAlign w:val="bottom"/>
          </w:tcPr>
          <w:p w14:paraId="5902DCD7" w14:textId="38D3EA61" w:rsidR="00CB44CA" w:rsidRPr="001076F8" w:rsidRDefault="00CB44CA" w:rsidP="00CB44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1,191,281 </w:t>
            </w:r>
          </w:p>
        </w:tc>
        <w:tc>
          <w:tcPr>
            <w:tcW w:w="246" w:type="dxa"/>
            <w:vAlign w:val="bottom"/>
          </w:tcPr>
          <w:p w14:paraId="5DDF04FC" w14:textId="77777777" w:rsidR="00CB44CA" w:rsidRPr="001076F8" w:rsidRDefault="00CB44CA" w:rsidP="00CB44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  <w:vAlign w:val="bottom"/>
          </w:tcPr>
          <w:p w14:paraId="4FCF326E" w14:textId="4AEEE2F1" w:rsidR="00CB44CA" w:rsidRPr="001076F8" w:rsidRDefault="00CB44CA" w:rsidP="00CB44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5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861,637 </w:t>
            </w:r>
          </w:p>
        </w:tc>
        <w:tc>
          <w:tcPr>
            <w:tcW w:w="246" w:type="dxa"/>
            <w:vAlign w:val="bottom"/>
          </w:tcPr>
          <w:p w14:paraId="5ACE7B9A" w14:textId="77777777" w:rsidR="00CB44CA" w:rsidRPr="001076F8" w:rsidRDefault="00CB44CA" w:rsidP="00CB44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14" w:type="dxa"/>
            <w:vAlign w:val="bottom"/>
          </w:tcPr>
          <w:p w14:paraId="3E68B463" w14:textId="498504BA" w:rsidR="00CB44CA" w:rsidRPr="001076F8" w:rsidRDefault="00CB44CA" w:rsidP="00CB44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2,052,918 </w:t>
            </w:r>
          </w:p>
        </w:tc>
      </w:tr>
      <w:tr w:rsidR="00A21975" w:rsidRPr="001076F8" w14:paraId="155EB860" w14:textId="77777777" w:rsidTr="1EC29960">
        <w:trPr>
          <w:cantSplit/>
          <w:trHeight w:val="395"/>
          <w:tblHeader/>
        </w:trPr>
        <w:tc>
          <w:tcPr>
            <w:tcW w:w="3582" w:type="dxa"/>
          </w:tcPr>
          <w:p w14:paraId="2B279185" w14:textId="77777777" w:rsidR="00A21975" w:rsidRPr="001076F8" w:rsidRDefault="00A21975" w:rsidP="00A21975">
            <w:pPr>
              <w:spacing w:line="18" w:lineRule="atLeast"/>
              <w:ind w:left="192" w:hanging="18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  <w:vAlign w:val="bottom"/>
          </w:tcPr>
          <w:p w14:paraId="28067322" w14:textId="77777777" w:rsidR="00A21975" w:rsidRPr="001076F8" w:rsidRDefault="00A21975" w:rsidP="00A21975">
            <w:pPr>
              <w:pStyle w:val="acctfourfigures"/>
              <w:tabs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A7BB4B3" w14:textId="77777777" w:rsidR="00A21975" w:rsidRPr="001076F8" w:rsidRDefault="00A21975" w:rsidP="00A219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88" w:type="dxa"/>
            <w:vAlign w:val="bottom"/>
          </w:tcPr>
          <w:p w14:paraId="16CFE63C" w14:textId="77777777" w:rsidR="00A21975" w:rsidRPr="001076F8" w:rsidRDefault="00A21975" w:rsidP="00A219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18" w:lineRule="atLeast"/>
              <w:ind w:left="-129" w:right="-86"/>
              <w:rPr>
                <w:rFonts w:asciiTheme="majorBidi" w:hAnsiTheme="majorBidi" w:cstheme="majorBidi"/>
              </w:rPr>
            </w:pPr>
          </w:p>
        </w:tc>
        <w:tc>
          <w:tcPr>
            <w:tcW w:w="183" w:type="dxa"/>
            <w:vAlign w:val="bottom"/>
          </w:tcPr>
          <w:p w14:paraId="40C04FE8" w14:textId="77777777" w:rsidR="00A21975" w:rsidRPr="001076F8" w:rsidRDefault="00A21975" w:rsidP="00A219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18" w:lineRule="atLeast"/>
              <w:ind w:left="-129" w:right="-86"/>
              <w:rPr>
                <w:rFonts w:asciiTheme="majorBidi" w:hAnsiTheme="majorBidi" w:cstheme="majorBidi"/>
              </w:rPr>
            </w:pPr>
          </w:p>
        </w:tc>
        <w:tc>
          <w:tcPr>
            <w:tcW w:w="970" w:type="dxa"/>
            <w:vAlign w:val="bottom"/>
          </w:tcPr>
          <w:p w14:paraId="2CC65565" w14:textId="77777777" w:rsidR="00A21975" w:rsidRPr="001076F8" w:rsidRDefault="00A21975" w:rsidP="00A21975">
            <w:pPr>
              <w:pStyle w:val="acctfourfigures"/>
              <w:tabs>
                <w:tab w:val="left" w:pos="250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4FC6BC90" w14:textId="77777777" w:rsidR="00A21975" w:rsidRPr="001076F8" w:rsidRDefault="00A21975" w:rsidP="00A21975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163CB4FC" w14:textId="77777777" w:rsidR="00A21975" w:rsidRPr="001076F8" w:rsidRDefault="00A21975" w:rsidP="00A21975">
            <w:pPr>
              <w:pStyle w:val="acctfourfigures"/>
              <w:tabs>
                <w:tab w:val="left" w:pos="250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</w:tcPr>
          <w:p w14:paraId="31F7E4C4" w14:textId="77777777" w:rsidR="00A21975" w:rsidRPr="001076F8" w:rsidRDefault="00A21975" w:rsidP="00A219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4" w:type="dxa"/>
          </w:tcPr>
          <w:p w14:paraId="0E0FF60B" w14:textId="77777777" w:rsidR="00A21975" w:rsidRPr="001076F8" w:rsidRDefault="00A21975" w:rsidP="00A219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</w:tr>
      <w:tr w:rsidR="00A21975" w:rsidRPr="001076F8" w14:paraId="7A0561EC" w14:textId="77777777" w:rsidTr="1EC29960">
        <w:trPr>
          <w:cantSplit/>
          <w:trHeight w:val="395"/>
          <w:tblHeader/>
        </w:trPr>
        <w:tc>
          <w:tcPr>
            <w:tcW w:w="3582" w:type="dxa"/>
          </w:tcPr>
          <w:p w14:paraId="0DEC0084" w14:textId="5E0E13A3" w:rsidR="00A21975" w:rsidRPr="001076F8" w:rsidRDefault="00A21975" w:rsidP="00A21975">
            <w:pPr>
              <w:spacing w:line="18" w:lineRule="atLeast"/>
              <w:ind w:left="192" w:hanging="180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 xml:space="preserve">ณ วันที่ 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31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  <w:lang w:val="en-GB"/>
              </w:rPr>
              <w:t xml:space="preserve"> 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  <w:lang w:val="en-GB"/>
              </w:rPr>
              <w:t xml:space="preserve">ธันวาคม 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256</w:t>
            </w:r>
            <w:r w:rsidR="00DF0C5B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6</w:t>
            </w:r>
          </w:p>
        </w:tc>
        <w:tc>
          <w:tcPr>
            <w:tcW w:w="990" w:type="dxa"/>
            <w:vAlign w:val="bottom"/>
          </w:tcPr>
          <w:p w14:paraId="31DC6F11" w14:textId="77777777" w:rsidR="00A21975" w:rsidRPr="001076F8" w:rsidRDefault="00A21975" w:rsidP="00A21975">
            <w:pPr>
              <w:pStyle w:val="acctfourfigures"/>
              <w:tabs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09DB1F8" w14:textId="77777777" w:rsidR="00A21975" w:rsidRPr="001076F8" w:rsidRDefault="00A21975" w:rsidP="00A219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88" w:type="dxa"/>
            <w:vAlign w:val="bottom"/>
          </w:tcPr>
          <w:p w14:paraId="6CC16C47" w14:textId="77777777" w:rsidR="00A21975" w:rsidRPr="001076F8" w:rsidRDefault="00A21975" w:rsidP="00A219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18" w:lineRule="atLeast"/>
              <w:ind w:left="-129" w:right="-86"/>
              <w:rPr>
                <w:rFonts w:asciiTheme="majorBidi" w:hAnsiTheme="majorBidi" w:cstheme="majorBidi"/>
              </w:rPr>
            </w:pPr>
          </w:p>
        </w:tc>
        <w:tc>
          <w:tcPr>
            <w:tcW w:w="183" w:type="dxa"/>
            <w:vAlign w:val="bottom"/>
          </w:tcPr>
          <w:p w14:paraId="5363E34B" w14:textId="77777777" w:rsidR="00A21975" w:rsidRPr="001076F8" w:rsidRDefault="00A21975" w:rsidP="00A219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18" w:lineRule="atLeast"/>
              <w:ind w:left="-129" w:right="-86"/>
              <w:rPr>
                <w:rFonts w:asciiTheme="majorBidi" w:hAnsiTheme="majorBidi" w:cstheme="majorBidi"/>
              </w:rPr>
            </w:pPr>
          </w:p>
        </w:tc>
        <w:tc>
          <w:tcPr>
            <w:tcW w:w="970" w:type="dxa"/>
            <w:vAlign w:val="bottom"/>
          </w:tcPr>
          <w:p w14:paraId="3A1385B2" w14:textId="77777777" w:rsidR="00A21975" w:rsidRPr="001076F8" w:rsidRDefault="00A21975" w:rsidP="00A21975">
            <w:pPr>
              <w:pStyle w:val="acctfourfigures"/>
              <w:tabs>
                <w:tab w:val="left" w:pos="250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19FCC227" w14:textId="77777777" w:rsidR="00A21975" w:rsidRPr="001076F8" w:rsidRDefault="00A21975" w:rsidP="00A21975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10B10665" w14:textId="77777777" w:rsidR="00A21975" w:rsidRPr="001076F8" w:rsidRDefault="00A21975" w:rsidP="00A21975">
            <w:pPr>
              <w:pStyle w:val="acctfourfigures"/>
              <w:tabs>
                <w:tab w:val="left" w:pos="250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</w:tcPr>
          <w:p w14:paraId="724F1B51" w14:textId="77777777" w:rsidR="00A21975" w:rsidRPr="001076F8" w:rsidRDefault="00A21975" w:rsidP="00A219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4" w:type="dxa"/>
          </w:tcPr>
          <w:p w14:paraId="5FD7EF54" w14:textId="77777777" w:rsidR="00A21975" w:rsidRPr="001076F8" w:rsidRDefault="00A21975" w:rsidP="00A219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</w:tr>
      <w:tr w:rsidR="00A21975" w:rsidRPr="001076F8" w14:paraId="61A63CB2" w14:textId="77777777" w:rsidTr="1EC29960">
        <w:trPr>
          <w:cantSplit/>
          <w:trHeight w:val="395"/>
          <w:tblHeader/>
        </w:trPr>
        <w:tc>
          <w:tcPr>
            <w:tcW w:w="3582" w:type="dxa"/>
          </w:tcPr>
          <w:p w14:paraId="6626C8C7" w14:textId="739D55BA" w:rsidR="00A21975" w:rsidRPr="001076F8" w:rsidRDefault="00A21975" w:rsidP="00A21975">
            <w:pPr>
              <w:spacing w:line="18" w:lineRule="atLeast"/>
              <w:ind w:left="192" w:hanging="180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หนี้สินทางการเงิน</w:t>
            </w:r>
          </w:p>
        </w:tc>
        <w:tc>
          <w:tcPr>
            <w:tcW w:w="990" w:type="dxa"/>
          </w:tcPr>
          <w:p w14:paraId="78F170C0" w14:textId="77777777" w:rsidR="00A21975" w:rsidRPr="001076F8" w:rsidRDefault="00A21975" w:rsidP="00A219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80" w:type="dxa"/>
          </w:tcPr>
          <w:p w14:paraId="617F7C9F" w14:textId="77777777" w:rsidR="00A21975" w:rsidRPr="001076F8" w:rsidRDefault="00A21975" w:rsidP="00A219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88" w:type="dxa"/>
          </w:tcPr>
          <w:p w14:paraId="72DCB7CD" w14:textId="77777777" w:rsidR="00A21975" w:rsidRPr="001076F8" w:rsidRDefault="00A21975" w:rsidP="00A219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3" w:type="dxa"/>
          </w:tcPr>
          <w:p w14:paraId="18841DB9" w14:textId="77777777" w:rsidR="00A21975" w:rsidRPr="001076F8" w:rsidRDefault="00A21975" w:rsidP="00A219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18" w:lineRule="atLeast"/>
              <w:ind w:left="-129" w:right="-86"/>
              <w:rPr>
                <w:rFonts w:asciiTheme="majorBidi" w:hAnsiTheme="majorBidi" w:cstheme="majorBidi"/>
              </w:rPr>
            </w:pPr>
          </w:p>
        </w:tc>
        <w:tc>
          <w:tcPr>
            <w:tcW w:w="970" w:type="dxa"/>
          </w:tcPr>
          <w:p w14:paraId="1F750B90" w14:textId="77777777" w:rsidR="00A21975" w:rsidRPr="001076F8" w:rsidRDefault="00A21975" w:rsidP="00A21975">
            <w:pPr>
              <w:pStyle w:val="acctfourfigures"/>
              <w:tabs>
                <w:tab w:val="left" w:pos="250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</w:tcPr>
          <w:p w14:paraId="6849667B" w14:textId="77777777" w:rsidR="00A21975" w:rsidRPr="001076F8" w:rsidRDefault="00A21975" w:rsidP="00A21975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</w:tcPr>
          <w:p w14:paraId="62ED6E59" w14:textId="77777777" w:rsidR="00A21975" w:rsidRPr="001076F8" w:rsidRDefault="00A21975" w:rsidP="00A219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46" w:type="dxa"/>
          </w:tcPr>
          <w:p w14:paraId="49AF3B3A" w14:textId="77777777" w:rsidR="00A21975" w:rsidRPr="001076F8" w:rsidRDefault="00A21975" w:rsidP="00A21975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4" w:type="dxa"/>
          </w:tcPr>
          <w:p w14:paraId="627FF350" w14:textId="77777777" w:rsidR="00A21975" w:rsidRPr="001076F8" w:rsidRDefault="00A21975" w:rsidP="00A219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</w:tr>
      <w:tr w:rsidR="00DF0C5B" w:rsidRPr="001076F8" w14:paraId="06581E8A" w14:textId="77777777" w:rsidTr="1EC29960">
        <w:trPr>
          <w:cantSplit/>
          <w:trHeight w:val="395"/>
          <w:tblHeader/>
        </w:trPr>
        <w:tc>
          <w:tcPr>
            <w:tcW w:w="3582" w:type="dxa"/>
          </w:tcPr>
          <w:p w14:paraId="61A6ABF4" w14:textId="7D984356" w:rsidR="00DF0C5B" w:rsidRPr="001076F8" w:rsidRDefault="00DF0C5B" w:rsidP="00DF0C5B">
            <w:pPr>
              <w:spacing w:line="18" w:lineRule="atLeast"/>
              <w:ind w:left="192" w:hanging="180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ตราสารหนี้ที่ออกและเงินกู้ยืม</w:t>
            </w:r>
          </w:p>
        </w:tc>
        <w:tc>
          <w:tcPr>
            <w:tcW w:w="990" w:type="dxa"/>
          </w:tcPr>
          <w:p w14:paraId="521FACEC" w14:textId="640465A1" w:rsidR="00DF0C5B" w:rsidRPr="001076F8" w:rsidRDefault="00DF0C5B" w:rsidP="00DF0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777,331</w:t>
            </w:r>
          </w:p>
        </w:tc>
        <w:tc>
          <w:tcPr>
            <w:tcW w:w="180" w:type="dxa"/>
          </w:tcPr>
          <w:p w14:paraId="2439A830" w14:textId="77777777" w:rsidR="00DF0C5B" w:rsidRPr="001076F8" w:rsidRDefault="00DF0C5B" w:rsidP="00DF0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88" w:type="dxa"/>
          </w:tcPr>
          <w:p w14:paraId="52F5F3BB" w14:textId="17BBB55F" w:rsidR="00DF0C5B" w:rsidRPr="001076F8" w:rsidRDefault="00DF0C5B" w:rsidP="009675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7" w:hanging="7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3" w:type="dxa"/>
          </w:tcPr>
          <w:p w14:paraId="409432E9" w14:textId="77777777" w:rsidR="00DF0C5B" w:rsidRPr="001076F8" w:rsidRDefault="00DF0C5B" w:rsidP="00DF0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18" w:lineRule="atLeast"/>
              <w:ind w:left="-129" w:right="-86"/>
              <w:rPr>
                <w:rFonts w:asciiTheme="majorBidi" w:hAnsiTheme="majorBidi" w:cstheme="majorBidi"/>
              </w:rPr>
            </w:pPr>
          </w:p>
        </w:tc>
        <w:tc>
          <w:tcPr>
            <w:tcW w:w="970" w:type="dxa"/>
          </w:tcPr>
          <w:p w14:paraId="1071F6A7" w14:textId="1729B5DC" w:rsidR="00DF0C5B" w:rsidRPr="001076F8" w:rsidRDefault="00DF0C5B" w:rsidP="00DF0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775,442</w:t>
            </w:r>
          </w:p>
        </w:tc>
        <w:tc>
          <w:tcPr>
            <w:tcW w:w="246" w:type="dxa"/>
          </w:tcPr>
          <w:p w14:paraId="7F102E9E" w14:textId="77777777" w:rsidR="00DF0C5B" w:rsidRPr="001076F8" w:rsidRDefault="00DF0C5B" w:rsidP="00DF0C5B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</w:tcPr>
          <w:p w14:paraId="2AD96E51" w14:textId="3632832D" w:rsidR="00DF0C5B" w:rsidRPr="001076F8" w:rsidRDefault="00DF0C5B" w:rsidP="00DF0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5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46" w:type="dxa"/>
          </w:tcPr>
          <w:p w14:paraId="7269EA45" w14:textId="77777777" w:rsidR="00DF0C5B" w:rsidRPr="001076F8" w:rsidRDefault="00DF0C5B" w:rsidP="00DF0C5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4" w:type="dxa"/>
          </w:tcPr>
          <w:p w14:paraId="644D58E4" w14:textId="4ADF2F69" w:rsidR="00DF0C5B" w:rsidRPr="001076F8" w:rsidRDefault="00DF0C5B" w:rsidP="00DF0C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775,442</w:t>
            </w:r>
          </w:p>
        </w:tc>
      </w:tr>
    </w:tbl>
    <w:p w14:paraId="50A76882" w14:textId="017E972F" w:rsidR="00624B7B" w:rsidRPr="001076F8" w:rsidRDefault="00624B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olor w:val="000000"/>
          <w:cs/>
          <w:lang w:eastAsia="zh-CN"/>
        </w:rPr>
      </w:pPr>
    </w:p>
    <w:p w14:paraId="3250C403" w14:textId="2428EA0B" w:rsidR="00307AC2" w:rsidRPr="001076F8" w:rsidRDefault="00307AC2" w:rsidP="00AA207C">
      <w:pPr>
        <w:suppressAutoHyphens/>
        <w:spacing w:line="240" w:lineRule="auto"/>
        <w:ind w:left="540" w:right="-28"/>
        <w:jc w:val="thaiDistribute"/>
        <w:rPr>
          <w:rFonts w:asciiTheme="majorBidi" w:hAnsiTheme="majorBidi" w:cstheme="majorBidi"/>
          <w:color w:val="000000"/>
          <w:lang w:eastAsia="zh-CN"/>
        </w:rPr>
      </w:pPr>
      <w:r w:rsidRPr="001076F8">
        <w:rPr>
          <w:rFonts w:asciiTheme="majorBidi" w:hAnsiTheme="majorBidi" w:cstheme="majorBidi"/>
          <w:color w:val="000000"/>
          <w:cs/>
          <w:lang w:eastAsia="zh-CN"/>
        </w:rPr>
        <w:t>มูลค่ายุติธรรมของเครื่องมือทางการเงินได้มีการประมาณขึ้นโดยใช้วิธีการและข้อสมมติดังต่อไปนี้</w:t>
      </w:r>
    </w:p>
    <w:p w14:paraId="5F7C6A13" w14:textId="63277C52" w:rsidR="00307AC2" w:rsidRPr="001076F8" w:rsidRDefault="00307AC2" w:rsidP="00AA207C">
      <w:pPr>
        <w:suppressAutoHyphens/>
        <w:spacing w:line="240" w:lineRule="auto"/>
        <w:ind w:left="540" w:right="-28"/>
        <w:jc w:val="thaiDistribute"/>
        <w:rPr>
          <w:rFonts w:asciiTheme="majorBidi" w:hAnsiTheme="majorBidi" w:cstheme="majorBidi"/>
          <w:color w:val="000000"/>
          <w:lang w:eastAsia="zh-CN"/>
        </w:rPr>
      </w:pPr>
    </w:p>
    <w:tbl>
      <w:tblPr>
        <w:tblW w:w="936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600"/>
        <w:gridCol w:w="5760"/>
      </w:tblGrid>
      <w:tr w:rsidR="0008181E" w:rsidRPr="001076F8" w14:paraId="26C63776" w14:textId="77777777" w:rsidTr="1EC29960">
        <w:trPr>
          <w:trHeight w:val="704"/>
        </w:trPr>
        <w:tc>
          <w:tcPr>
            <w:tcW w:w="3600" w:type="dxa"/>
            <w:shd w:val="clear" w:color="auto" w:fill="auto"/>
          </w:tcPr>
          <w:p w14:paraId="351BAD1B" w14:textId="19E407DD" w:rsidR="0008181E" w:rsidRPr="001076F8" w:rsidDel="00A37FCF" w:rsidRDefault="00336431" w:rsidP="0023751B">
            <w:pPr>
              <w:suppressAutoHyphens/>
              <w:spacing w:line="240" w:lineRule="auto"/>
              <w:ind w:left="250" w:right="-108" w:hanging="180"/>
              <w:rPr>
                <w:rFonts w:asciiTheme="majorBidi" w:eastAsia="Angsana New" w:hAnsiTheme="majorBidi" w:cstheme="majorBidi"/>
                <w:color w:val="000000"/>
                <w:spacing w:val="-2"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</w:rPr>
              <w:t>รายการระหว่าง</w:t>
            </w:r>
            <w:r w:rsidR="008A1B6E" w:rsidRPr="001076F8">
              <w:rPr>
                <w:rFonts w:asciiTheme="majorBidi" w:hAnsiTheme="majorBidi" w:cstheme="majorBidi"/>
                <w:cs/>
              </w:rPr>
              <w:t>ธนาคาร</w:t>
            </w:r>
            <w:r w:rsidRPr="001076F8">
              <w:rPr>
                <w:rFonts w:asciiTheme="majorBidi" w:hAnsiTheme="majorBidi" w:cstheme="majorBidi"/>
                <w:cs/>
              </w:rPr>
              <w:t>และตลาดเงินสุทธิ</w:t>
            </w:r>
          </w:p>
        </w:tc>
        <w:tc>
          <w:tcPr>
            <w:tcW w:w="5760" w:type="dxa"/>
            <w:shd w:val="clear" w:color="auto" w:fill="auto"/>
          </w:tcPr>
          <w:p w14:paraId="01CCBEF4" w14:textId="0D5FD9D9" w:rsidR="007924B3" w:rsidRPr="001076F8" w:rsidRDefault="0008181E" w:rsidP="00D36062">
            <w:pPr>
              <w:suppressAutoHyphens/>
              <w:spacing w:line="240" w:lineRule="auto"/>
              <w:ind w:left="250" w:hanging="250"/>
              <w:jc w:val="thaiDistribute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สินทรัพย์ทางการเงินที่มีการคิดดอกเบี้ยในอัตราเทียบเคียงกับตลาด ได้แก่ เงินฝากสถาบันการเงิน มูลค่ายุติธรรมของสินทรัพย์ดังกล่าวประมาณตามมูลค่าตามบัญชีที่แสดงใน</w:t>
            </w:r>
            <w:r w:rsidR="00E1251A" w:rsidRPr="001076F8">
              <w:rPr>
                <w:rFonts w:asciiTheme="majorBidi" w:hAnsiTheme="majorBidi" w:cstheme="majorBidi"/>
                <w:cs/>
              </w:rPr>
              <w:t>งบฐานะการเงิน</w:t>
            </w:r>
          </w:p>
        </w:tc>
      </w:tr>
      <w:tr w:rsidR="0008181E" w:rsidRPr="001076F8" w14:paraId="4EE693FE" w14:textId="77777777" w:rsidTr="1EC29960">
        <w:tc>
          <w:tcPr>
            <w:tcW w:w="3600" w:type="dxa"/>
            <w:shd w:val="clear" w:color="auto" w:fill="auto"/>
          </w:tcPr>
          <w:p w14:paraId="1D4A72C7" w14:textId="2ED13D8A" w:rsidR="0008181E" w:rsidRPr="001076F8" w:rsidRDefault="0008181E" w:rsidP="0023751B">
            <w:pPr>
              <w:suppressAutoHyphens/>
              <w:spacing w:line="240" w:lineRule="auto"/>
              <w:ind w:left="258" w:right="-108" w:hanging="188"/>
              <w:rPr>
                <w:rFonts w:asciiTheme="majorBidi" w:hAnsiTheme="majorBidi" w:cstheme="majorBidi"/>
                <w:color w:val="000000"/>
                <w:spacing w:val="-2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olor w:val="000000"/>
                <w:spacing w:val="-2"/>
                <w:cs/>
                <w:lang w:eastAsia="zh-CN"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5760" w:type="dxa"/>
            <w:shd w:val="clear" w:color="auto" w:fill="auto"/>
          </w:tcPr>
          <w:p w14:paraId="4C21FCA8" w14:textId="28A44674" w:rsidR="0008181E" w:rsidRPr="001076F8" w:rsidRDefault="009D07CA" w:rsidP="00237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uppressAutoHyphens/>
              <w:spacing w:line="240" w:lineRule="auto"/>
              <w:ind w:left="250" w:hanging="250"/>
              <w:jc w:val="thaiDistribute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มูลค่ายุติธรรมของ</w:t>
            </w:r>
            <w:r w:rsidR="0008181E" w:rsidRPr="001076F8">
              <w:rPr>
                <w:rFonts w:asciiTheme="majorBidi" w:hAnsiTheme="majorBidi" w:cstheme="majorBidi"/>
                <w:cs/>
              </w:rPr>
              <w:t>เงินให้สินเชื่อจากการซื้อลูกหนี้</w:t>
            </w:r>
            <w:r w:rsidR="00FB3F89" w:rsidRPr="001076F8">
              <w:rPr>
                <w:rFonts w:asciiTheme="majorBidi" w:hAnsiTheme="majorBidi" w:cstheme="majorBidi"/>
                <w:cs/>
              </w:rPr>
              <w:t>ประมาณ</w:t>
            </w:r>
            <w:r w:rsidR="0008181E" w:rsidRPr="001076F8">
              <w:rPr>
                <w:rFonts w:asciiTheme="majorBidi" w:hAnsiTheme="majorBidi" w:cstheme="majorBidi"/>
                <w:cs/>
              </w:rPr>
              <w:t>เทียบเท่ากับมูลค่าตามบัญชีโดยคำนวณจากมูลค่าปัจจุบันของกระแสเงินสดและระยะเวลาที่คาดว่าจะได้รับจากลูกหนี้หรือจากการจำหน่ายหลักประกันและคิดลดด้วย</w:t>
            </w:r>
            <w:r w:rsidR="00EB12AC" w:rsidRPr="001076F8">
              <w:rPr>
                <w:rFonts w:asciiTheme="majorBidi" w:hAnsiTheme="majorBidi" w:cstheme="majorBidi"/>
                <w:cs/>
              </w:rPr>
              <w:t>อัตรา</w:t>
            </w:r>
            <w:r w:rsidR="0008181E" w:rsidRPr="001076F8">
              <w:rPr>
                <w:rFonts w:asciiTheme="majorBidi" w:hAnsiTheme="majorBidi" w:cstheme="majorBidi"/>
                <w:cs/>
              </w:rPr>
              <w:t>ดอกเบี้ยที่แท้จริงปรับด้วยความเสี่ยงด้านเครดิตของลูกหนี้</w:t>
            </w:r>
          </w:p>
        </w:tc>
      </w:tr>
      <w:tr w:rsidR="00D16E41" w:rsidRPr="001076F8" w14:paraId="795EB0F2" w14:textId="77777777" w:rsidTr="1EC29960">
        <w:tc>
          <w:tcPr>
            <w:tcW w:w="3600" w:type="dxa"/>
            <w:shd w:val="clear" w:color="auto" w:fill="auto"/>
          </w:tcPr>
          <w:p w14:paraId="2D5DEE8A" w14:textId="512CE810" w:rsidR="00D16E41" w:rsidRPr="001076F8" w:rsidRDefault="00D16E41" w:rsidP="00D16E41">
            <w:pPr>
              <w:suppressAutoHyphens/>
              <w:spacing w:line="240" w:lineRule="auto"/>
              <w:ind w:left="258" w:right="-108" w:hanging="188"/>
              <w:rPr>
                <w:rFonts w:asciiTheme="majorBidi" w:hAnsiTheme="majorBidi" w:cstheme="majorBidi"/>
                <w:color w:val="000000"/>
                <w:spacing w:val="-2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</w:rPr>
              <w:t>เงินรอรับคืนจากการขายทอดตลาดสุทธิ</w:t>
            </w:r>
          </w:p>
        </w:tc>
        <w:tc>
          <w:tcPr>
            <w:tcW w:w="5760" w:type="dxa"/>
            <w:shd w:val="clear" w:color="auto" w:fill="auto"/>
          </w:tcPr>
          <w:p w14:paraId="0794FA9B" w14:textId="42CF8195" w:rsidR="00D16E41" w:rsidRPr="001076F8" w:rsidRDefault="00D16E41" w:rsidP="00D16E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uppressAutoHyphens/>
              <w:spacing w:line="240" w:lineRule="auto"/>
              <w:ind w:left="250" w:hanging="250"/>
              <w:jc w:val="thaiDistribute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มูลค่ายุติธรรมของเงินรอรับคืนจากการขายทอดตลาดไม่มีความแตกต่างอย่างเป็นสาระสำคัญกับมูลค่าตามบัญชี</w:t>
            </w:r>
          </w:p>
        </w:tc>
      </w:tr>
      <w:tr w:rsidR="00D16E41" w:rsidRPr="001076F8" w14:paraId="195D9BD3" w14:textId="77777777" w:rsidTr="1EC29960">
        <w:tc>
          <w:tcPr>
            <w:tcW w:w="3600" w:type="dxa"/>
            <w:shd w:val="clear" w:color="auto" w:fill="auto"/>
          </w:tcPr>
          <w:p w14:paraId="602FCA7A" w14:textId="01EFF627" w:rsidR="00D16E41" w:rsidRPr="001076F8" w:rsidRDefault="00D16E41" w:rsidP="00D16E41">
            <w:pPr>
              <w:suppressAutoHyphens/>
              <w:spacing w:line="240" w:lineRule="auto"/>
              <w:ind w:left="258" w:right="-108" w:hanging="188"/>
              <w:rPr>
                <w:rFonts w:asciiTheme="majorBidi" w:hAnsiTheme="majorBidi" w:cstheme="majorBidi"/>
                <w:color w:val="000000"/>
                <w:spacing w:val="-2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</w:rPr>
              <w:t>เงินทดรองจ่ายค่าธรรมเนียมในการซื้อทรัพย์และอื่น ๆ</w:t>
            </w:r>
          </w:p>
        </w:tc>
        <w:tc>
          <w:tcPr>
            <w:tcW w:w="5760" w:type="dxa"/>
            <w:shd w:val="clear" w:color="auto" w:fill="auto"/>
          </w:tcPr>
          <w:p w14:paraId="24778CB4" w14:textId="0B1F18B2" w:rsidR="00D16E41" w:rsidRPr="001076F8" w:rsidRDefault="00D16E41" w:rsidP="00D16E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uppressAutoHyphens/>
              <w:spacing w:line="240" w:lineRule="auto"/>
              <w:ind w:left="250" w:hanging="250"/>
              <w:jc w:val="thaiDistribute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มูลค่ายุติธรรมของเงินทดรองจ่ายค่าธรรมเนียมในการซื้อทรัพย์และอื่นๆไม่มีความแตกต่างอย่างเป็นสาระสำคัญกับมูลค่าตามบัญชี</w:t>
            </w:r>
          </w:p>
        </w:tc>
      </w:tr>
      <w:tr w:rsidR="00D16E41" w:rsidRPr="001076F8" w14:paraId="4F3AB475" w14:textId="77777777" w:rsidTr="1EC29960">
        <w:tc>
          <w:tcPr>
            <w:tcW w:w="3600" w:type="dxa"/>
            <w:shd w:val="clear" w:color="auto" w:fill="auto"/>
          </w:tcPr>
          <w:p w14:paraId="47764746" w14:textId="2D2FBDDB" w:rsidR="00D16E41" w:rsidRPr="001076F8" w:rsidRDefault="00DC1BAC" w:rsidP="00D16E41">
            <w:pPr>
              <w:suppressAutoHyphens/>
              <w:spacing w:line="240" w:lineRule="auto"/>
              <w:ind w:left="258" w:right="-108" w:hanging="188"/>
              <w:rPr>
                <w:rFonts w:asciiTheme="majorBidi" w:hAnsiTheme="majorBidi" w:cstheme="majorBidi"/>
                <w:color w:val="000000"/>
                <w:spacing w:val="-2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</w:rPr>
              <w:t>สินทรัพย์</w:t>
            </w:r>
            <w:r w:rsidR="00D16E41" w:rsidRPr="001076F8">
              <w:rPr>
                <w:rFonts w:asciiTheme="majorBidi" w:hAnsiTheme="majorBidi" w:cstheme="majorBidi"/>
                <w:cs/>
              </w:rPr>
              <w:t>อื่น</w:t>
            </w:r>
          </w:p>
        </w:tc>
        <w:tc>
          <w:tcPr>
            <w:tcW w:w="5760" w:type="dxa"/>
            <w:shd w:val="clear" w:color="auto" w:fill="auto"/>
          </w:tcPr>
          <w:p w14:paraId="1F991801" w14:textId="7A5C69CA" w:rsidR="00D16E41" w:rsidRPr="001076F8" w:rsidRDefault="00D16E41" w:rsidP="00D16E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uppressAutoHyphens/>
              <w:spacing w:line="240" w:lineRule="auto"/>
              <w:ind w:left="250" w:hanging="250"/>
              <w:jc w:val="thaiDistribute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มูลค่ายุติธรรมของ</w:t>
            </w:r>
            <w:r w:rsidR="00DC1BAC" w:rsidRPr="001076F8">
              <w:rPr>
                <w:rFonts w:asciiTheme="majorBidi" w:hAnsiTheme="majorBidi" w:cstheme="majorBidi"/>
                <w:cs/>
              </w:rPr>
              <w:t>สินทรัพย์</w:t>
            </w:r>
            <w:r w:rsidRPr="001076F8">
              <w:rPr>
                <w:rFonts w:asciiTheme="majorBidi" w:hAnsiTheme="majorBidi" w:cstheme="majorBidi"/>
                <w:cs/>
              </w:rPr>
              <w:t>อื่นไม่มีความแตกต่างอย่างเป็นสาระสำคัญกับมูลค่าตามบัญชี</w:t>
            </w:r>
          </w:p>
        </w:tc>
      </w:tr>
      <w:tr w:rsidR="00D16E41" w:rsidRPr="001076F8" w14:paraId="50C37AEA" w14:textId="77777777" w:rsidTr="1EC29960">
        <w:tc>
          <w:tcPr>
            <w:tcW w:w="3600" w:type="dxa"/>
            <w:shd w:val="clear" w:color="auto" w:fill="auto"/>
          </w:tcPr>
          <w:p w14:paraId="0863AD0B" w14:textId="00AEF7B8" w:rsidR="00D16E41" w:rsidRPr="001076F8" w:rsidRDefault="00D16E41" w:rsidP="00D16E41">
            <w:pPr>
              <w:suppressAutoHyphens/>
              <w:spacing w:line="240" w:lineRule="auto"/>
              <w:ind w:left="258" w:right="-108" w:hanging="188"/>
              <w:rPr>
                <w:rFonts w:asciiTheme="majorBidi" w:hAnsiTheme="majorBidi" w:cstheme="majorBidi"/>
                <w:color w:val="000000"/>
                <w:spacing w:val="-2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</w:rPr>
              <w:t>เงินให้กู้ยืมบริษัทย่อย</w:t>
            </w:r>
          </w:p>
        </w:tc>
        <w:tc>
          <w:tcPr>
            <w:tcW w:w="5760" w:type="dxa"/>
            <w:shd w:val="clear" w:color="auto" w:fill="auto"/>
          </w:tcPr>
          <w:p w14:paraId="72F2340B" w14:textId="3429B85F" w:rsidR="00D16E41" w:rsidRPr="001076F8" w:rsidRDefault="00DB323F" w:rsidP="00D16E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uppressAutoHyphens/>
              <w:spacing w:line="240" w:lineRule="auto"/>
              <w:ind w:left="250" w:hanging="250"/>
              <w:jc w:val="thaiDistribute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มูลค่ายุติธรรมของเงิน</w:t>
            </w:r>
            <w:r w:rsidR="00E60EF4" w:rsidRPr="001076F8">
              <w:rPr>
                <w:rFonts w:asciiTheme="majorBidi" w:hAnsiTheme="majorBidi" w:cstheme="majorBidi"/>
                <w:cs/>
              </w:rPr>
              <w:t>ให้</w:t>
            </w:r>
            <w:r w:rsidRPr="001076F8">
              <w:rPr>
                <w:rFonts w:asciiTheme="majorBidi" w:hAnsiTheme="majorBidi" w:cstheme="majorBidi"/>
                <w:cs/>
              </w:rPr>
              <w:t>กู้ยืม</w:t>
            </w:r>
            <w:r w:rsidR="00E60EF4" w:rsidRPr="001076F8">
              <w:rPr>
                <w:rFonts w:asciiTheme="majorBidi" w:hAnsiTheme="majorBidi" w:cstheme="majorBidi"/>
                <w:cs/>
              </w:rPr>
              <w:t>บริษัทย่อย</w:t>
            </w:r>
            <w:r w:rsidRPr="001076F8">
              <w:rPr>
                <w:rFonts w:asciiTheme="majorBidi" w:hAnsiTheme="majorBidi" w:cstheme="majorBidi"/>
                <w:cs/>
              </w:rPr>
              <w:t>มีอัตราดอกเบี้ยคงที่ไม่มีความแตกต่างอย่างเป็นสาระสำคัญกับมูลค่าตามบัญชี</w:t>
            </w:r>
            <w:r w:rsidR="00745074" w:rsidRPr="001076F8">
              <w:rPr>
                <w:rFonts w:asciiTheme="majorBidi" w:hAnsiTheme="majorBidi" w:cstheme="majorBidi"/>
                <w:cs/>
              </w:rPr>
              <w:t>เนื่องจากอัตราดอกเบี้ยคงที่ของเงินให้กู้ยืมใกล้เคียงกับอัตราดอกเบี้ยตลาด</w:t>
            </w:r>
          </w:p>
        </w:tc>
      </w:tr>
      <w:tr w:rsidR="00D16E41" w:rsidRPr="001076F8" w14:paraId="51420330" w14:textId="77777777" w:rsidTr="1EC29960">
        <w:tc>
          <w:tcPr>
            <w:tcW w:w="3600" w:type="dxa"/>
            <w:shd w:val="clear" w:color="auto" w:fill="auto"/>
          </w:tcPr>
          <w:p w14:paraId="5DB4F970" w14:textId="40472120" w:rsidR="00D16E41" w:rsidRPr="001076F8" w:rsidRDefault="00D16E41" w:rsidP="00D16E41">
            <w:pPr>
              <w:suppressAutoHyphens/>
              <w:spacing w:line="240" w:lineRule="auto"/>
              <w:ind w:left="258" w:right="-108" w:hanging="188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lastRenderedPageBreak/>
              <w:t>หุ้นกู้</w:t>
            </w:r>
          </w:p>
        </w:tc>
        <w:tc>
          <w:tcPr>
            <w:tcW w:w="5760" w:type="dxa"/>
            <w:shd w:val="clear" w:color="auto" w:fill="auto"/>
          </w:tcPr>
          <w:p w14:paraId="02D21A27" w14:textId="6E9D643D" w:rsidR="00D16E41" w:rsidRPr="001076F8" w:rsidRDefault="00D16E41" w:rsidP="00D16E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uppressAutoHyphens/>
              <w:spacing w:line="240" w:lineRule="auto"/>
              <w:ind w:left="250" w:hanging="250"/>
              <w:jc w:val="thaiDistribute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มูลค่ายุติธรรมของตราสารหนี้ที่ออกซื้อขายโดยสมาคมตลาดตราสารหนี้ไทยคำนวณโดยใช้อัตราผลตอบแทนที่เสนอโดยสมาคมตลาดตราสารหนี้ไทย</w:t>
            </w:r>
          </w:p>
        </w:tc>
      </w:tr>
      <w:tr w:rsidR="00D16E41" w:rsidRPr="001076F8" w14:paraId="0ECC70A5" w14:textId="77777777" w:rsidTr="1EC29960">
        <w:tc>
          <w:tcPr>
            <w:tcW w:w="3600" w:type="dxa"/>
            <w:shd w:val="clear" w:color="auto" w:fill="auto"/>
          </w:tcPr>
          <w:p w14:paraId="6FA746D6" w14:textId="09A0DF3D" w:rsidR="00D16E41" w:rsidRPr="001076F8" w:rsidRDefault="00D16E41" w:rsidP="00D16E41">
            <w:pPr>
              <w:suppressAutoHyphens/>
              <w:spacing w:line="240" w:lineRule="auto"/>
              <w:ind w:left="258" w:right="-108" w:hanging="188"/>
              <w:rPr>
                <w:rFonts w:asciiTheme="majorBidi" w:hAnsiTheme="majorBidi" w:cstheme="majorBidi"/>
                <w:color w:val="000000"/>
                <w:spacing w:val="-2"/>
                <w:cs/>
                <w:lang w:eastAsia="zh-CN"/>
              </w:rPr>
            </w:pPr>
            <w:r w:rsidRPr="001076F8">
              <w:rPr>
                <w:rFonts w:asciiTheme="majorBidi" w:hAnsiTheme="majorBidi" w:cstheme="majorBidi"/>
                <w:cs/>
              </w:rPr>
              <w:t>เงินกู้ยืมสถาบันการเงิน</w:t>
            </w:r>
          </w:p>
        </w:tc>
        <w:tc>
          <w:tcPr>
            <w:tcW w:w="5760" w:type="dxa"/>
            <w:shd w:val="clear" w:color="auto" w:fill="auto"/>
          </w:tcPr>
          <w:p w14:paraId="7F558496" w14:textId="7BA0DA08" w:rsidR="00D16E41" w:rsidRPr="001076F8" w:rsidRDefault="00D16E41" w:rsidP="00D16E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uppressAutoHyphens/>
              <w:spacing w:line="240" w:lineRule="auto"/>
              <w:ind w:left="250" w:hanging="250"/>
              <w:jc w:val="thaiDistribute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มูลค่ายุติธรรมของเงินกู้ยืมสถาบันการเงินมีอัตราดอกเบี้ยลอยตัวไม่มีความแตกต่างอย่างเป็นสาระสำคัญกับมูลค่าตามบัญชี</w:t>
            </w:r>
          </w:p>
        </w:tc>
      </w:tr>
      <w:tr w:rsidR="1EC29960" w:rsidRPr="001076F8" w14:paraId="02056CBF" w14:textId="77777777" w:rsidTr="1EC29960">
        <w:trPr>
          <w:trHeight w:val="300"/>
        </w:trPr>
        <w:tc>
          <w:tcPr>
            <w:tcW w:w="3600" w:type="dxa"/>
            <w:shd w:val="clear" w:color="auto" w:fill="auto"/>
          </w:tcPr>
          <w:p w14:paraId="754D1A48" w14:textId="23531890" w:rsidR="7E4A44B5" w:rsidRPr="001076F8" w:rsidRDefault="7E4A44B5" w:rsidP="1EC29960">
            <w:pPr>
              <w:spacing w:line="240" w:lineRule="auto"/>
              <w:ind w:left="258" w:right="-108" w:hanging="188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เงินกู้ยืมบริษัทอื่น</w:t>
            </w:r>
          </w:p>
        </w:tc>
        <w:tc>
          <w:tcPr>
            <w:tcW w:w="5760" w:type="dxa"/>
            <w:shd w:val="clear" w:color="auto" w:fill="auto"/>
          </w:tcPr>
          <w:p w14:paraId="2E467B76" w14:textId="3C823D7E" w:rsidR="7E4A44B5" w:rsidRPr="001076F8" w:rsidRDefault="7E4A44B5" w:rsidP="001076F8">
            <w:pPr>
              <w:tabs>
                <w:tab w:val="clear" w:pos="227"/>
              </w:tabs>
              <w:spacing w:line="240" w:lineRule="auto"/>
              <w:ind w:left="250" w:hanging="250"/>
              <w:jc w:val="thaiDistribute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 xml:space="preserve">มูลค่ายุติธรรมของเงินกู้ยืมบริษัทอื่นมีอัตราดอกเบี้ยคงที่ </w:t>
            </w:r>
            <w:r w:rsidR="00BF2385" w:rsidRPr="001076F8">
              <w:rPr>
                <w:rFonts w:asciiTheme="majorBidi" w:hAnsiTheme="majorBidi" w:cstheme="majorBidi"/>
              </w:rPr>
              <w:t xml:space="preserve">  </w:t>
            </w:r>
            <w:r w:rsidRPr="001076F8">
              <w:rPr>
                <w:rFonts w:asciiTheme="majorBidi" w:hAnsiTheme="majorBidi" w:cstheme="majorBidi"/>
              </w:rPr>
              <w:t>ไม่มีความแตกต่างอย่างเป็นสาระสำคัญกับมูลค่าตามบัญ</w:t>
            </w:r>
            <w:r w:rsidR="002C45A8" w:rsidRPr="001076F8">
              <w:rPr>
                <w:rFonts w:asciiTheme="majorBidi" w:hAnsiTheme="majorBidi" w:cstheme="majorBidi" w:hint="cs"/>
                <w:cs/>
              </w:rPr>
              <w:t>ชี</w:t>
            </w:r>
          </w:p>
        </w:tc>
      </w:tr>
      <w:tr w:rsidR="009B7D27" w:rsidRPr="001076F8" w14:paraId="59A9EFC8" w14:textId="77777777" w:rsidTr="1EC29960">
        <w:tc>
          <w:tcPr>
            <w:tcW w:w="3600" w:type="dxa"/>
            <w:shd w:val="clear" w:color="auto" w:fill="auto"/>
          </w:tcPr>
          <w:p w14:paraId="5B432F77" w14:textId="2B8C7A73" w:rsidR="009B7D27" w:rsidRPr="001076F8" w:rsidRDefault="00983C3E" w:rsidP="00D16E41">
            <w:pPr>
              <w:suppressAutoHyphens/>
              <w:spacing w:line="240" w:lineRule="auto"/>
              <w:ind w:left="258" w:right="-108" w:hanging="188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เงินกู้ยืมบุคคลอื่น</w:t>
            </w:r>
          </w:p>
        </w:tc>
        <w:tc>
          <w:tcPr>
            <w:tcW w:w="5760" w:type="dxa"/>
            <w:shd w:val="clear" w:color="auto" w:fill="auto"/>
          </w:tcPr>
          <w:p w14:paraId="3B80DCF8" w14:textId="117CDE53" w:rsidR="009B7D27" w:rsidRPr="001076F8" w:rsidRDefault="009B7D27" w:rsidP="00D16E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uppressAutoHyphens/>
              <w:spacing w:line="240" w:lineRule="auto"/>
              <w:ind w:left="250" w:hanging="250"/>
              <w:jc w:val="thaiDistribute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มูลค่ายุติธรรมของเงินกู้ยืมบริษัทอื่นมีอัตราดอกเบี้ยคงที่ ไม่มีความแตกต่างอย่างเป็นสาระสำคัญกับมูลค่าตามบัญชี</w:t>
            </w:r>
          </w:p>
        </w:tc>
      </w:tr>
      <w:tr w:rsidR="00DC1BAC" w:rsidRPr="001076F8" w14:paraId="64EACE34" w14:textId="77777777" w:rsidTr="1EC29960">
        <w:tc>
          <w:tcPr>
            <w:tcW w:w="3600" w:type="dxa"/>
            <w:shd w:val="clear" w:color="auto" w:fill="auto"/>
          </w:tcPr>
          <w:p w14:paraId="097EACEB" w14:textId="474245C0" w:rsidR="00DC1BAC" w:rsidRPr="001076F8" w:rsidRDefault="00DC1BAC" w:rsidP="00D16E41">
            <w:pPr>
              <w:suppressAutoHyphens/>
              <w:spacing w:line="240" w:lineRule="auto"/>
              <w:ind w:left="258" w:right="-108" w:hanging="188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หนี้สินอื่น</w:t>
            </w:r>
          </w:p>
        </w:tc>
        <w:tc>
          <w:tcPr>
            <w:tcW w:w="5760" w:type="dxa"/>
            <w:shd w:val="clear" w:color="auto" w:fill="auto"/>
          </w:tcPr>
          <w:p w14:paraId="5BBC613A" w14:textId="7DB4066F" w:rsidR="00DC1BAC" w:rsidRPr="001076F8" w:rsidRDefault="00A84F8E" w:rsidP="00D16E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uppressAutoHyphens/>
              <w:spacing w:line="240" w:lineRule="auto"/>
              <w:ind w:left="250" w:hanging="250"/>
              <w:jc w:val="thaiDistribute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มูลค่ายุติธรรมของหนี้สินอื่นไม่มีความแตกต่างอย่างเป็นสาระสำคัญกับมูลค่าตามบัญชี</w:t>
            </w:r>
          </w:p>
        </w:tc>
      </w:tr>
    </w:tbl>
    <w:p w14:paraId="1A960066" w14:textId="77777777" w:rsidR="001E3503" w:rsidRPr="001076F8" w:rsidRDefault="001E3503" w:rsidP="00AA207C">
      <w:pPr>
        <w:tabs>
          <w:tab w:val="left" w:pos="936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2A130E32" w14:textId="77777777" w:rsidR="009C7FC1" w:rsidRPr="001076F8" w:rsidRDefault="009C7FC1" w:rsidP="009C7FC1">
      <w:pPr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1076F8">
        <w:rPr>
          <w:rFonts w:asciiTheme="majorBidi" w:hAnsiTheme="majorBidi" w:cstheme="majorBidi"/>
          <w:b/>
          <w:bCs/>
          <w:cs/>
        </w:rPr>
        <w:t>บุคคลหรือกิจการที่เกี่ยวข้องกัน</w:t>
      </w:r>
    </w:p>
    <w:p w14:paraId="15A5951E" w14:textId="77777777" w:rsidR="009C7FC1" w:rsidRPr="001076F8" w:rsidRDefault="009C7FC1" w:rsidP="00AA207C">
      <w:pPr>
        <w:tabs>
          <w:tab w:val="left" w:pos="936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079A11AA" w14:textId="437D639D" w:rsidR="001E3503" w:rsidRPr="001076F8" w:rsidRDefault="001E3503" w:rsidP="00AA207C">
      <w:pPr>
        <w:ind w:left="540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>ความสัมพันธ์ที่บริษัท</w:t>
      </w:r>
      <w:r w:rsidR="000550ED" w:rsidRPr="001076F8">
        <w:rPr>
          <w:rFonts w:asciiTheme="majorBidi" w:hAnsiTheme="majorBidi" w:cstheme="majorBidi"/>
          <w:cs/>
        </w:rPr>
        <w:t>และกลุ่มบริษัท</w:t>
      </w:r>
      <w:r w:rsidRPr="001076F8">
        <w:rPr>
          <w:rFonts w:asciiTheme="majorBidi" w:hAnsiTheme="majorBidi" w:cstheme="majorBidi"/>
          <w:cs/>
        </w:rPr>
        <w:t>มีกับผู้บริหารสำคัญและบุคคลหรือกิจการที่เกี่ยวข้องกัน มีดังนี้</w:t>
      </w:r>
    </w:p>
    <w:p w14:paraId="3CA45A9C" w14:textId="77777777" w:rsidR="001E3503" w:rsidRPr="001076F8" w:rsidRDefault="001E3503" w:rsidP="00AA207C">
      <w:pPr>
        <w:tabs>
          <w:tab w:val="left" w:pos="9360"/>
        </w:tabs>
        <w:spacing w:line="240" w:lineRule="auto"/>
        <w:ind w:left="540"/>
        <w:jc w:val="thaiDistribute"/>
        <w:rPr>
          <w:rFonts w:asciiTheme="majorBidi" w:hAnsiTheme="majorBidi" w:cstheme="majorBidi"/>
          <w:cs/>
        </w:rPr>
      </w:pPr>
    </w:p>
    <w:tbl>
      <w:tblPr>
        <w:tblW w:w="9207" w:type="dxa"/>
        <w:tblInd w:w="423" w:type="dxa"/>
        <w:tblLayout w:type="fixed"/>
        <w:tblLook w:val="0000" w:firstRow="0" w:lastRow="0" w:firstColumn="0" w:lastColumn="0" w:noHBand="0" w:noVBand="0"/>
      </w:tblPr>
      <w:tblGrid>
        <w:gridCol w:w="3267"/>
        <w:gridCol w:w="2160"/>
        <w:gridCol w:w="3780"/>
      </w:tblGrid>
      <w:tr w:rsidR="001E3503" w:rsidRPr="001076F8" w14:paraId="6974529A" w14:textId="77777777" w:rsidTr="00307AC2">
        <w:trPr>
          <w:trHeight w:val="20"/>
          <w:tblHeader/>
        </w:trPr>
        <w:tc>
          <w:tcPr>
            <w:tcW w:w="3267" w:type="dxa"/>
          </w:tcPr>
          <w:p w14:paraId="0834E0D3" w14:textId="77777777" w:rsidR="001E3503" w:rsidRPr="001076F8" w:rsidRDefault="001E3503" w:rsidP="00AA207C">
            <w:pPr>
              <w:tabs>
                <w:tab w:val="left" w:pos="396"/>
              </w:tabs>
              <w:ind w:right="-18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ชื่อกิจการ/บุคคล</w:t>
            </w:r>
          </w:p>
        </w:tc>
        <w:tc>
          <w:tcPr>
            <w:tcW w:w="2160" w:type="dxa"/>
          </w:tcPr>
          <w:p w14:paraId="6FA1C36F" w14:textId="77777777" w:rsidR="001E3503" w:rsidRPr="001076F8" w:rsidRDefault="001E3503" w:rsidP="00AA207C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rtl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ประเทศที่จัดตั้ง</w:t>
            </w:r>
            <w:r w:rsidRPr="001076F8">
              <w:rPr>
                <w:rFonts w:asciiTheme="majorBidi" w:hAnsiTheme="majorBidi" w:cstheme="majorBidi"/>
                <w:b/>
                <w:bCs/>
              </w:rPr>
              <w:t>/</w:t>
            </w: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สัญชาติ</w:t>
            </w:r>
          </w:p>
        </w:tc>
        <w:tc>
          <w:tcPr>
            <w:tcW w:w="3780" w:type="dxa"/>
          </w:tcPr>
          <w:p w14:paraId="2BD36FCA" w14:textId="77777777" w:rsidR="001E3503" w:rsidRPr="001076F8" w:rsidRDefault="001E3503" w:rsidP="00AA207C">
            <w:pPr>
              <w:tabs>
                <w:tab w:val="left" w:pos="396"/>
              </w:tabs>
              <w:ind w:right="-18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ลักษณะความสัมพันธ์</w:t>
            </w:r>
          </w:p>
        </w:tc>
      </w:tr>
      <w:tr w:rsidR="001E3503" w:rsidRPr="001076F8" w14:paraId="56033212" w14:textId="77777777" w:rsidTr="00307AC2">
        <w:trPr>
          <w:trHeight w:val="20"/>
        </w:trPr>
        <w:tc>
          <w:tcPr>
            <w:tcW w:w="3267" w:type="dxa"/>
          </w:tcPr>
          <w:p w14:paraId="2E91BCF5" w14:textId="77777777" w:rsidR="001E3503" w:rsidRPr="001076F8" w:rsidRDefault="001E3503" w:rsidP="00AA207C">
            <w:pPr>
              <w:ind w:right="-18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ผู้บริหารสำคัญ</w:t>
            </w:r>
          </w:p>
          <w:p w14:paraId="280AC2C5" w14:textId="77777777" w:rsidR="001E3503" w:rsidRPr="001076F8" w:rsidRDefault="001E3503" w:rsidP="00AA207C">
            <w:pPr>
              <w:ind w:right="-18"/>
              <w:rPr>
                <w:rFonts w:asciiTheme="majorBidi" w:hAnsiTheme="majorBidi" w:cstheme="majorBidi"/>
              </w:rPr>
            </w:pPr>
          </w:p>
          <w:p w14:paraId="3FDEC925" w14:textId="77777777" w:rsidR="001E3503" w:rsidRPr="001076F8" w:rsidRDefault="001E3503" w:rsidP="00AA207C">
            <w:pPr>
              <w:ind w:right="-18"/>
              <w:rPr>
                <w:rFonts w:asciiTheme="majorBidi" w:hAnsiTheme="majorBidi" w:cstheme="majorBidi"/>
              </w:rPr>
            </w:pPr>
          </w:p>
          <w:p w14:paraId="60D77884" w14:textId="77777777" w:rsidR="001E3503" w:rsidRPr="001076F8" w:rsidRDefault="001E3503" w:rsidP="00AA207C">
            <w:pPr>
              <w:ind w:right="-18"/>
              <w:rPr>
                <w:rFonts w:asciiTheme="majorBidi" w:hAnsiTheme="majorBidi" w:cstheme="majorBidi"/>
              </w:rPr>
            </w:pPr>
          </w:p>
          <w:p w14:paraId="45374542" w14:textId="77777777" w:rsidR="001E3503" w:rsidRPr="001076F8" w:rsidRDefault="001E3503" w:rsidP="00AA207C">
            <w:pPr>
              <w:ind w:right="-1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160" w:type="dxa"/>
          </w:tcPr>
          <w:p w14:paraId="7468BEA1" w14:textId="77777777" w:rsidR="001E3503" w:rsidRPr="001076F8" w:rsidRDefault="001E3503" w:rsidP="00AA207C">
            <w:pPr>
              <w:ind w:right="-1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ไทย/ต่างชาติ</w:t>
            </w:r>
          </w:p>
          <w:p w14:paraId="71661588" w14:textId="77777777" w:rsidR="001E3503" w:rsidRPr="001076F8" w:rsidRDefault="001E3503" w:rsidP="00AA207C">
            <w:pPr>
              <w:ind w:right="-18"/>
              <w:jc w:val="center"/>
              <w:rPr>
                <w:rFonts w:asciiTheme="majorBidi" w:hAnsiTheme="majorBidi" w:cstheme="majorBidi"/>
              </w:rPr>
            </w:pPr>
          </w:p>
          <w:p w14:paraId="7454E3BC" w14:textId="77777777" w:rsidR="001E3503" w:rsidRPr="001076F8" w:rsidRDefault="001E3503" w:rsidP="00AA207C">
            <w:pPr>
              <w:ind w:right="-18"/>
              <w:jc w:val="center"/>
              <w:rPr>
                <w:rFonts w:asciiTheme="majorBidi" w:hAnsiTheme="majorBidi" w:cstheme="majorBidi"/>
              </w:rPr>
            </w:pPr>
          </w:p>
          <w:p w14:paraId="77B1A1B3" w14:textId="77777777" w:rsidR="001E3503" w:rsidRPr="001076F8" w:rsidRDefault="001E3503" w:rsidP="00AA207C">
            <w:pPr>
              <w:ind w:right="-18"/>
              <w:jc w:val="center"/>
              <w:rPr>
                <w:rFonts w:asciiTheme="majorBidi" w:hAnsiTheme="majorBidi" w:cstheme="majorBidi"/>
              </w:rPr>
            </w:pPr>
          </w:p>
          <w:p w14:paraId="74953A59" w14:textId="77777777" w:rsidR="001E3503" w:rsidRPr="001076F8" w:rsidRDefault="001E3503" w:rsidP="00AA207C">
            <w:pPr>
              <w:ind w:right="-1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3780" w:type="dxa"/>
          </w:tcPr>
          <w:p w14:paraId="1BEC5EF2" w14:textId="7382DA64" w:rsidR="001E3503" w:rsidRPr="001076F8" w:rsidRDefault="001E3503" w:rsidP="00AA207C">
            <w:pPr>
              <w:pStyle w:val="block"/>
              <w:tabs>
                <w:tab w:val="left" w:pos="459"/>
              </w:tabs>
              <w:spacing w:after="0" w:line="240" w:lineRule="auto"/>
              <w:ind w:left="235" w:right="-91" w:hanging="27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บุคคลที่มีอำนาจและความรับผิดชอบในการวางแผน สั่งการและควบคุมกิจกรรม</w:t>
            </w:r>
            <w:r w:rsidRPr="001076F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br/>
              <w:t>ต่าง ๆ ของ</w:t>
            </w:r>
            <w:r w:rsidR="009579ED" w:rsidRPr="001076F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กลุ่ม</w:t>
            </w:r>
            <w:r w:rsidRPr="001076F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บริษัทไม่ว่าทางตรงและทางอ้อม ทั้งนี้รวมถึงกรรมการของ</w:t>
            </w:r>
            <w:r w:rsidR="009579ED" w:rsidRPr="001076F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กลุ่ม</w:t>
            </w:r>
            <w:r w:rsidRPr="001076F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บริษัท (ไม่ว่าจะทำหน้าที่ในระดับบริหารหรือไม่)</w:t>
            </w:r>
          </w:p>
        </w:tc>
      </w:tr>
      <w:tr w:rsidR="00584F6C" w:rsidRPr="001076F8" w14:paraId="17B7DED9" w14:textId="77777777" w:rsidTr="00307AC2">
        <w:trPr>
          <w:trHeight w:val="20"/>
        </w:trPr>
        <w:tc>
          <w:tcPr>
            <w:tcW w:w="3267" w:type="dxa"/>
          </w:tcPr>
          <w:p w14:paraId="150A858D" w14:textId="7930526A" w:rsidR="00584F6C" w:rsidRPr="001076F8" w:rsidRDefault="00584F6C" w:rsidP="00584F6C">
            <w:pPr>
              <w:ind w:right="-18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บุคคลที่เกี่ยวข้องอื่น</w:t>
            </w:r>
          </w:p>
        </w:tc>
        <w:tc>
          <w:tcPr>
            <w:tcW w:w="2160" w:type="dxa"/>
          </w:tcPr>
          <w:p w14:paraId="4FB22E51" w14:textId="4DD6B51A" w:rsidR="00584F6C" w:rsidRPr="001076F8" w:rsidRDefault="00584F6C" w:rsidP="00584F6C">
            <w:pPr>
              <w:ind w:right="-18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780" w:type="dxa"/>
          </w:tcPr>
          <w:p w14:paraId="01A7A6D5" w14:textId="3A08D54A" w:rsidR="00584F6C" w:rsidRPr="001076F8" w:rsidRDefault="00584F6C" w:rsidP="00584F6C">
            <w:pPr>
              <w:pStyle w:val="block"/>
              <w:tabs>
                <w:tab w:val="left" w:pos="459"/>
              </w:tabs>
              <w:spacing w:after="0" w:line="240" w:lineRule="auto"/>
              <w:ind w:left="235" w:right="-91" w:hanging="27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บุคคลในครอบครัวที่ใกล้ชิดของผู้บริหารสำคัญ</w:t>
            </w:r>
          </w:p>
        </w:tc>
      </w:tr>
      <w:tr w:rsidR="00EE3D29" w:rsidRPr="001076F8" w14:paraId="66CE70F6" w14:textId="77777777" w:rsidTr="00307AC2">
        <w:trPr>
          <w:trHeight w:val="20"/>
        </w:trPr>
        <w:tc>
          <w:tcPr>
            <w:tcW w:w="3267" w:type="dxa"/>
          </w:tcPr>
          <w:p w14:paraId="5432356D" w14:textId="4653615E" w:rsidR="00EE3D29" w:rsidRPr="001076F8" w:rsidRDefault="002E485D" w:rsidP="00AA207C">
            <w:pPr>
              <w:ind w:right="-18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Ares </w:t>
            </w:r>
            <w:r w:rsidR="00DC1BAC" w:rsidRPr="001076F8">
              <w:rPr>
                <w:rFonts w:asciiTheme="majorBidi" w:hAnsiTheme="majorBidi" w:cstheme="majorBidi"/>
              </w:rPr>
              <w:t>Management Corporation</w:t>
            </w:r>
          </w:p>
        </w:tc>
        <w:tc>
          <w:tcPr>
            <w:tcW w:w="2160" w:type="dxa"/>
          </w:tcPr>
          <w:p w14:paraId="253884E5" w14:textId="07CB3E13" w:rsidR="00EE3D29" w:rsidRPr="001076F8" w:rsidRDefault="00DC1BAC" w:rsidP="00AA207C">
            <w:pPr>
              <w:ind w:right="-18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สหรัฐอเมริกา</w:t>
            </w:r>
          </w:p>
        </w:tc>
        <w:tc>
          <w:tcPr>
            <w:tcW w:w="3780" w:type="dxa"/>
          </w:tcPr>
          <w:p w14:paraId="044F070F" w14:textId="4F1394A2" w:rsidR="00EE3D29" w:rsidRPr="001076F8" w:rsidRDefault="002E485D" w:rsidP="00AA207C">
            <w:pPr>
              <w:pStyle w:val="block"/>
              <w:tabs>
                <w:tab w:val="left" w:pos="459"/>
              </w:tabs>
              <w:spacing w:after="0" w:line="240" w:lineRule="auto"/>
              <w:ind w:left="235" w:right="-91" w:hanging="27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ผู้ถือหุ้นลำดับสูงสุด</w:t>
            </w:r>
            <w:r w:rsidR="00DC1BAC" w:rsidRPr="001076F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ส่วนใหญ่</w:t>
            </w:r>
            <w:r w:rsidRPr="001076F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 xml:space="preserve">ของ </w:t>
            </w:r>
            <w:r w:rsidRPr="001076F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Pacific Investment Management (Mauritius) Limited</w:t>
            </w:r>
          </w:p>
        </w:tc>
      </w:tr>
      <w:tr w:rsidR="00DC1BAC" w:rsidRPr="001076F8" w14:paraId="0F163287" w14:textId="77777777" w:rsidTr="00307AC2">
        <w:trPr>
          <w:trHeight w:val="20"/>
        </w:trPr>
        <w:tc>
          <w:tcPr>
            <w:tcW w:w="3267" w:type="dxa"/>
          </w:tcPr>
          <w:p w14:paraId="7526D5AA" w14:textId="2258D7C4" w:rsidR="00DC1BAC" w:rsidRPr="001076F8" w:rsidRDefault="00DC1BAC" w:rsidP="00AA207C">
            <w:pPr>
              <w:ind w:right="-18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9 Basil General Partner Limited</w:t>
            </w:r>
          </w:p>
        </w:tc>
        <w:tc>
          <w:tcPr>
            <w:tcW w:w="2160" w:type="dxa"/>
          </w:tcPr>
          <w:p w14:paraId="6DDFCCDF" w14:textId="31701F79" w:rsidR="00DC1BAC" w:rsidRPr="001076F8" w:rsidRDefault="00DC1BAC" w:rsidP="00AA207C">
            <w:pPr>
              <w:ind w:right="-18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หมู่เกาะเคย์แมน</w:t>
            </w:r>
          </w:p>
        </w:tc>
        <w:tc>
          <w:tcPr>
            <w:tcW w:w="3780" w:type="dxa"/>
          </w:tcPr>
          <w:p w14:paraId="3DC3796D" w14:textId="0C23E239" w:rsidR="00DC1BAC" w:rsidRPr="001076F8" w:rsidRDefault="00DC1BAC" w:rsidP="00AA207C">
            <w:pPr>
              <w:pStyle w:val="block"/>
              <w:tabs>
                <w:tab w:val="left" w:pos="459"/>
              </w:tabs>
              <w:spacing w:after="0" w:line="240" w:lineRule="auto"/>
              <w:ind w:left="235" w:right="-91" w:hanging="27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 xml:space="preserve">ผู้ถือหุ้นลำดับสูงสุดของ </w:t>
            </w:r>
            <w:r w:rsidRPr="001076F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 Basil Pte. Ltd.</w:t>
            </w:r>
          </w:p>
        </w:tc>
      </w:tr>
      <w:tr w:rsidR="00821FBC" w:rsidRPr="001076F8" w14:paraId="71DC50FC" w14:textId="77777777" w:rsidTr="00307AC2">
        <w:trPr>
          <w:trHeight w:val="20"/>
        </w:trPr>
        <w:tc>
          <w:tcPr>
            <w:tcW w:w="3267" w:type="dxa"/>
          </w:tcPr>
          <w:p w14:paraId="2A91C022" w14:textId="04BB94DD" w:rsidR="00821FBC" w:rsidRPr="001076F8" w:rsidRDefault="00821FBC" w:rsidP="00821FBC">
            <w:pPr>
              <w:ind w:left="100" w:right="-18" w:hanging="100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Pacific Investment Management (Mauritius) Limited</w:t>
            </w:r>
          </w:p>
        </w:tc>
        <w:tc>
          <w:tcPr>
            <w:tcW w:w="2160" w:type="dxa"/>
          </w:tcPr>
          <w:p w14:paraId="348494F8" w14:textId="359D7C42" w:rsidR="00821FBC" w:rsidRPr="001076F8" w:rsidRDefault="00821FBC" w:rsidP="00821FBC">
            <w:pPr>
              <w:ind w:right="-18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สาธารณรัฐมอริเชียส</w:t>
            </w:r>
          </w:p>
        </w:tc>
        <w:tc>
          <w:tcPr>
            <w:tcW w:w="3780" w:type="dxa"/>
          </w:tcPr>
          <w:p w14:paraId="5D53C5E9" w14:textId="79ADA460" w:rsidR="00821FBC" w:rsidRPr="001076F8" w:rsidRDefault="00821FBC" w:rsidP="00821FBC">
            <w:pPr>
              <w:ind w:left="254" w:right="-18" w:hanging="270"/>
              <w:jc w:val="thaiDistribute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บริษัทใหญ่</w:t>
            </w:r>
            <w:r w:rsidR="00DB323F" w:rsidRPr="001076F8">
              <w:rPr>
                <w:rFonts w:asciiTheme="majorBidi" w:hAnsiTheme="majorBidi" w:cstheme="majorBidi"/>
                <w:cs/>
              </w:rPr>
              <w:t>และบริษัท</w:t>
            </w:r>
            <w:r w:rsidRPr="001076F8">
              <w:rPr>
                <w:rFonts w:asciiTheme="majorBidi" w:hAnsiTheme="majorBidi" w:cstheme="majorBidi"/>
                <w:cs/>
              </w:rPr>
              <w:t xml:space="preserve">ที่ถือหุ้นสามัญโดยตรงร้อยละ </w:t>
            </w:r>
            <w:r w:rsidRPr="001076F8">
              <w:rPr>
                <w:rFonts w:asciiTheme="majorBidi" w:hAnsiTheme="majorBidi" w:cstheme="majorBidi"/>
              </w:rPr>
              <w:t>51</w:t>
            </w:r>
            <w:r w:rsidRPr="001076F8">
              <w:rPr>
                <w:rFonts w:asciiTheme="majorBidi" w:hAnsiTheme="majorBidi" w:cstheme="majorBidi"/>
                <w:cs/>
              </w:rPr>
              <w:t xml:space="preserve"> </w:t>
            </w:r>
            <w:r w:rsidR="00DB323F" w:rsidRPr="001076F8">
              <w:rPr>
                <w:rFonts w:asciiTheme="majorBidi" w:hAnsiTheme="majorBidi" w:cstheme="majorBidi"/>
                <w:cs/>
              </w:rPr>
              <w:t>ของบริษัท</w:t>
            </w:r>
          </w:p>
        </w:tc>
      </w:tr>
      <w:tr w:rsidR="00821FBC" w:rsidRPr="001076F8" w14:paraId="17F55694" w14:textId="77777777" w:rsidTr="00307AC2">
        <w:trPr>
          <w:trHeight w:val="20"/>
        </w:trPr>
        <w:tc>
          <w:tcPr>
            <w:tcW w:w="3267" w:type="dxa"/>
          </w:tcPr>
          <w:p w14:paraId="2C1BCF7B" w14:textId="6A4CE67D" w:rsidR="00821FBC" w:rsidRPr="001076F8" w:rsidRDefault="00821FBC" w:rsidP="00821FBC">
            <w:pPr>
              <w:ind w:right="-18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lastRenderedPageBreak/>
              <w:t>9 Basil Pte. Ltd.</w:t>
            </w:r>
          </w:p>
        </w:tc>
        <w:tc>
          <w:tcPr>
            <w:tcW w:w="2160" w:type="dxa"/>
          </w:tcPr>
          <w:p w14:paraId="41F365F2" w14:textId="2DB19434" w:rsidR="00821FBC" w:rsidRPr="001076F8" w:rsidRDefault="00821FBC" w:rsidP="00821FBC">
            <w:pPr>
              <w:ind w:right="-18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สิงคโปร์</w:t>
            </w:r>
          </w:p>
        </w:tc>
        <w:tc>
          <w:tcPr>
            <w:tcW w:w="3780" w:type="dxa"/>
          </w:tcPr>
          <w:p w14:paraId="319ABA99" w14:textId="76CBA45D" w:rsidR="00821FBC" w:rsidRPr="001076F8" w:rsidRDefault="00821FBC" w:rsidP="00821FBC">
            <w:pPr>
              <w:ind w:left="254" w:right="-18" w:hanging="270"/>
              <w:jc w:val="thaiDistribute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 xml:space="preserve">บริษัทที่ถือหุ้นสามัญโดยตรงร้อยละ </w:t>
            </w:r>
            <w:r w:rsidRPr="001076F8">
              <w:rPr>
                <w:rFonts w:asciiTheme="majorBidi" w:hAnsiTheme="majorBidi" w:cstheme="majorBidi"/>
              </w:rPr>
              <w:t>49</w:t>
            </w:r>
            <w:r w:rsidRPr="001076F8">
              <w:rPr>
                <w:rFonts w:asciiTheme="majorBidi" w:hAnsiTheme="majorBidi" w:cstheme="majorBidi"/>
                <w:cs/>
              </w:rPr>
              <w:t xml:space="preserve"> </w:t>
            </w:r>
            <w:r w:rsidR="003265D1" w:rsidRPr="001076F8">
              <w:rPr>
                <w:rFonts w:asciiTheme="majorBidi" w:hAnsiTheme="majorBidi" w:cstheme="majorBidi"/>
              </w:rPr>
              <w:br/>
            </w:r>
            <w:r w:rsidR="00DB323F" w:rsidRPr="001076F8">
              <w:rPr>
                <w:rFonts w:asciiTheme="majorBidi" w:hAnsiTheme="majorBidi" w:cstheme="majorBidi"/>
                <w:cs/>
              </w:rPr>
              <w:t>ของบริษัท</w:t>
            </w:r>
          </w:p>
        </w:tc>
      </w:tr>
      <w:tr w:rsidR="005E15EB" w:rsidRPr="001076F8" w14:paraId="2418C09A" w14:textId="77777777" w:rsidTr="00307AC2">
        <w:trPr>
          <w:trHeight w:val="20"/>
        </w:trPr>
        <w:tc>
          <w:tcPr>
            <w:tcW w:w="3267" w:type="dxa"/>
          </w:tcPr>
          <w:p w14:paraId="3715FC22" w14:textId="247D03B0" w:rsidR="005E15EB" w:rsidRPr="001076F8" w:rsidRDefault="005E15EB" w:rsidP="005E15EB">
            <w:pPr>
              <w:ind w:left="100" w:right="-18" w:hanging="100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บริษัท บริหารสินทรัพย์</w:t>
            </w:r>
            <w:r w:rsidR="00EB12AC" w:rsidRPr="001076F8">
              <w:rPr>
                <w:rFonts w:asciiTheme="majorBidi" w:hAnsiTheme="majorBidi" w:cstheme="majorBidi"/>
                <w:cs/>
              </w:rPr>
              <w:t xml:space="preserve"> </w:t>
            </w:r>
            <w:r w:rsidRPr="001076F8">
              <w:rPr>
                <w:rFonts w:asciiTheme="majorBidi" w:hAnsiTheme="majorBidi" w:cstheme="majorBidi"/>
                <w:cs/>
              </w:rPr>
              <w:t>อัลฟา</w:t>
            </w:r>
          </w:p>
          <w:p w14:paraId="674D1892" w14:textId="41748617" w:rsidR="005E15EB" w:rsidRPr="001076F8" w:rsidRDefault="005E15EB" w:rsidP="005E15EB">
            <w:pPr>
              <w:tabs>
                <w:tab w:val="clear" w:pos="227"/>
                <w:tab w:val="clear" w:pos="454"/>
                <w:tab w:val="left" w:pos="0"/>
              </w:tabs>
              <w:ind w:left="374" w:right="-18" w:hanging="284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แคปปิตอล จำกัด</w:t>
            </w:r>
          </w:p>
        </w:tc>
        <w:tc>
          <w:tcPr>
            <w:tcW w:w="2160" w:type="dxa"/>
          </w:tcPr>
          <w:p w14:paraId="13B47594" w14:textId="31605C86" w:rsidR="005E15EB" w:rsidRPr="001076F8" w:rsidRDefault="005E15EB" w:rsidP="005E15EB">
            <w:pPr>
              <w:ind w:right="-18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780" w:type="dxa"/>
          </w:tcPr>
          <w:p w14:paraId="0D0F6EC2" w14:textId="10CA7CD0" w:rsidR="005E15EB" w:rsidRPr="001076F8" w:rsidRDefault="005E15EB" w:rsidP="005E15EB">
            <w:pPr>
              <w:pStyle w:val="block"/>
              <w:spacing w:after="0" w:line="240" w:lineRule="auto"/>
              <w:ind w:left="279" w:hanging="27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บริษัทย่อย</w:t>
            </w:r>
            <w:r w:rsidR="008A1B6E" w:rsidRPr="001076F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และมีกรรมการร่วมกัน</w:t>
            </w:r>
          </w:p>
        </w:tc>
      </w:tr>
      <w:tr w:rsidR="005E15EB" w:rsidRPr="001076F8" w14:paraId="40F1056C" w14:textId="77777777" w:rsidTr="009E7B29">
        <w:trPr>
          <w:trHeight w:val="293"/>
        </w:trPr>
        <w:tc>
          <w:tcPr>
            <w:tcW w:w="3267" w:type="dxa"/>
          </w:tcPr>
          <w:p w14:paraId="109DF740" w14:textId="41821886" w:rsidR="005E15EB" w:rsidRPr="001076F8" w:rsidRDefault="005E15EB" w:rsidP="005E15EB">
            <w:pPr>
              <w:ind w:left="100" w:right="-18" w:hanging="100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บริษัท บริหารสินทรัพย์ ไวร์เลส จำกัด</w:t>
            </w:r>
          </w:p>
        </w:tc>
        <w:tc>
          <w:tcPr>
            <w:tcW w:w="2160" w:type="dxa"/>
          </w:tcPr>
          <w:p w14:paraId="17231683" w14:textId="77777777" w:rsidR="005E15EB" w:rsidRPr="001076F8" w:rsidRDefault="005E15EB" w:rsidP="005E15EB">
            <w:pPr>
              <w:ind w:right="-18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780" w:type="dxa"/>
          </w:tcPr>
          <w:p w14:paraId="38236546" w14:textId="32FD5B19" w:rsidR="005E15EB" w:rsidRPr="001076F8" w:rsidRDefault="005E15EB" w:rsidP="005E15EB">
            <w:pPr>
              <w:pStyle w:val="block"/>
              <w:spacing w:after="0" w:line="240" w:lineRule="auto"/>
              <w:ind w:left="279" w:hanging="27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บริษัทย่อยและมีกรรมการร่วมกัน</w:t>
            </w:r>
          </w:p>
        </w:tc>
      </w:tr>
      <w:tr w:rsidR="005E15EB" w:rsidRPr="001076F8" w14:paraId="06EF734E" w14:textId="77777777" w:rsidTr="009E7B29">
        <w:trPr>
          <w:trHeight w:val="293"/>
        </w:trPr>
        <w:tc>
          <w:tcPr>
            <w:tcW w:w="3267" w:type="dxa"/>
          </w:tcPr>
          <w:p w14:paraId="670E2BD7" w14:textId="4818702A" w:rsidR="00C07618" w:rsidRPr="001076F8" w:rsidRDefault="00D71DDA" w:rsidP="00C07618">
            <w:pPr>
              <w:ind w:left="100" w:right="-18" w:hanging="100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 xml:space="preserve">บริษัท แอเรส แมเนจเมนท์ เอเชีย (ประเทศไทย) จำกัด </w:t>
            </w:r>
          </w:p>
        </w:tc>
        <w:tc>
          <w:tcPr>
            <w:tcW w:w="2160" w:type="dxa"/>
          </w:tcPr>
          <w:p w14:paraId="47289B75" w14:textId="77777777" w:rsidR="005E15EB" w:rsidRPr="001076F8" w:rsidRDefault="005E15EB" w:rsidP="005E15EB">
            <w:pPr>
              <w:ind w:right="-1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ไทย</w:t>
            </w:r>
          </w:p>
          <w:p w14:paraId="25B4D5D0" w14:textId="77777777" w:rsidR="005E15EB" w:rsidRPr="001076F8" w:rsidRDefault="005E15EB" w:rsidP="005E15EB">
            <w:pPr>
              <w:ind w:right="-1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3780" w:type="dxa"/>
          </w:tcPr>
          <w:p w14:paraId="257B516C" w14:textId="5DD03B84" w:rsidR="005E15EB" w:rsidRPr="001076F8" w:rsidRDefault="005E15EB" w:rsidP="005E15EB">
            <w:pPr>
              <w:pStyle w:val="block"/>
              <w:spacing w:after="0" w:line="240" w:lineRule="auto"/>
              <w:ind w:left="279" w:hanging="27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มีผู้ถือหุ้นใหญ่ของกลุ่มบริษัทและกรรมการร่วมกัน</w:t>
            </w:r>
          </w:p>
        </w:tc>
      </w:tr>
      <w:tr w:rsidR="005E15EB" w:rsidRPr="001076F8" w14:paraId="49E268C8" w14:textId="77777777" w:rsidTr="009E7B29">
        <w:trPr>
          <w:trHeight w:val="293"/>
        </w:trPr>
        <w:tc>
          <w:tcPr>
            <w:tcW w:w="3267" w:type="dxa"/>
          </w:tcPr>
          <w:p w14:paraId="6F6ABA14" w14:textId="77777777" w:rsidR="005E15EB" w:rsidRPr="001076F8" w:rsidRDefault="005E15EB" w:rsidP="005E15EB">
            <w:pPr>
              <w:ind w:left="100" w:right="-18" w:hanging="100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Lemongrass </w:t>
            </w:r>
            <w:r w:rsidRPr="001076F8">
              <w:rPr>
                <w:rFonts w:asciiTheme="majorBidi" w:hAnsiTheme="majorBidi" w:cstheme="majorBidi"/>
                <w:cs/>
              </w:rPr>
              <w:t>2</w:t>
            </w:r>
            <w:r w:rsidRPr="001076F8">
              <w:rPr>
                <w:rFonts w:asciiTheme="majorBidi" w:hAnsiTheme="majorBidi" w:cstheme="majorBidi"/>
              </w:rPr>
              <w:t xml:space="preserve"> Investments</w:t>
            </w:r>
          </w:p>
          <w:p w14:paraId="78A46C86" w14:textId="6C718F98" w:rsidR="005E15EB" w:rsidRPr="001076F8" w:rsidRDefault="005E15EB" w:rsidP="005E15EB">
            <w:pPr>
              <w:tabs>
                <w:tab w:val="clear" w:pos="227"/>
                <w:tab w:val="left" w:pos="374"/>
              </w:tabs>
              <w:ind w:right="-18" w:firstLine="104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(</w:t>
            </w:r>
            <w:r w:rsidRPr="001076F8">
              <w:rPr>
                <w:rFonts w:asciiTheme="majorBidi" w:hAnsiTheme="majorBidi" w:cstheme="majorBidi"/>
              </w:rPr>
              <w:t>Mauritius) Limited</w:t>
            </w:r>
          </w:p>
        </w:tc>
        <w:tc>
          <w:tcPr>
            <w:tcW w:w="2160" w:type="dxa"/>
          </w:tcPr>
          <w:p w14:paraId="56E44DBC" w14:textId="196398C0" w:rsidR="005E15EB" w:rsidRPr="001076F8" w:rsidRDefault="005E15EB" w:rsidP="005E15EB">
            <w:pPr>
              <w:ind w:right="-18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สาธารณรัฐมอริเชียส</w:t>
            </w:r>
          </w:p>
        </w:tc>
        <w:tc>
          <w:tcPr>
            <w:tcW w:w="3780" w:type="dxa"/>
          </w:tcPr>
          <w:p w14:paraId="0F870549" w14:textId="501F74A2" w:rsidR="005E15EB" w:rsidRPr="001076F8" w:rsidRDefault="005E15EB" w:rsidP="005E15EB">
            <w:pPr>
              <w:pStyle w:val="block"/>
              <w:spacing w:line="240" w:lineRule="auto"/>
              <w:ind w:left="279" w:hanging="27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มีผู้ถือหุ้นใหญ่ของกลุ่มบริษัทร่วมกัน</w:t>
            </w:r>
          </w:p>
        </w:tc>
      </w:tr>
      <w:tr w:rsidR="005E15EB" w:rsidRPr="001076F8" w14:paraId="59431BD4" w14:textId="77777777" w:rsidTr="009E7B29">
        <w:trPr>
          <w:trHeight w:val="293"/>
        </w:trPr>
        <w:tc>
          <w:tcPr>
            <w:tcW w:w="3267" w:type="dxa"/>
          </w:tcPr>
          <w:p w14:paraId="2ABD34EE" w14:textId="33F1B7DA" w:rsidR="005E15EB" w:rsidRPr="001076F8" w:rsidRDefault="005E15EB" w:rsidP="005E15EB">
            <w:pPr>
              <w:ind w:left="100" w:right="-18" w:hanging="100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Lemongrass </w:t>
            </w:r>
            <w:r w:rsidRPr="001076F8">
              <w:rPr>
                <w:rFonts w:asciiTheme="majorBidi" w:hAnsiTheme="majorBidi" w:cstheme="majorBidi"/>
                <w:cs/>
              </w:rPr>
              <w:t>2</w:t>
            </w:r>
            <w:r w:rsidRPr="001076F8">
              <w:rPr>
                <w:rFonts w:asciiTheme="majorBidi" w:hAnsiTheme="majorBidi" w:cstheme="majorBidi"/>
              </w:rPr>
              <w:t xml:space="preserve"> Holdings</w:t>
            </w:r>
          </w:p>
          <w:p w14:paraId="67EBFF1B" w14:textId="37A46468" w:rsidR="005E15EB" w:rsidRPr="001076F8" w:rsidRDefault="005E15EB" w:rsidP="005E15EB">
            <w:pPr>
              <w:ind w:left="194" w:right="-18" w:hanging="100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(</w:t>
            </w:r>
            <w:r w:rsidRPr="001076F8">
              <w:rPr>
                <w:rFonts w:asciiTheme="majorBidi" w:hAnsiTheme="majorBidi" w:cstheme="majorBidi"/>
              </w:rPr>
              <w:t>Mauritius) Limited</w:t>
            </w:r>
          </w:p>
        </w:tc>
        <w:tc>
          <w:tcPr>
            <w:tcW w:w="2160" w:type="dxa"/>
          </w:tcPr>
          <w:p w14:paraId="63A69E26" w14:textId="03A5C049" w:rsidR="005E15EB" w:rsidRPr="001076F8" w:rsidRDefault="005E15EB" w:rsidP="005E15EB">
            <w:pPr>
              <w:ind w:right="-18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สาธารณรัฐมอริเชียส</w:t>
            </w:r>
          </w:p>
        </w:tc>
        <w:tc>
          <w:tcPr>
            <w:tcW w:w="3780" w:type="dxa"/>
          </w:tcPr>
          <w:p w14:paraId="0A0E14DD" w14:textId="61CA42D1" w:rsidR="005E15EB" w:rsidRPr="001076F8" w:rsidRDefault="005E15EB" w:rsidP="005E15EB">
            <w:pPr>
              <w:pStyle w:val="block"/>
              <w:spacing w:after="0" w:line="240" w:lineRule="auto"/>
              <w:ind w:left="279" w:hanging="27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มีผู้ถือหุ้นใหญ่ของกลุ่มบริษัทร่วมกัน</w:t>
            </w:r>
          </w:p>
        </w:tc>
      </w:tr>
      <w:tr w:rsidR="005E15EB" w:rsidRPr="001076F8" w14:paraId="32EF2A43" w14:textId="77777777" w:rsidTr="00821FBC">
        <w:trPr>
          <w:trHeight w:val="293"/>
        </w:trPr>
        <w:tc>
          <w:tcPr>
            <w:tcW w:w="3267" w:type="dxa"/>
          </w:tcPr>
          <w:p w14:paraId="0EA704DF" w14:textId="2AD6F7B8" w:rsidR="005E15EB" w:rsidRPr="001076F8" w:rsidRDefault="005E15EB" w:rsidP="005E15EB">
            <w:pPr>
              <w:ind w:left="100" w:right="-18" w:hanging="100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บริษัท เฉลิมนิจ วัน จำกัด</w:t>
            </w:r>
          </w:p>
        </w:tc>
        <w:tc>
          <w:tcPr>
            <w:tcW w:w="2160" w:type="dxa"/>
          </w:tcPr>
          <w:p w14:paraId="3872A166" w14:textId="3957D8F2" w:rsidR="005E15EB" w:rsidRPr="001076F8" w:rsidRDefault="005E15EB" w:rsidP="005E15EB">
            <w:pPr>
              <w:ind w:right="-18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780" w:type="dxa"/>
          </w:tcPr>
          <w:p w14:paraId="20A69D59" w14:textId="3BA5304A" w:rsidR="005E15EB" w:rsidRPr="001076F8" w:rsidRDefault="005E15EB" w:rsidP="005E15EB">
            <w:pPr>
              <w:pStyle w:val="block"/>
              <w:spacing w:after="0" w:line="240" w:lineRule="auto"/>
              <w:ind w:left="279" w:hanging="27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1076F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บริษัทในเครือที่มีผู้ถือหุ้นและกรรมการร่วมกัน</w:t>
            </w:r>
          </w:p>
        </w:tc>
      </w:tr>
    </w:tbl>
    <w:p w14:paraId="7CA72B9B" w14:textId="77777777" w:rsidR="00B174B2" w:rsidRPr="001076F8" w:rsidRDefault="00B174B2" w:rsidP="006E31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62"/>
        <w:jc w:val="thaiDistribute"/>
        <w:rPr>
          <w:rFonts w:asciiTheme="majorBidi" w:hAnsiTheme="majorBidi" w:cstheme="majorBidi"/>
        </w:rPr>
      </w:pPr>
    </w:p>
    <w:p w14:paraId="7969D5A6" w14:textId="1EF6C9C4" w:rsidR="001E3503" w:rsidRPr="001076F8" w:rsidRDefault="001E3503" w:rsidP="006E31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62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>นโยบายการกำหนดราคาสำหรับแต่ละรายการสรุปได้ดังต่อไปนี้</w:t>
      </w:r>
    </w:p>
    <w:p w14:paraId="6C364434" w14:textId="77777777" w:rsidR="001E3503" w:rsidRPr="001076F8" w:rsidRDefault="001E3503" w:rsidP="00AA207C">
      <w:pPr>
        <w:tabs>
          <w:tab w:val="left" w:pos="936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tbl>
      <w:tblPr>
        <w:tblW w:w="8348" w:type="dxa"/>
        <w:tblInd w:w="441" w:type="dxa"/>
        <w:tblLayout w:type="fixed"/>
        <w:tblLook w:val="0000" w:firstRow="0" w:lastRow="0" w:firstColumn="0" w:lastColumn="0" w:noHBand="0" w:noVBand="0"/>
      </w:tblPr>
      <w:tblGrid>
        <w:gridCol w:w="4167"/>
        <w:gridCol w:w="236"/>
        <w:gridCol w:w="3945"/>
      </w:tblGrid>
      <w:tr w:rsidR="001E3503" w:rsidRPr="001076F8" w14:paraId="4E6EFB14" w14:textId="77777777" w:rsidTr="00307AC2">
        <w:trPr>
          <w:trHeight w:val="20"/>
        </w:trPr>
        <w:tc>
          <w:tcPr>
            <w:tcW w:w="4167" w:type="dxa"/>
          </w:tcPr>
          <w:p w14:paraId="78E36551" w14:textId="77777777" w:rsidR="001E3503" w:rsidRPr="001076F8" w:rsidRDefault="001E3503" w:rsidP="00AA207C">
            <w:pPr>
              <w:tabs>
                <w:tab w:val="left" w:pos="396"/>
              </w:tabs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รายการ</w:t>
            </w:r>
          </w:p>
        </w:tc>
        <w:tc>
          <w:tcPr>
            <w:tcW w:w="236" w:type="dxa"/>
          </w:tcPr>
          <w:p w14:paraId="46B2B9F4" w14:textId="77777777" w:rsidR="001E3503" w:rsidRPr="001076F8" w:rsidRDefault="001E3503" w:rsidP="00AA207C">
            <w:pPr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rtl/>
                <w:cs/>
              </w:rPr>
            </w:pPr>
          </w:p>
        </w:tc>
        <w:tc>
          <w:tcPr>
            <w:tcW w:w="3945" w:type="dxa"/>
          </w:tcPr>
          <w:p w14:paraId="5194A446" w14:textId="77777777" w:rsidR="001E3503" w:rsidRPr="001076F8" w:rsidRDefault="001E3503" w:rsidP="00AA207C">
            <w:pPr>
              <w:tabs>
                <w:tab w:val="left" w:pos="118"/>
              </w:tabs>
              <w:spacing w:line="240" w:lineRule="auto"/>
              <w:ind w:left="118" w:right="-18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นโยบายการกำหนดราคา</w:t>
            </w:r>
          </w:p>
        </w:tc>
      </w:tr>
      <w:tr w:rsidR="001E3503" w:rsidRPr="001076F8" w14:paraId="12DD5A2A" w14:textId="77777777" w:rsidTr="00307AC2">
        <w:trPr>
          <w:trHeight w:val="20"/>
        </w:trPr>
        <w:tc>
          <w:tcPr>
            <w:tcW w:w="4167" w:type="dxa"/>
          </w:tcPr>
          <w:p w14:paraId="09019525" w14:textId="508CBC39" w:rsidR="001E3503" w:rsidRPr="001076F8" w:rsidRDefault="001C2B37" w:rsidP="00AA207C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รายได้</w:t>
            </w:r>
            <w:r w:rsidR="001E3503" w:rsidRPr="001076F8">
              <w:rPr>
                <w:rFonts w:asciiTheme="majorBidi" w:hAnsiTheme="majorBidi" w:cstheme="majorBidi"/>
                <w:cs/>
              </w:rPr>
              <w:t>ค่าธรรมเนียมและบริการ</w:t>
            </w:r>
          </w:p>
        </w:tc>
        <w:tc>
          <w:tcPr>
            <w:tcW w:w="236" w:type="dxa"/>
          </w:tcPr>
          <w:p w14:paraId="1CC37294" w14:textId="77777777" w:rsidR="001E3503" w:rsidRPr="001076F8" w:rsidRDefault="001E3503" w:rsidP="00AA207C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45" w:type="dxa"/>
          </w:tcPr>
          <w:p w14:paraId="110F4BD8" w14:textId="77777777" w:rsidR="001E3503" w:rsidRPr="001076F8" w:rsidRDefault="001E3503" w:rsidP="00AA207C">
            <w:pPr>
              <w:tabs>
                <w:tab w:val="left" w:pos="118"/>
              </w:tabs>
              <w:spacing w:line="240" w:lineRule="auto"/>
              <w:ind w:left="118" w:right="-18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ราคาที่ตกลงกันตามสัญญา</w:t>
            </w:r>
          </w:p>
        </w:tc>
      </w:tr>
      <w:tr w:rsidR="00821FBC" w:rsidRPr="001076F8" w14:paraId="31CE40DF" w14:textId="77777777" w:rsidTr="00307AC2">
        <w:trPr>
          <w:trHeight w:val="20"/>
        </w:trPr>
        <w:tc>
          <w:tcPr>
            <w:tcW w:w="4167" w:type="dxa"/>
          </w:tcPr>
          <w:p w14:paraId="3EBBE3E6" w14:textId="667FAF99" w:rsidR="00821FBC" w:rsidRPr="001076F8" w:rsidRDefault="00821FBC" w:rsidP="00821FBC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ดอกเบี้ยรับ</w:t>
            </w:r>
          </w:p>
        </w:tc>
        <w:tc>
          <w:tcPr>
            <w:tcW w:w="236" w:type="dxa"/>
          </w:tcPr>
          <w:p w14:paraId="4922B6C9" w14:textId="77777777" w:rsidR="00821FBC" w:rsidRPr="001076F8" w:rsidRDefault="00821FBC" w:rsidP="00821FBC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45" w:type="dxa"/>
          </w:tcPr>
          <w:p w14:paraId="53CB1AC1" w14:textId="386211D6" w:rsidR="00821FBC" w:rsidRPr="001076F8" w:rsidRDefault="00821FBC" w:rsidP="00821FBC">
            <w:pPr>
              <w:tabs>
                <w:tab w:val="left" w:pos="118"/>
              </w:tabs>
              <w:spacing w:line="240" w:lineRule="auto"/>
              <w:ind w:left="118" w:right="-18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อิงกับอัตราตลาด/ราคาที่ตกลงกันตามสัญญา</w:t>
            </w:r>
          </w:p>
        </w:tc>
      </w:tr>
      <w:tr w:rsidR="00821FBC" w:rsidRPr="001076F8" w14:paraId="59885ED5" w14:textId="77777777" w:rsidTr="00307AC2">
        <w:trPr>
          <w:trHeight w:val="20"/>
        </w:trPr>
        <w:tc>
          <w:tcPr>
            <w:tcW w:w="4167" w:type="dxa"/>
          </w:tcPr>
          <w:p w14:paraId="15BDA965" w14:textId="6A06A759" w:rsidR="00821FBC" w:rsidRPr="001076F8" w:rsidRDefault="00821FBC" w:rsidP="00821FBC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ดอกเบี้ยจ่าย</w:t>
            </w:r>
          </w:p>
        </w:tc>
        <w:tc>
          <w:tcPr>
            <w:tcW w:w="236" w:type="dxa"/>
          </w:tcPr>
          <w:p w14:paraId="28184CDA" w14:textId="77777777" w:rsidR="00821FBC" w:rsidRPr="001076F8" w:rsidRDefault="00821FBC" w:rsidP="00821FBC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45" w:type="dxa"/>
          </w:tcPr>
          <w:p w14:paraId="474913C6" w14:textId="25531416" w:rsidR="00821FBC" w:rsidRPr="001076F8" w:rsidRDefault="00821FBC" w:rsidP="00821FBC">
            <w:pPr>
              <w:tabs>
                <w:tab w:val="left" w:pos="118"/>
              </w:tabs>
              <w:spacing w:line="240" w:lineRule="auto"/>
              <w:ind w:left="118" w:right="-18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อิงกับอัตราตลาด/ราคาที่ตกลงกันตามสัญญา</w:t>
            </w:r>
          </w:p>
        </w:tc>
      </w:tr>
    </w:tbl>
    <w:p w14:paraId="18AC793B" w14:textId="2DBAF5E7" w:rsidR="009C7FC1" w:rsidRPr="001076F8" w:rsidRDefault="009C7FC1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787861E7" w14:textId="77777777" w:rsidR="009C7FC1" w:rsidRPr="001076F8" w:rsidRDefault="009C7F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</w:rPr>
        <w:br w:type="page"/>
      </w:r>
    </w:p>
    <w:p w14:paraId="24BEA56F" w14:textId="55D5265B" w:rsidR="001E3503" w:rsidRPr="001076F8" w:rsidRDefault="001E3503" w:rsidP="1C427D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lastRenderedPageBreak/>
        <w:t>รายการที่สำคัญ</w:t>
      </w:r>
      <w:r w:rsidR="300A829A" w:rsidRPr="001076F8">
        <w:rPr>
          <w:rFonts w:asciiTheme="majorBidi" w:hAnsiTheme="majorBidi" w:cstheme="majorBidi"/>
          <w:cs/>
        </w:rPr>
        <w:t>สำหรับงวด</w:t>
      </w:r>
      <w:r w:rsidR="00DF0D88" w:rsidRPr="001076F8">
        <w:rPr>
          <w:rFonts w:asciiTheme="majorBidi" w:hAnsiTheme="majorBidi" w:cstheme="majorBidi" w:hint="cs"/>
          <w:cs/>
        </w:rPr>
        <w:t>เก้า</w:t>
      </w:r>
      <w:r w:rsidR="300A829A" w:rsidRPr="001076F8">
        <w:rPr>
          <w:rFonts w:asciiTheme="majorBidi" w:hAnsiTheme="majorBidi" w:cstheme="majorBidi"/>
          <w:cs/>
        </w:rPr>
        <w:t>เดือน</w:t>
      </w:r>
      <w:r w:rsidR="000A42E1" w:rsidRPr="001076F8">
        <w:rPr>
          <w:rFonts w:asciiTheme="majorBidi" w:hAnsiTheme="majorBidi" w:cstheme="majorBidi"/>
          <w:cs/>
        </w:rPr>
        <w:t xml:space="preserve">สิ้นสุดวันที่ </w:t>
      </w:r>
      <w:r w:rsidR="005965AA" w:rsidRPr="001076F8">
        <w:rPr>
          <w:rFonts w:asciiTheme="majorBidi" w:hAnsiTheme="majorBidi" w:cstheme="majorBidi"/>
        </w:rPr>
        <w:t>30</w:t>
      </w:r>
      <w:r w:rsidR="358AEB74" w:rsidRPr="001076F8">
        <w:rPr>
          <w:rFonts w:asciiTheme="majorBidi" w:hAnsiTheme="majorBidi" w:cstheme="majorBidi"/>
        </w:rPr>
        <w:t xml:space="preserve"> </w:t>
      </w:r>
      <w:r w:rsidR="00EA37B1" w:rsidRPr="001076F8">
        <w:rPr>
          <w:rFonts w:asciiTheme="majorBidi" w:hAnsiTheme="majorBidi" w:cstheme="majorBidi" w:hint="cs"/>
          <w:cs/>
        </w:rPr>
        <w:t>กันยายน</w:t>
      </w:r>
      <w:r w:rsidR="000A42E1" w:rsidRPr="001076F8">
        <w:rPr>
          <w:rFonts w:asciiTheme="majorBidi" w:hAnsiTheme="majorBidi" w:cstheme="majorBidi"/>
        </w:rPr>
        <w:t xml:space="preserve"> 2567 </w:t>
      </w:r>
      <w:r w:rsidR="000A42E1" w:rsidRPr="001076F8">
        <w:rPr>
          <w:rFonts w:asciiTheme="majorBidi" w:hAnsiTheme="majorBidi" w:cstheme="majorBidi"/>
          <w:cs/>
        </w:rPr>
        <w:t>และ</w:t>
      </w:r>
      <w:r w:rsidR="00471D6F" w:rsidRPr="001076F8">
        <w:rPr>
          <w:rFonts w:asciiTheme="majorBidi" w:hAnsiTheme="majorBidi" w:cstheme="majorBidi"/>
          <w:cs/>
        </w:rPr>
        <w:t xml:space="preserve"> </w:t>
      </w:r>
      <w:r w:rsidR="00471D6F" w:rsidRPr="001076F8">
        <w:rPr>
          <w:rFonts w:asciiTheme="majorBidi" w:hAnsiTheme="majorBidi" w:cstheme="majorBidi"/>
        </w:rPr>
        <w:t xml:space="preserve">2566 </w:t>
      </w:r>
      <w:r w:rsidRPr="001076F8">
        <w:rPr>
          <w:rFonts w:asciiTheme="majorBidi" w:hAnsiTheme="majorBidi" w:cstheme="majorBidi"/>
          <w:cs/>
        </w:rPr>
        <w:t>กับผู้บริหารสำคัญ และบุคคลหรือกิจการที่เกี่ยวข้องกัน สรุปได้ดังนี้</w:t>
      </w:r>
    </w:p>
    <w:p w14:paraId="40DD6944" w14:textId="77777777" w:rsidR="001E3503" w:rsidRPr="001076F8" w:rsidRDefault="001E3503" w:rsidP="00AA207C">
      <w:pPr>
        <w:tabs>
          <w:tab w:val="left" w:pos="936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tbl>
      <w:tblPr>
        <w:tblW w:w="98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40"/>
        <w:gridCol w:w="1260"/>
        <w:gridCol w:w="270"/>
        <w:gridCol w:w="1440"/>
        <w:gridCol w:w="270"/>
        <w:gridCol w:w="1440"/>
        <w:gridCol w:w="395"/>
        <w:gridCol w:w="1495"/>
      </w:tblGrid>
      <w:tr w:rsidR="007B4E34" w:rsidRPr="001076F8" w14:paraId="0D5F30A1" w14:textId="254F9AEE" w:rsidTr="1EC29960">
        <w:trPr>
          <w:trHeight w:val="16"/>
        </w:trPr>
        <w:tc>
          <w:tcPr>
            <w:tcW w:w="3240" w:type="dxa"/>
          </w:tcPr>
          <w:p w14:paraId="75EDBD5E" w14:textId="77777777" w:rsidR="000361D9" w:rsidRPr="001076F8" w:rsidRDefault="000361D9" w:rsidP="00AA207C">
            <w:pPr>
              <w:ind w:right="-108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2970" w:type="dxa"/>
            <w:gridSpan w:val="3"/>
            <w:vAlign w:val="bottom"/>
          </w:tcPr>
          <w:p w14:paraId="6ADBCD48" w14:textId="752F6E8F" w:rsidR="000361D9" w:rsidRPr="001076F8" w:rsidRDefault="000361D9" w:rsidP="00AA207C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79377E7" w14:textId="77777777" w:rsidR="000361D9" w:rsidRPr="001076F8" w:rsidRDefault="000361D9" w:rsidP="00AA207C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3330" w:type="dxa"/>
            <w:gridSpan w:val="3"/>
          </w:tcPr>
          <w:p w14:paraId="79F76E34" w14:textId="6EFDEC40" w:rsidR="000361D9" w:rsidRPr="001076F8" w:rsidRDefault="000361D9" w:rsidP="00AA207C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F24F25" w:rsidRPr="001076F8" w14:paraId="00B00223" w14:textId="244BC79D" w:rsidTr="1EC29960">
        <w:trPr>
          <w:trHeight w:val="16"/>
        </w:trPr>
        <w:tc>
          <w:tcPr>
            <w:tcW w:w="3240" w:type="dxa"/>
          </w:tcPr>
          <w:p w14:paraId="0A3A71C6" w14:textId="0F0D9221" w:rsidR="003147A1" w:rsidRPr="001076F8" w:rsidRDefault="300A829A" w:rsidP="1EC29960">
            <w:pPr>
              <w:ind w:left="159" w:right="-108" w:hanging="159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สำหรับงวด</w:t>
            </w:r>
            <w:r w:rsidR="00EA37B1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เก้า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เดือน</w:t>
            </w:r>
            <w:r w:rsidR="005F0C34"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สิ้นสุด</w:t>
            </w:r>
            <w:r w:rsidR="005F0C34"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br/>
              <w:t xml:space="preserve">วันที่ </w:t>
            </w:r>
            <w:r w:rsidR="005965AA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30</w:t>
            </w:r>
            <w:r w:rsidR="358AEB74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 </w:t>
            </w:r>
            <w:r w:rsidR="00EA37B1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กันยายน</w:t>
            </w:r>
            <w:r w:rsidR="00DF0C5B"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 xml:space="preserve"> </w:t>
            </w:r>
          </w:p>
        </w:tc>
        <w:tc>
          <w:tcPr>
            <w:tcW w:w="1260" w:type="dxa"/>
          </w:tcPr>
          <w:p w14:paraId="393DA8DA" w14:textId="77777777" w:rsidR="005F0C34" w:rsidRPr="001076F8" w:rsidRDefault="005F0C34" w:rsidP="003147A1">
            <w:pPr>
              <w:ind w:right="-108"/>
              <w:jc w:val="center"/>
              <w:rPr>
                <w:rFonts w:asciiTheme="majorBidi" w:hAnsiTheme="majorBidi" w:cstheme="majorBidi"/>
              </w:rPr>
            </w:pPr>
          </w:p>
          <w:p w14:paraId="799B50AF" w14:textId="166E7374" w:rsidR="003147A1" w:rsidRPr="001076F8" w:rsidRDefault="003147A1" w:rsidP="003147A1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DF0C5B" w:rsidRPr="001076F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70" w:type="dxa"/>
          </w:tcPr>
          <w:p w14:paraId="077AB847" w14:textId="77777777" w:rsidR="003147A1" w:rsidRPr="001076F8" w:rsidRDefault="003147A1" w:rsidP="003147A1">
            <w:pPr>
              <w:ind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</w:tcPr>
          <w:p w14:paraId="0AA105A0" w14:textId="77777777" w:rsidR="005F0C34" w:rsidRPr="001076F8" w:rsidRDefault="005F0C34" w:rsidP="003147A1">
            <w:pPr>
              <w:jc w:val="center"/>
              <w:rPr>
                <w:rFonts w:asciiTheme="majorBidi" w:hAnsiTheme="majorBidi" w:cstheme="majorBidi"/>
              </w:rPr>
            </w:pPr>
          </w:p>
          <w:p w14:paraId="07361EE1" w14:textId="609E8D44" w:rsidR="003147A1" w:rsidRPr="001076F8" w:rsidRDefault="003147A1" w:rsidP="003147A1">
            <w:pPr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DF0C5B" w:rsidRPr="001076F8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270" w:type="dxa"/>
          </w:tcPr>
          <w:p w14:paraId="1C65EB52" w14:textId="77777777" w:rsidR="003147A1" w:rsidRPr="001076F8" w:rsidRDefault="003147A1" w:rsidP="003147A1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vAlign w:val="bottom"/>
          </w:tcPr>
          <w:p w14:paraId="56835168" w14:textId="0040A73E" w:rsidR="003147A1" w:rsidRPr="001076F8" w:rsidRDefault="003147A1" w:rsidP="003147A1">
            <w:pPr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DF0C5B" w:rsidRPr="001076F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395" w:type="dxa"/>
          </w:tcPr>
          <w:p w14:paraId="30267B3D" w14:textId="6E2D2F7A" w:rsidR="003147A1" w:rsidRPr="001076F8" w:rsidRDefault="003147A1" w:rsidP="003147A1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95" w:type="dxa"/>
          </w:tcPr>
          <w:p w14:paraId="5F78F223" w14:textId="77777777" w:rsidR="005F0C34" w:rsidRPr="001076F8" w:rsidRDefault="005F0C34" w:rsidP="003147A1">
            <w:pPr>
              <w:jc w:val="center"/>
              <w:rPr>
                <w:rFonts w:asciiTheme="majorBidi" w:hAnsiTheme="majorBidi" w:cstheme="majorBidi"/>
              </w:rPr>
            </w:pPr>
          </w:p>
          <w:p w14:paraId="0A359C4B" w14:textId="46AF73D8" w:rsidR="003147A1" w:rsidRPr="001076F8" w:rsidRDefault="003147A1" w:rsidP="003147A1">
            <w:pPr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DF0C5B" w:rsidRPr="001076F8">
              <w:rPr>
                <w:rFonts w:asciiTheme="majorBidi" w:hAnsiTheme="majorBidi" w:cstheme="majorBidi"/>
              </w:rPr>
              <w:t>6</w:t>
            </w:r>
          </w:p>
        </w:tc>
      </w:tr>
      <w:tr w:rsidR="00F24F25" w:rsidRPr="001076F8" w14:paraId="2A383D29" w14:textId="45B99CF2" w:rsidTr="1EC29960">
        <w:trPr>
          <w:trHeight w:val="16"/>
        </w:trPr>
        <w:tc>
          <w:tcPr>
            <w:tcW w:w="3240" w:type="dxa"/>
          </w:tcPr>
          <w:p w14:paraId="3E6694EA" w14:textId="3C1E47CA" w:rsidR="003147A1" w:rsidRPr="001076F8" w:rsidRDefault="003147A1" w:rsidP="003147A1">
            <w:pPr>
              <w:ind w:right="-108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6570" w:type="dxa"/>
            <w:gridSpan w:val="7"/>
          </w:tcPr>
          <w:p w14:paraId="7CC6D67D" w14:textId="75BDED09" w:rsidR="003147A1" w:rsidRPr="001076F8" w:rsidRDefault="003147A1" w:rsidP="003147A1">
            <w:pPr>
              <w:ind w:right="-108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</w:rPr>
              <w:t>(พันบาท)</w:t>
            </w:r>
          </w:p>
        </w:tc>
      </w:tr>
      <w:tr w:rsidR="00196B30" w:rsidRPr="001076F8" w14:paraId="0084F5E6" w14:textId="170AF58A" w:rsidTr="1EC29960">
        <w:trPr>
          <w:trHeight w:val="16"/>
        </w:trPr>
        <w:tc>
          <w:tcPr>
            <w:tcW w:w="3240" w:type="dxa"/>
          </w:tcPr>
          <w:p w14:paraId="7A04392B" w14:textId="46C76C14" w:rsidR="00196B30" w:rsidRPr="001076F8" w:rsidRDefault="00196B30" w:rsidP="00196B30">
            <w:pPr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บริษัท บริหารสินทรัพย์</w:t>
            </w:r>
            <w:r w:rsidR="00EB12AC" w:rsidRPr="001076F8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อัลฟา</w:t>
            </w:r>
          </w:p>
          <w:p w14:paraId="1CC3B492" w14:textId="0F120D0D" w:rsidR="00196B30" w:rsidRPr="001076F8" w:rsidRDefault="00196B30" w:rsidP="00196B30">
            <w:pPr>
              <w:ind w:left="160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แคปปิตอล จำกัด</w:t>
            </w:r>
          </w:p>
        </w:tc>
        <w:tc>
          <w:tcPr>
            <w:tcW w:w="1260" w:type="dxa"/>
            <w:vAlign w:val="bottom"/>
          </w:tcPr>
          <w:p w14:paraId="143A467B" w14:textId="57692617" w:rsidR="00196B30" w:rsidRPr="001076F8" w:rsidRDefault="00196B30" w:rsidP="00196B3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270" w:type="dxa"/>
          </w:tcPr>
          <w:p w14:paraId="07B39469" w14:textId="77777777" w:rsidR="00196B30" w:rsidRPr="001076F8" w:rsidRDefault="00196B30" w:rsidP="00196B3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440" w:type="dxa"/>
            <w:vAlign w:val="bottom"/>
          </w:tcPr>
          <w:p w14:paraId="2B914E1E" w14:textId="62A24EBD" w:rsidR="00196B30" w:rsidRPr="001076F8" w:rsidRDefault="00196B30" w:rsidP="00196B3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270" w:type="dxa"/>
          </w:tcPr>
          <w:p w14:paraId="71F2C086" w14:textId="77777777" w:rsidR="00196B30" w:rsidRPr="001076F8" w:rsidRDefault="00196B30" w:rsidP="00196B3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440" w:type="dxa"/>
          </w:tcPr>
          <w:p w14:paraId="7C412752" w14:textId="6C14B864" w:rsidR="00196B30" w:rsidRPr="001076F8" w:rsidRDefault="00196B30" w:rsidP="00196B3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395" w:type="dxa"/>
          </w:tcPr>
          <w:p w14:paraId="7FF94832" w14:textId="219F6DB9" w:rsidR="00196B30" w:rsidRPr="001076F8" w:rsidRDefault="00196B30" w:rsidP="00196B30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495" w:type="dxa"/>
          </w:tcPr>
          <w:p w14:paraId="1A7A7259" w14:textId="5181E9F5" w:rsidR="00196B30" w:rsidRPr="001076F8" w:rsidRDefault="00196B30" w:rsidP="00196B30">
            <w:pPr>
              <w:tabs>
                <w:tab w:val="decimal" w:pos="958"/>
              </w:tabs>
              <w:ind w:right="-25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</w:tr>
      <w:tr w:rsidR="0097608B" w:rsidRPr="001076F8" w14:paraId="78BCDE7B" w14:textId="42C8D33A" w:rsidTr="1EC29960">
        <w:trPr>
          <w:trHeight w:val="16"/>
        </w:trPr>
        <w:tc>
          <w:tcPr>
            <w:tcW w:w="3240" w:type="dxa"/>
          </w:tcPr>
          <w:p w14:paraId="3428FCC3" w14:textId="153FD6E3" w:rsidR="0097608B" w:rsidRPr="001076F8" w:rsidRDefault="0097608B" w:rsidP="0097608B">
            <w:pPr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รายได้ค่าธรรมเนียมและบริการ</w:t>
            </w:r>
          </w:p>
        </w:tc>
        <w:tc>
          <w:tcPr>
            <w:tcW w:w="1260" w:type="dxa"/>
          </w:tcPr>
          <w:p w14:paraId="7A011466" w14:textId="0A72AE6C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1"/>
              </w:tabs>
              <w:spacing w:line="240" w:lineRule="auto"/>
              <w:ind w:right="255"/>
              <w:jc w:val="right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638C6A63" w14:textId="77777777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</w:tcPr>
          <w:p w14:paraId="07777F94" w14:textId="206E1432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06"/>
              <w:jc w:val="right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749C5418" w14:textId="77777777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</w:tcPr>
          <w:p w14:paraId="3E73824A" w14:textId="6B3F803F" w:rsidR="0097608B" w:rsidRPr="001076F8" w:rsidRDefault="0097608B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line="240" w:lineRule="auto"/>
              <w:ind w:right="-25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6,865 </w:t>
            </w:r>
          </w:p>
        </w:tc>
        <w:tc>
          <w:tcPr>
            <w:tcW w:w="395" w:type="dxa"/>
          </w:tcPr>
          <w:p w14:paraId="0CA7B357" w14:textId="3BFB9AEE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95" w:type="dxa"/>
          </w:tcPr>
          <w:p w14:paraId="2D5C3F8C" w14:textId="3735C6B2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line="240" w:lineRule="auto"/>
              <w:ind w:right="-25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>6,608</w:t>
            </w:r>
          </w:p>
        </w:tc>
      </w:tr>
      <w:tr w:rsidR="0097608B" w:rsidRPr="001076F8" w14:paraId="40B305C3" w14:textId="77777777" w:rsidTr="1EC29960">
        <w:trPr>
          <w:trHeight w:val="16"/>
        </w:trPr>
        <w:tc>
          <w:tcPr>
            <w:tcW w:w="3240" w:type="dxa"/>
          </w:tcPr>
          <w:p w14:paraId="0553FBE8" w14:textId="6E732AF7" w:rsidR="0097608B" w:rsidRPr="001076F8" w:rsidRDefault="0097608B" w:rsidP="0097608B">
            <w:pPr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รายได้ดอกเบี้ย</w:t>
            </w:r>
          </w:p>
        </w:tc>
        <w:tc>
          <w:tcPr>
            <w:tcW w:w="1260" w:type="dxa"/>
          </w:tcPr>
          <w:p w14:paraId="01F3B24D" w14:textId="6C9A1064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1"/>
              </w:tabs>
              <w:spacing w:line="240" w:lineRule="auto"/>
              <w:ind w:right="255"/>
              <w:jc w:val="right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7D0BDE3B" w14:textId="77777777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</w:tcPr>
          <w:p w14:paraId="4B59685C" w14:textId="3A098275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06"/>
              <w:jc w:val="right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4005639E" w14:textId="77777777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</w:tcPr>
          <w:p w14:paraId="29CB8834" w14:textId="7E27D390" w:rsidR="0097608B" w:rsidRPr="001076F8" w:rsidRDefault="0097608B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line="240" w:lineRule="auto"/>
              <w:ind w:right="-25"/>
              <w:rPr>
                <w:rFonts w:asciiTheme="majorBidi" w:hAnsiTheme="majorBidi" w:cstheme="majorBidi"/>
                <w:cs/>
              </w:rPr>
            </w:pPr>
            <w:r w:rsidRPr="00CF5BE6">
              <w:rPr>
                <w:rFonts w:asciiTheme="majorBidi" w:hAnsiTheme="majorBidi" w:cstheme="majorBidi"/>
              </w:rPr>
              <w:t xml:space="preserve"> 50,456 </w:t>
            </w:r>
          </w:p>
        </w:tc>
        <w:tc>
          <w:tcPr>
            <w:tcW w:w="395" w:type="dxa"/>
          </w:tcPr>
          <w:p w14:paraId="00350AA3" w14:textId="77777777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95" w:type="dxa"/>
          </w:tcPr>
          <w:p w14:paraId="0DE5B73B" w14:textId="28671BDF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line="240" w:lineRule="auto"/>
              <w:ind w:right="-25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>2,624</w:t>
            </w:r>
          </w:p>
        </w:tc>
      </w:tr>
      <w:tr w:rsidR="0097608B" w:rsidRPr="001076F8" w14:paraId="37712386" w14:textId="77777777" w:rsidTr="1EC29960">
        <w:trPr>
          <w:trHeight w:val="16"/>
        </w:trPr>
        <w:tc>
          <w:tcPr>
            <w:tcW w:w="3240" w:type="dxa"/>
          </w:tcPr>
          <w:p w14:paraId="78F18094" w14:textId="12FA5397" w:rsidR="0097608B" w:rsidRPr="001076F8" w:rsidRDefault="0097608B" w:rsidP="0097608B">
            <w:pPr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ค่าใช้จ่ายอื่น</w:t>
            </w:r>
          </w:p>
        </w:tc>
        <w:tc>
          <w:tcPr>
            <w:tcW w:w="1260" w:type="dxa"/>
          </w:tcPr>
          <w:p w14:paraId="63DEB71B" w14:textId="6D73BE24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1"/>
              </w:tabs>
              <w:spacing w:line="240" w:lineRule="auto"/>
              <w:ind w:right="255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7223850F" w14:textId="77777777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</w:tcPr>
          <w:p w14:paraId="57B4931F" w14:textId="19DE8724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06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457D0412" w14:textId="77777777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</w:tcPr>
          <w:p w14:paraId="68121162" w14:textId="58EC440E" w:rsidR="0097608B" w:rsidRPr="001076F8" w:rsidRDefault="0097608B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line="240" w:lineRule="auto"/>
              <w:ind w:right="-25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189 </w:t>
            </w:r>
          </w:p>
        </w:tc>
        <w:tc>
          <w:tcPr>
            <w:tcW w:w="395" w:type="dxa"/>
          </w:tcPr>
          <w:p w14:paraId="1831DD8E" w14:textId="77777777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95" w:type="dxa"/>
          </w:tcPr>
          <w:p w14:paraId="4C0D5B37" w14:textId="1A452B99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line="240" w:lineRule="auto"/>
              <w:ind w:right="-25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189</w:t>
            </w:r>
          </w:p>
        </w:tc>
      </w:tr>
      <w:tr w:rsidR="0039157B" w:rsidRPr="001076F8" w14:paraId="66AF0BB6" w14:textId="46FEB1C7" w:rsidTr="1EC29960">
        <w:trPr>
          <w:trHeight w:val="122"/>
        </w:trPr>
        <w:tc>
          <w:tcPr>
            <w:tcW w:w="3240" w:type="dxa"/>
          </w:tcPr>
          <w:p w14:paraId="088C6179" w14:textId="77777777" w:rsidR="0039157B" w:rsidRPr="001076F8" w:rsidRDefault="0039157B" w:rsidP="009675B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0C8410F0" w14:textId="77777777" w:rsidR="0039157B" w:rsidRPr="001076F8" w:rsidRDefault="0039157B" w:rsidP="009675B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18A8095" w14:textId="77777777" w:rsidR="0039157B" w:rsidRPr="001076F8" w:rsidRDefault="0039157B" w:rsidP="009675B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14:paraId="7973B336" w14:textId="77777777" w:rsidR="0039157B" w:rsidRPr="001076F8" w:rsidRDefault="0039157B" w:rsidP="009675B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BDCB7A9" w14:textId="77777777" w:rsidR="0039157B" w:rsidRPr="001076F8" w:rsidRDefault="0039157B" w:rsidP="009675B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14:paraId="4D4876D6" w14:textId="2C531F18" w:rsidR="0039157B" w:rsidRPr="001076F8" w:rsidRDefault="0039157B" w:rsidP="009675B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95" w:type="dxa"/>
          </w:tcPr>
          <w:p w14:paraId="119D878E" w14:textId="705A24F3" w:rsidR="0039157B" w:rsidRPr="001076F8" w:rsidRDefault="0039157B" w:rsidP="009675B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95" w:type="dxa"/>
          </w:tcPr>
          <w:p w14:paraId="33F709EB" w14:textId="1897C642" w:rsidR="0039157B" w:rsidRPr="001076F8" w:rsidRDefault="0039157B" w:rsidP="009675B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39157B" w:rsidRPr="001076F8" w14:paraId="19BFEE97" w14:textId="2744420E" w:rsidTr="1EC29960">
        <w:trPr>
          <w:trHeight w:val="16"/>
        </w:trPr>
        <w:tc>
          <w:tcPr>
            <w:tcW w:w="3240" w:type="dxa"/>
          </w:tcPr>
          <w:p w14:paraId="2C287030" w14:textId="115198FF" w:rsidR="0039157B" w:rsidRPr="001076F8" w:rsidRDefault="0039157B" w:rsidP="0039157B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บริษัท บริหารสินทรัพย์</w:t>
            </w:r>
            <w:r w:rsidRPr="001076F8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1076F8">
              <w:rPr>
                <w:rFonts w:asciiTheme="majorBidi" w:hAnsiTheme="majorBidi" w:cstheme="majorBidi"/>
                <w:b/>
                <w:bCs/>
                <w:cs/>
              </w:rPr>
              <w:t>ไวร์เลส จำกัด</w:t>
            </w:r>
          </w:p>
        </w:tc>
        <w:tc>
          <w:tcPr>
            <w:tcW w:w="1260" w:type="dxa"/>
            <w:vAlign w:val="bottom"/>
          </w:tcPr>
          <w:p w14:paraId="2664B06A" w14:textId="77777777" w:rsidR="0039157B" w:rsidRPr="001076F8" w:rsidRDefault="0039157B" w:rsidP="0039157B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270" w:type="dxa"/>
          </w:tcPr>
          <w:p w14:paraId="7FD09737" w14:textId="77777777" w:rsidR="0039157B" w:rsidRPr="001076F8" w:rsidRDefault="0039157B" w:rsidP="0039157B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1440" w:type="dxa"/>
            <w:vAlign w:val="bottom"/>
          </w:tcPr>
          <w:p w14:paraId="0046087A" w14:textId="77777777" w:rsidR="0039157B" w:rsidRPr="001076F8" w:rsidRDefault="0039157B" w:rsidP="0039157B">
            <w:pPr>
              <w:ind w:right="406"/>
              <w:jc w:val="right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270" w:type="dxa"/>
          </w:tcPr>
          <w:p w14:paraId="688E4216" w14:textId="77777777" w:rsidR="0039157B" w:rsidRPr="001076F8" w:rsidRDefault="0039157B" w:rsidP="0039157B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1440" w:type="dxa"/>
          </w:tcPr>
          <w:p w14:paraId="5DDA5978" w14:textId="2D7E7D00" w:rsidR="0039157B" w:rsidRPr="001076F8" w:rsidRDefault="0039157B" w:rsidP="003915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395" w:type="dxa"/>
          </w:tcPr>
          <w:p w14:paraId="5B488DE4" w14:textId="7003D39E" w:rsidR="0039157B" w:rsidRPr="001076F8" w:rsidRDefault="0039157B" w:rsidP="0039157B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1495" w:type="dxa"/>
          </w:tcPr>
          <w:p w14:paraId="00A6EA15" w14:textId="63660131" w:rsidR="0039157B" w:rsidRPr="001076F8" w:rsidRDefault="0039157B" w:rsidP="003915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8"/>
              </w:tabs>
              <w:spacing w:line="240" w:lineRule="auto"/>
              <w:ind w:right="-25"/>
              <w:rPr>
                <w:rFonts w:asciiTheme="majorBidi" w:hAnsiTheme="majorBidi" w:cstheme="majorBidi"/>
                <w:cs/>
              </w:rPr>
            </w:pPr>
          </w:p>
        </w:tc>
      </w:tr>
      <w:tr w:rsidR="0097608B" w:rsidRPr="001076F8" w14:paraId="26878320" w14:textId="1E6ED6B0" w:rsidTr="1EC29960">
        <w:trPr>
          <w:trHeight w:val="16"/>
        </w:trPr>
        <w:tc>
          <w:tcPr>
            <w:tcW w:w="3240" w:type="dxa"/>
          </w:tcPr>
          <w:p w14:paraId="1A6BDBD2" w14:textId="72B1858F" w:rsidR="0097608B" w:rsidRPr="001076F8" w:rsidRDefault="0097608B" w:rsidP="0097608B">
            <w:pPr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รายได้ค่าธรรมเนียมและบริการ</w:t>
            </w:r>
          </w:p>
        </w:tc>
        <w:tc>
          <w:tcPr>
            <w:tcW w:w="1260" w:type="dxa"/>
          </w:tcPr>
          <w:p w14:paraId="36DCD30B" w14:textId="39C352E6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5"/>
              <w:jc w:val="right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509918F9" w14:textId="77777777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</w:tcPr>
          <w:p w14:paraId="1C5FE958" w14:textId="08F3323E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06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37889FC7" w14:textId="77777777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</w:tcPr>
          <w:p w14:paraId="577D8EAE" w14:textId="5D0B67E2" w:rsidR="0097608B" w:rsidRPr="001076F8" w:rsidRDefault="00947D77" w:rsidP="00475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line="240" w:lineRule="auto"/>
              <w:ind w:right="-25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6,384</w:t>
            </w:r>
          </w:p>
        </w:tc>
        <w:tc>
          <w:tcPr>
            <w:tcW w:w="395" w:type="dxa"/>
          </w:tcPr>
          <w:p w14:paraId="64B77CBB" w14:textId="1CA74137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95" w:type="dxa"/>
          </w:tcPr>
          <w:p w14:paraId="1D2ED41D" w14:textId="36ECE9BC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line="240" w:lineRule="auto"/>
              <w:ind w:right="-25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>6,098</w:t>
            </w:r>
          </w:p>
        </w:tc>
      </w:tr>
      <w:tr w:rsidR="0097608B" w:rsidRPr="001076F8" w14:paraId="6B41B687" w14:textId="288C2807" w:rsidTr="1EC29960">
        <w:trPr>
          <w:trHeight w:val="16"/>
        </w:trPr>
        <w:tc>
          <w:tcPr>
            <w:tcW w:w="3240" w:type="dxa"/>
          </w:tcPr>
          <w:p w14:paraId="0F53E449" w14:textId="1F5DC140" w:rsidR="0097608B" w:rsidRPr="001076F8" w:rsidRDefault="0097608B" w:rsidP="0097608B">
            <w:pPr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รายได้ดอกเบี้ย</w:t>
            </w:r>
          </w:p>
        </w:tc>
        <w:tc>
          <w:tcPr>
            <w:tcW w:w="1260" w:type="dxa"/>
            <w:vAlign w:val="bottom"/>
          </w:tcPr>
          <w:p w14:paraId="20697C0B" w14:textId="155021EA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5"/>
              <w:jc w:val="right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09C87C54" w14:textId="77777777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  <w:vAlign w:val="bottom"/>
          </w:tcPr>
          <w:p w14:paraId="6B565D2F" w14:textId="480F5A59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06"/>
              <w:jc w:val="right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6574F789" w14:textId="77777777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</w:tcPr>
          <w:p w14:paraId="16B40569" w14:textId="075F4374" w:rsidR="0097608B" w:rsidRPr="001076F8" w:rsidRDefault="0097608B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line="240" w:lineRule="auto"/>
              <w:ind w:right="-2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27</w:t>
            </w:r>
            <w:r>
              <w:rPr>
                <w:rFonts w:asciiTheme="majorBidi" w:hAnsiTheme="majorBidi" w:cstheme="majorBidi"/>
              </w:rPr>
              <w:t>,047</w:t>
            </w:r>
          </w:p>
        </w:tc>
        <w:tc>
          <w:tcPr>
            <w:tcW w:w="395" w:type="dxa"/>
          </w:tcPr>
          <w:p w14:paraId="1C2C54E7" w14:textId="06D78FCB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95" w:type="dxa"/>
          </w:tcPr>
          <w:p w14:paraId="23E85B51" w14:textId="511E25FE" w:rsidR="0097608B" w:rsidRPr="001076F8" w:rsidRDefault="0097608B" w:rsidP="009760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line="240" w:lineRule="auto"/>
              <w:ind w:right="-25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 xml:space="preserve">     23,793</w:t>
            </w:r>
          </w:p>
        </w:tc>
      </w:tr>
      <w:tr w:rsidR="0039157B" w:rsidRPr="001076F8" w14:paraId="3FE111D2" w14:textId="77777777" w:rsidTr="1EC29960">
        <w:trPr>
          <w:trHeight w:val="113"/>
        </w:trPr>
        <w:tc>
          <w:tcPr>
            <w:tcW w:w="3240" w:type="dxa"/>
          </w:tcPr>
          <w:p w14:paraId="5CA36D97" w14:textId="77777777" w:rsidR="0039157B" w:rsidRPr="001076F8" w:rsidRDefault="0039157B" w:rsidP="0039157B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vAlign w:val="bottom"/>
          </w:tcPr>
          <w:p w14:paraId="04B031AB" w14:textId="77777777" w:rsidR="0039157B" w:rsidRPr="001076F8" w:rsidRDefault="0039157B" w:rsidP="003915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766E319A" w14:textId="77777777" w:rsidR="0039157B" w:rsidRPr="001076F8" w:rsidRDefault="0039157B" w:rsidP="003915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  <w:vAlign w:val="bottom"/>
          </w:tcPr>
          <w:p w14:paraId="7C71E1E5" w14:textId="77777777" w:rsidR="0039157B" w:rsidRPr="001076F8" w:rsidRDefault="0039157B" w:rsidP="003915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37F3FF42" w14:textId="77777777" w:rsidR="0039157B" w:rsidRPr="001076F8" w:rsidRDefault="0039157B" w:rsidP="003915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</w:tcPr>
          <w:p w14:paraId="26946490" w14:textId="77777777" w:rsidR="0039157B" w:rsidRPr="001076F8" w:rsidRDefault="0039157B" w:rsidP="003915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68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395" w:type="dxa"/>
          </w:tcPr>
          <w:p w14:paraId="25E2BD22" w14:textId="77777777" w:rsidR="0039157B" w:rsidRPr="001076F8" w:rsidRDefault="0039157B" w:rsidP="003915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95" w:type="dxa"/>
          </w:tcPr>
          <w:p w14:paraId="067E8C82" w14:textId="77777777" w:rsidR="0039157B" w:rsidRPr="001076F8" w:rsidRDefault="0039157B" w:rsidP="003915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35"/>
              <w:jc w:val="right"/>
              <w:rPr>
                <w:rFonts w:asciiTheme="majorBidi" w:hAnsiTheme="majorBidi" w:cstheme="majorBidi"/>
              </w:rPr>
            </w:pPr>
          </w:p>
        </w:tc>
      </w:tr>
      <w:tr w:rsidR="0039157B" w:rsidRPr="001076F8" w14:paraId="23C7E695" w14:textId="77777777" w:rsidTr="1EC29960">
        <w:trPr>
          <w:trHeight w:val="16"/>
        </w:trPr>
        <w:tc>
          <w:tcPr>
            <w:tcW w:w="3240" w:type="dxa"/>
          </w:tcPr>
          <w:p w14:paraId="07488FBD" w14:textId="1F187A80" w:rsidR="0039157B" w:rsidRPr="001076F8" w:rsidRDefault="0039157B" w:rsidP="0039157B">
            <w:pPr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ผู้บริหารที่สำคัญ</w:t>
            </w:r>
          </w:p>
        </w:tc>
        <w:tc>
          <w:tcPr>
            <w:tcW w:w="1260" w:type="dxa"/>
            <w:vAlign w:val="bottom"/>
          </w:tcPr>
          <w:p w14:paraId="05BEEF19" w14:textId="77777777" w:rsidR="0039157B" w:rsidRPr="001076F8" w:rsidRDefault="0039157B" w:rsidP="003915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08E756B8" w14:textId="77777777" w:rsidR="0039157B" w:rsidRPr="001076F8" w:rsidRDefault="0039157B" w:rsidP="003915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  <w:vAlign w:val="bottom"/>
          </w:tcPr>
          <w:p w14:paraId="2DF69302" w14:textId="77777777" w:rsidR="0039157B" w:rsidRPr="001076F8" w:rsidRDefault="0039157B" w:rsidP="003915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6772761C" w14:textId="77777777" w:rsidR="0039157B" w:rsidRPr="001076F8" w:rsidRDefault="0039157B" w:rsidP="003915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</w:tcPr>
          <w:p w14:paraId="2D2A0DD4" w14:textId="77777777" w:rsidR="0039157B" w:rsidRPr="001076F8" w:rsidRDefault="0039157B" w:rsidP="003915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68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395" w:type="dxa"/>
          </w:tcPr>
          <w:p w14:paraId="416148F2" w14:textId="77777777" w:rsidR="0039157B" w:rsidRPr="001076F8" w:rsidRDefault="0039157B" w:rsidP="003915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95" w:type="dxa"/>
          </w:tcPr>
          <w:p w14:paraId="4C3837F7" w14:textId="77777777" w:rsidR="0039157B" w:rsidRPr="001076F8" w:rsidRDefault="0039157B" w:rsidP="003915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35"/>
              <w:jc w:val="right"/>
              <w:rPr>
                <w:rFonts w:asciiTheme="majorBidi" w:hAnsiTheme="majorBidi" w:cstheme="majorBidi"/>
              </w:rPr>
            </w:pPr>
          </w:p>
        </w:tc>
      </w:tr>
      <w:tr w:rsidR="0039157B" w:rsidRPr="001076F8" w14:paraId="26D414AD" w14:textId="77777777" w:rsidTr="1EC29960">
        <w:trPr>
          <w:trHeight w:val="16"/>
        </w:trPr>
        <w:tc>
          <w:tcPr>
            <w:tcW w:w="3240" w:type="dxa"/>
          </w:tcPr>
          <w:p w14:paraId="67B406F4" w14:textId="28657FC1" w:rsidR="0039157B" w:rsidRPr="001076F8" w:rsidRDefault="0039157B" w:rsidP="0039157B">
            <w:pPr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ค่าใช้จ่ายดอกเบี้ย</w:t>
            </w:r>
          </w:p>
        </w:tc>
        <w:tc>
          <w:tcPr>
            <w:tcW w:w="1260" w:type="dxa"/>
            <w:vAlign w:val="bottom"/>
          </w:tcPr>
          <w:p w14:paraId="007BBE8C" w14:textId="0C80947F" w:rsidR="0039157B" w:rsidRPr="001076F8" w:rsidRDefault="0097608B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72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1</w:t>
            </w:r>
            <w:r>
              <w:rPr>
                <w:rFonts w:asciiTheme="majorBidi" w:hAnsiTheme="majorBidi" w:cstheme="majorBidi"/>
              </w:rPr>
              <w:t>,811</w:t>
            </w:r>
          </w:p>
        </w:tc>
        <w:tc>
          <w:tcPr>
            <w:tcW w:w="270" w:type="dxa"/>
          </w:tcPr>
          <w:p w14:paraId="2649B6A9" w14:textId="77777777" w:rsidR="0039157B" w:rsidRPr="001076F8" w:rsidRDefault="0039157B" w:rsidP="003915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  <w:vAlign w:val="bottom"/>
          </w:tcPr>
          <w:p w14:paraId="74F134E7" w14:textId="4978E613" w:rsidR="0039157B" w:rsidRPr="001076F8" w:rsidRDefault="00EA37B1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7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586</w:t>
            </w:r>
          </w:p>
        </w:tc>
        <w:tc>
          <w:tcPr>
            <w:tcW w:w="270" w:type="dxa"/>
          </w:tcPr>
          <w:p w14:paraId="64878082" w14:textId="77777777" w:rsidR="0039157B" w:rsidRPr="001076F8" w:rsidRDefault="0039157B" w:rsidP="003915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</w:tcPr>
          <w:p w14:paraId="3D59E3C1" w14:textId="202F4C14" w:rsidR="0039157B" w:rsidRPr="001076F8" w:rsidRDefault="0097608B" w:rsidP="00475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line="240" w:lineRule="auto"/>
              <w:ind w:right="-2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1,811</w:t>
            </w:r>
          </w:p>
        </w:tc>
        <w:tc>
          <w:tcPr>
            <w:tcW w:w="395" w:type="dxa"/>
          </w:tcPr>
          <w:p w14:paraId="3C832580" w14:textId="77777777" w:rsidR="0039157B" w:rsidRPr="001076F8" w:rsidRDefault="0039157B" w:rsidP="003915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95" w:type="dxa"/>
          </w:tcPr>
          <w:p w14:paraId="0E4276CB" w14:textId="3A691B34" w:rsidR="0039157B" w:rsidRPr="001076F8" w:rsidRDefault="00EA37B1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line="240" w:lineRule="auto"/>
              <w:ind w:right="-25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586</w:t>
            </w:r>
          </w:p>
        </w:tc>
      </w:tr>
      <w:tr w:rsidR="0039157B" w:rsidRPr="001076F8" w14:paraId="3CE43E39" w14:textId="77777777" w:rsidTr="1EC29960">
        <w:trPr>
          <w:trHeight w:val="16"/>
        </w:trPr>
        <w:tc>
          <w:tcPr>
            <w:tcW w:w="3240" w:type="dxa"/>
          </w:tcPr>
          <w:p w14:paraId="01DD30BC" w14:textId="77777777" w:rsidR="0039157B" w:rsidRPr="001076F8" w:rsidRDefault="0039157B" w:rsidP="0039157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1DA34390" w14:textId="77777777" w:rsidR="0039157B" w:rsidRPr="001076F8" w:rsidRDefault="0039157B" w:rsidP="0039157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B63A5B0" w14:textId="77777777" w:rsidR="0039157B" w:rsidRPr="001076F8" w:rsidRDefault="0039157B" w:rsidP="0039157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58D80829" w14:textId="77777777" w:rsidR="0039157B" w:rsidRPr="001076F8" w:rsidRDefault="0039157B" w:rsidP="0039157B">
            <w:pPr>
              <w:pStyle w:val="acctfourfigures"/>
              <w:tabs>
                <w:tab w:val="clear" w:pos="765"/>
                <w:tab w:val="decimal" w:pos="1116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2BDE1B6" w14:textId="77777777" w:rsidR="0039157B" w:rsidRPr="001076F8" w:rsidRDefault="0039157B" w:rsidP="0039157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7988F4A1" w14:textId="77777777" w:rsidR="0039157B" w:rsidRPr="001076F8" w:rsidRDefault="0039157B" w:rsidP="003915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395" w:type="dxa"/>
          </w:tcPr>
          <w:p w14:paraId="161DCBE3" w14:textId="77777777" w:rsidR="0039157B" w:rsidRPr="001076F8" w:rsidRDefault="0039157B" w:rsidP="003915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95" w:type="dxa"/>
          </w:tcPr>
          <w:p w14:paraId="10237FA3" w14:textId="77777777" w:rsidR="0039157B" w:rsidRPr="001076F8" w:rsidRDefault="0039157B" w:rsidP="003915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</w:tr>
      <w:tr w:rsidR="00BF3C5C" w:rsidRPr="001076F8" w14:paraId="31702E85" w14:textId="77777777" w:rsidTr="1EC29960">
        <w:trPr>
          <w:trHeight w:val="16"/>
        </w:trPr>
        <w:tc>
          <w:tcPr>
            <w:tcW w:w="3240" w:type="dxa"/>
          </w:tcPr>
          <w:p w14:paraId="6140E2BD" w14:textId="301D8059" w:rsidR="00BF3C5C" w:rsidRPr="001076F8" w:rsidRDefault="00BF3C5C" w:rsidP="00A2451E">
            <w:pPr>
              <w:pStyle w:val="acctfourfigures"/>
              <w:tabs>
                <w:tab w:val="clear" w:pos="765"/>
              </w:tabs>
              <w:spacing w:line="240" w:lineRule="auto"/>
              <w:ind w:left="166" w:hanging="16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บริษัท</w:t>
            </w:r>
            <w:r w:rsidRPr="001076F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1076F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แอเรส</w:t>
            </w:r>
            <w:r w:rsidRPr="001076F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1076F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แมเนจเมนท์</w:t>
            </w:r>
            <w:r w:rsidRPr="001076F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1076F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เอเชีย</w:t>
            </w:r>
            <w:r w:rsidRPr="001076F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(</w:t>
            </w:r>
            <w:r w:rsidRPr="001076F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ประเทศไทย)</w:t>
            </w:r>
            <w:r w:rsidRPr="001076F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1076F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จำกัด</w:t>
            </w:r>
            <w:r w:rsidRPr="001076F8">
              <w:rPr>
                <w:rFonts w:asciiTheme="majorBidi" w:hAnsiTheme="majorBidi"/>
                <w:b/>
                <w:bCs/>
                <w:cs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11476A51" w14:textId="77777777" w:rsidR="00BF3C5C" w:rsidRPr="001076F8" w:rsidRDefault="00BF3C5C" w:rsidP="00BF3C5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BC6705A" w14:textId="77777777" w:rsidR="00BF3C5C" w:rsidRPr="001076F8" w:rsidRDefault="00BF3C5C" w:rsidP="00BF3C5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06D11F1D" w14:textId="77777777" w:rsidR="00BF3C5C" w:rsidRPr="001076F8" w:rsidRDefault="00BF3C5C" w:rsidP="00BF3C5C">
            <w:pPr>
              <w:pStyle w:val="acctfourfigures"/>
              <w:tabs>
                <w:tab w:val="clear" w:pos="765"/>
                <w:tab w:val="decimal" w:pos="1116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FA35D1A" w14:textId="77777777" w:rsidR="00BF3C5C" w:rsidRPr="001076F8" w:rsidRDefault="00BF3C5C" w:rsidP="00BF3C5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59375F72" w14:textId="77777777" w:rsidR="00BF3C5C" w:rsidRPr="001076F8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395" w:type="dxa"/>
          </w:tcPr>
          <w:p w14:paraId="3C5590AD" w14:textId="77777777" w:rsidR="00BF3C5C" w:rsidRPr="001076F8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95" w:type="dxa"/>
          </w:tcPr>
          <w:p w14:paraId="399C04C8" w14:textId="77777777" w:rsidR="00BF3C5C" w:rsidRPr="001076F8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</w:tr>
      <w:tr w:rsidR="00BF3C5C" w:rsidRPr="001076F8" w14:paraId="7511C383" w14:textId="77777777" w:rsidTr="00CF5BE6">
        <w:trPr>
          <w:trHeight w:val="16"/>
        </w:trPr>
        <w:tc>
          <w:tcPr>
            <w:tcW w:w="3240" w:type="dxa"/>
          </w:tcPr>
          <w:p w14:paraId="6B1B74FA" w14:textId="76D1A48E" w:rsidR="00BF3C5C" w:rsidRPr="001076F8" w:rsidRDefault="00BF3C5C" w:rsidP="00BB7E25">
            <w:pPr>
              <w:pStyle w:val="acctfourfigures"/>
              <w:tabs>
                <w:tab w:val="clear" w:pos="765"/>
              </w:tabs>
              <w:spacing w:line="240" w:lineRule="auto"/>
              <w:ind w:left="166" w:hanging="16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76F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ขาดทุนจากการขายส่วนปรับปรุงอาคารและอุปกรณ์</w:t>
            </w:r>
          </w:p>
        </w:tc>
        <w:tc>
          <w:tcPr>
            <w:tcW w:w="1260" w:type="dxa"/>
            <w:vAlign w:val="bottom"/>
          </w:tcPr>
          <w:p w14:paraId="176399C0" w14:textId="63A2CDB3" w:rsidR="00BF3C5C" w:rsidRPr="00CF5BE6" w:rsidRDefault="00BF3C5C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5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630E2933" w14:textId="77777777" w:rsidR="00BF3C5C" w:rsidRPr="00CF5BE6" w:rsidRDefault="00BF3C5C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72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vAlign w:val="bottom"/>
          </w:tcPr>
          <w:p w14:paraId="314F6A30" w14:textId="77BA3E71" w:rsidR="00BF3C5C" w:rsidRPr="00CF5BE6" w:rsidRDefault="00BF3C5C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72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1,490</w:t>
            </w:r>
          </w:p>
        </w:tc>
        <w:tc>
          <w:tcPr>
            <w:tcW w:w="270" w:type="dxa"/>
          </w:tcPr>
          <w:p w14:paraId="4EA9730D" w14:textId="77777777" w:rsidR="00BF3C5C" w:rsidRPr="00CF5BE6" w:rsidRDefault="00BF3C5C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72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vAlign w:val="bottom"/>
          </w:tcPr>
          <w:p w14:paraId="55AF9BBA" w14:textId="3EFA5CE7" w:rsidR="00BF3C5C" w:rsidRPr="001076F8" w:rsidRDefault="00BF3C5C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5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395" w:type="dxa"/>
          </w:tcPr>
          <w:p w14:paraId="4CF61EE3" w14:textId="77777777" w:rsidR="00BF3C5C" w:rsidRPr="001076F8" w:rsidRDefault="00BF3C5C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72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95" w:type="dxa"/>
            <w:vAlign w:val="bottom"/>
          </w:tcPr>
          <w:p w14:paraId="190BCF05" w14:textId="25CADA78" w:rsidR="00BF3C5C" w:rsidRPr="001076F8" w:rsidRDefault="00BF3C5C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69"/>
              </w:tabs>
              <w:spacing w:line="240" w:lineRule="auto"/>
              <w:ind w:right="339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</w:tr>
      <w:tr w:rsidR="00BF3C5C" w:rsidRPr="001076F8" w14:paraId="72E6C9B0" w14:textId="77777777" w:rsidTr="1EC29960">
        <w:trPr>
          <w:trHeight w:val="16"/>
        </w:trPr>
        <w:tc>
          <w:tcPr>
            <w:tcW w:w="3240" w:type="dxa"/>
          </w:tcPr>
          <w:p w14:paraId="31688186" w14:textId="77777777" w:rsidR="00BF3C5C" w:rsidRPr="001076F8" w:rsidRDefault="00BF3C5C" w:rsidP="0039157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113DB3C5" w14:textId="77777777" w:rsidR="00BF3C5C" w:rsidRPr="001076F8" w:rsidRDefault="00BF3C5C" w:rsidP="0039157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72647FD" w14:textId="77777777" w:rsidR="00BF3C5C" w:rsidRPr="001076F8" w:rsidRDefault="00BF3C5C" w:rsidP="0039157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62A469F5" w14:textId="77777777" w:rsidR="00BF3C5C" w:rsidRPr="001076F8" w:rsidRDefault="00BF3C5C" w:rsidP="0039157B">
            <w:pPr>
              <w:pStyle w:val="acctfourfigures"/>
              <w:tabs>
                <w:tab w:val="clear" w:pos="765"/>
                <w:tab w:val="decimal" w:pos="1116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881CCEB" w14:textId="77777777" w:rsidR="00BF3C5C" w:rsidRPr="001076F8" w:rsidRDefault="00BF3C5C" w:rsidP="0039157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069F4950" w14:textId="77777777" w:rsidR="00BF3C5C" w:rsidRPr="001076F8" w:rsidRDefault="00BF3C5C" w:rsidP="003915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395" w:type="dxa"/>
          </w:tcPr>
          <w:p w14:paraId="27CC31CB" w14:textId="77777777" w:rsidR="00BF3C5C" w:rsidRPr="001076F8" w:rsidRDefault="00BF3C5C" w:rsidP="003915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95" w:type="dxa"/>
          </w:tcPr>
          <w:p w14:paraId="5F9F0745" w14:textId="77777777" w:rsidR="00BF3C5C" w:rsidRPr="001076F8" w:rsidRDefault="00BF3C5C" w:rsidP="003915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</w:tr>
      <w:tr w:rsidR="00584F6C" w:rsidRPr="001076F8" w14:paraId="5BFF8667" w14:textId="77777777" w:rsidTr="1EC29960">
        <w:trPr>
          <w:trHeight w:val="16"/>
        </w:trPr>
        <w:tc>
          <w:tcPr>
            <w:tcW w:w="3240" w:type="dxa"/>
          </w:tcPr>
          <w:p w14:paraId="4A5E066A" w14:textId="1A133261" w:rsidR="00584F6C" w:rsidRPr="001076F8" w:rsidRDefault="00584F6C" w:rsidP="00584F6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บุคคลที่เกี่ยวข้องอื่น</w:t>
            </w:r>
          </w:p>
        </w:tc>
        <w:tc>
          <w:tcPr>
            <w:tcW w:w="1260" w:type="dxa"/>
            <w:vAlign w:val="bottom"/>
          </w:tcPr>
          <w:p w14:paraId="1428F1D8" w14:textId="77777777" w:rsidR="00584F6C" w:rsidRPr="001076F8" w:rsidRDefault="00584F6C" w:rsidP="00584F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1D29D13" w14:textId="77777777" w:rsidR="00584F6C" w:rsidRPr="001076F8" w:rsidRDefault="00584F6C" w:rsidP="00584F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07E09ED3" w14:textId="77777777" w:rsidR="00584F6C" w:rsidRPr="001076F8" w:rsidRDefault="00584F6C" w:rsidP="00584F6C">
            <w:pPr>
              <w:pStyle w:val="acctfourfigures"/>
              <w:tabs>
                <w:tab w:val="clear" w:pos="765"/>
                <w:tab w:val="decimal" w:pos="1116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F39AB9E" w14:textId="77777777" w:rsidR="00584F6C" w:rsidRPr="001076F8" w:rsidRDefault="00584F6C" w:rsidP="00584F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7279A840" w14:textId="77777777" w:rsidR="00584F6C" w:rsidRPr="001076F8" w:rsidRDefault="00584F6C" w:rsidP="00584F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395" w:type="dxa"/>
          </w:tcPr>
          <w:p w14:paraId="40388454" w14:textId="77777777" w:rsidR="00584F6C" w:rsidRPr="001076F8" w:rsidRDefault="00584F6C" w:rsidP="00584F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95" w:type="dxa"/>
          </w:tcPr>
          <w:p w14:paraId="533965B4" w14:textId="77777777" w:rsidR="00584F6C" w:rsidRPr="001076F8" w:rsidRDefault="00584F6C" w:rsidP="00584F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</w:tr>
      <w:tr w:rsidR="00584F6C" w:rsidRPr="001076F8" w14:paraId="17A41F00" w14:textId="77777777" w:rsidTr="1EC29960">
        <w:trPr>
          <w:trHeight w:val="16"/>
        </w:trPr>
        <w:tc>
          <w:tcPr>
            <w:tcW w:w="3240" w:type="dxa"/>
          </w:tcPr>
          <w:p w14:paraId="1CB193F2" w14:textId="6D806B6F" w:rsidR="00584F6C" w:rsidRPr="001076F8" w:rsidRDefault="00584F6C" w:rsidP="00584F6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76F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ค่าใช้จ่ายดอกเบี้ย</w:t>
            </w:r>
          </w:p>
        </w:tc>
        <w:tc>
          <w:tcPr>
            <w:tcW w:w="1260" w:type="dxa"/>
            <w:vAlign w:val="bottom"/>
          </w:tcPr>
          <w:p w14:paraId="63856CA0" w14:textId="4DEB3ED5" w:rsidR="00584F6C" w:rsidRPr="00CF5BE6" w:rsidRDefault="00BF3C5C" w:rsidP="00584F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F5BE6">
              <w:rPr>
                <w:rFonts w:asciiTheme="majorBidi" w:hAnsiTheme="majorBidi" w:cstheme="majorBidi"/>
                <w:sz w:val="30"/>
                <w:szCs w:val="30"/>
              </w:rPr>
              <w:t>3,075</w:t>
            </w:r>
          </w:p>
        </w:tc>
        <w:tc>
          <w:tcPr>
            <w:tcW w:w="270" w:type="dxa"/>
          </w:tcPr>
          <w:p w14:paraId="10A51B6E" w14:textId="77777777" w:rsidR="00584F6C" w:rsidRPr="001076F8" w:rsidRDefault="00584F6C" w:rsidP="00584F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291A149E" w14:textId="74575CBE" w:rsidR="00584F6C" w:rsidRPr="001076F8" w:rsidRDefault="00584F6C" w:rsidP="000929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06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6895BA14" w14:textId="77777777" w:rsidR="00584F6C" w:rsidRPr="001076F8" w:rsidRDefault="00584F6C" w:rsidP="00584F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53107272" w14:textId="1A1CA432" w:rsidR="00584F6C" w:rsidRPr="001076F8" w:rsidRDefault="00BF3C5C" w:rsidP="00475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line="240" w:lineRule="auto"/>
              <w:ind w:right="-2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3,075</w:t>
            </w:r>
          </w:p>
        </w:tc>
        <w:tc>
          <w:tcPr>
            <w:tcW w:w="395" w:type="dxa"/>
          </w:tcPr>
          <w:p w14:paraId="39036FCF" w14:textId="77777777" w:rsidR="00584F6C" w:rsidRPr="001076F8" w:rsidRDefault="00584F6C" w:rsidP="00584F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95" w:type="dxa"/>
          </w:tcPr>
          <w:p w14:paraId="53E51D5B" w14:textId="19BA1530" w:rsidR="00584F6C" w:rsidRPr="001076F8" w:rsidRDefault="00584F6C" w:rsidP="000929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69"/>
              </w:tabs>
              <w:spacing w:line="240" w:lineRule="auto"/>
              <w:ind w:right="339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</w:tr>
      <w:tr w:rsidR="00BF3C5C" w:rsidRPr="001076F8" w14:paraId="13CA53E9" w14:textId="77777777" w:rsidTr="1EC29960">
        <w:trPr>
          <w:trHeight w:val="16"/>
        </w:trPr>
        <w:tc>
          <w:tcPr>
            <w:tcW w:w="3240" w:type="dxa"/>
          </w:tcPr>
          <w:p w14:paraId="3302348E" w14:textId="77777777" w:rsidR="00BF3C5C" w:rsidRDefault="00BF3C5C" w:rsidP="00BF3C5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55C6AF2D" w14:textId="77777777" w:rsidR="00BF3C5C" w:rsidRDefault="00BF3C5C" w:rsidP="00BF3C5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134FBE76" w14:textId="77777777" w:rsidR="00BF3C5C" w:rsidRDefault="00BF3C5C" w:rsidP="00BF3C5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251B5B52" w14:textId="77777777" w:rsidR="00BF3C5C" w:rsidRDefault="00BF3C5C" w:rsidP="00BF3C5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28165C2C" w14:textId="77777777" w:rsidR="00BF3C5C" w:rsidRPr="001076F8" w:rsidRDefault="00BF3C5C" w:rsidP="00BF3C5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7CDAD042" w14:textId="77777777" w:rsidR="00BF3C5C" w:rsidRPr="001076F8" w:rsidDel="00EA37B1" w:rsidRDefault="00BF3C5C" w:rsidP="00BF3C5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17470BB" w14:textId="77777777" w:rsidR="00BF3C5C" w:rsidRPr="001076F8" w:rsidRDefault="00BF3C5C" w:rsidP="00BF3C5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1B15A069" w14:textId="77777777" w:rsidR="00BF3C5C" w:rsidRPr="001076F8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7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27B793F8" w14:textId="77777777" w:rsidR="00BF3C5C" w:rsidRPr="001076F8" w:rsidRDefault="00BF3C5C" w:rsidP="00BF3C5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48B450EF" w14:textId="77777777" w:rsidR="00BF3C5C" w:rsidRPr="001076F8" w:rsidDel="00EA37B1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1"/>
              </w:tabs>
              <w:spacing w:line="240" w:lineRule="auto"/>
              <w:ind w:right="-86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395" w:type="dxa"/>
          </w:tcPr>
          <w:p w14:paraId="4891B15F" w14:textId="77777777" w:rsidR="00BF3C5C" w:rsidRPr="001076F8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95" w:type="dxa"/>
          </w:tcPr>
          <w:p w14:paraId="184E6D78" w14:textId="77777777" w:rsidR="00BF3C5C" w:rsidRPr="001076F8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69"/>
              </w:tabs>
              <w:spacing w:line="240" w:lineRule="auto"/>
              <w:ind w:right="339"/>
              <w:jc w:val="right"/>
              <w:rPr>
                <w:rFonts w:asciiTheme="majorBidi" w:hAnsiTheme="majorBidi" w:cstheme="majorBidi"/>
              </w:rPr>
            </w:pPr>
          </w:p>
        </w:tc>
      </w:tr>
      <w:tr w:rsidR="00BF3C5C" w:rsidRPr="001076F8" w14:paraId="0E09D1C1" w14:textId="77777777" w:rsidTr="00D60246">
        <w:trPr>
          <w:trHeight w:val="16"/>
        </w:trPr>
        <w:tc>
          <w:tcPr>
            <w:tcW w:w="3240" w:type="dxa"/>
          </w:tcPr>
          <w:p w14:paraId="40DF4F56" w14:textId="77777777" w:rsidR="00BF3C5C" w:rsidRPr="001076F8" w:rsidRDefault="00BF3C5C" w:rsidP="00BF3C5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2970" w:type="dxa"/>
            <w:gridSpan w:val="3"/>
            <w:vAlign w:val="bottom"/>
          </w:tcPr>
          <w:p w14:paraId="30F82913" w14:textId="6069E8FC" w:rsidR="00BF3C5C" w:rsidRPr="001076F8" w:rsidRDefault="00BF3C5C" w:rsidP="00BF3C5C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3B4C8F33" w14:textId="77777777" w:rsidR="00BF3C5C" w:rsidRPr="001076F8" w:rsidRDefault="00BF3C5C" w:rsidP="00BF3C5C">
            <w:pPr>
              <w:pStyle w:val="acctfourfigures"/>
              <w:tabs>
                <w:tab w:val="clear" w:pos="765"/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3330" w:type="dxa"/>
            <w:gridSpan w:val="3"/>
          </w:tcPr>
          <w:p w14:paraId="56D6EB32" w14:textId="7A780A25" w:rsidR="00BF3C5C" w:rsidRPr="001076F8" w:rsidRDefault="00BF3C5C" w:rsidP="00BF3C5C">
            <w:pPr>
              <w:tabs>
                <w:tab w:val="clear" w:pos="680"/>
                <w:tab w:val="left" w:pos="669"/>
              </w:tabs>
              <w:ind w:right="-1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3C5C" w:rsidRPr="001076F8" w14:paraId="4C90A72E" w14:textId="77777777" w:rsidTr="001076F8">
        <w:trPr>
          <w:trHeight w:val="797"/>
        </w:trPr>
        <w:tc>
          <w:tcPr>
            <w:tcW w:w="3240" w:type="dxa"/>
          </w:tcPr>
          <w:p w14:paraId="3A90382A" w14:textId="7F016131" w:rsidR="00BF3C5C" w:rsidRPr="001076F8" w:rsidRDefault="00BF3C5C" w:rsidP="00BF3C5C">
            <w:pPr>
              <w:ind w:left="159" w:right="-108" w:hanging="159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สำหรับงวด</w:t>
            </w:r>
            <w:r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เก้า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เดือนสิ้นสุด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br/>
              <w:t xml:space="preserve">วันที่ 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30 </w:t>
            </w:r>
            <w:r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กันยายน</w:t>
            </w:r>
          </w:p>
        </w:tc>
        <w:tc>
          <w:tcPr>
            <w:tcW w:w="1260" w:type="dxa"/>
          </w:tcPr>
          <w:p w14:paraId="1256016D" w14:textId="77777777" w:rsidR="00BF3C5C" w:rsidRPr="001076F8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06"/>
              <w:jc w:val="right"/>
              <w:rPr>
                <w:rFonts w:asciiTheme="majorBidi" w:hAnsiTheme="majorBidi" w:cstheme="majorBidi"/>
              </w:rPr>
            </w:pPr>
          </w:p>
          <w:p w14:paraId="49C7772E" w14:textId="08818074" w:rsidR="00BF3C5C" w:rsidRPr="001076F8" w:rsidDel="00EA37B1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06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70" w:type="dxa"/>
          </w:tcPr>
          <w:p w14:paraId="0433F1D6" w14:textId="77777777" w:rsidR="00BF3C5C" w:rsidRPr="001076F8" w:rsidRDefault="00BF3C5C" w:rsidP="00BF3C5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</w:tcPr>
          <w:p w14:paraId="6B298B0D" w14:textId="77777777" w:rsidR="00BF3C5C" w:rsidRPr="001076F8" w:rsidRDefault="00BF3C5C" w:rsidP="00BF3C5C">
            <w:pPr>
              <w:jc w:val="center"/>
              <w:rPr>
                <w:rFonts w:asciiTheme="majorBidi" w:hAnsiTheme="majorBidi" w:cstheme="majorBidi"/>
              </w:rPr>
            </w:pPr>
          </w:p>
          <w:p w14:paraId="57D15537" w14:textId="33C8524E" w:rsidR="00BF3C5C" w:rsidRPr="001076F8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06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270" w:type="dxa"/>
          </w:tcPr>
          <w:p w14:paraId="14BEFAD8" w14:textId="77777777" w:rsidR="00BF3C5C" w:rsidRPr="001076F8" w:rsidRDefault="00BF3C5C" w:rsidP="00BF3C5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vAlign w:val="bottom"/>
          </w:tcPr>
          <w:p w14:paraId="7DA9FE77" w14:textId="270A596C" w:rsidR="00BF3C5C" w:rsidRPr="001076F8" w:rsidDel="00EA37B1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06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395" w:type="dxa"/>
          </w:tcPr>
          <w:p w14:paraId="7D941ECD" w14:textId="77777777" w:rsidR="00BF3C5C" w:rsidRPr="001076F8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95" w:type="dxa"/>
          </w:tcPr>
          <w:p w14:paraId="53154AF7" w14:textId="77777777" w:rsidR="00BF3C5C" w:rsidRPr="001076F8" w:rsidRDefault="00BF3C5C" w:rsidP="00BF3C5C">
            <w:pPr>
              <w:jc w:val="center"/>
              <w:rPr>
                <w:rFonts w:asciiTheme="majorBidi" w:hAnsiTheme="majorBidi" w:cstheme="majorBidi"/>
              </w:rPr>
            </w:pPr>
          </w:p>
          <w:p w14:paraId="366E9D2D" w14:textId="72E9D18D" w:rsidR="00BF3C5C" w:rsidRPr="001076F8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69"/>
              </w:tabs>
              <w:spacing w:line="240" w:lineRule="auto"/>
              <w:ind w:right="339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2566</w:t>
            </w:r>
          </w:p>
        </w:tc>
      </w:tr>
      <w:tr w:rsidR="00BF3C5C" w:rsidRPr="001076F8" w14:paraId="7DCCC742" w14:textId="77777777" w:rsidTr="00D146FB">
        <w:trPr>
          <w:trHeight w:val="16"/>
        </w:trPr>
        <w:tc>
          <w:tcPr>
            <w:tcW w:w="3240" w:type="dxa"/>
          </w:tcPr>
          <w:p w14:paraId="2EE7A304" w14:textId="77777777" w:rsidR="00BF3C5C" w:rsidRPr="001076F8" w:rsidRDefault="00BF3C5C" w:rsidP="00BF3C5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570" w:type="dxa"/>
            <w:gridSpan w:val="7"/>
            <w:vAlign w:val="bottom"/>
          </w:tcPr>
          <w:p w14:paraId="2AB1B07F" w14:textId="77777777" w:rsidR="00BF3C5C" w:rsidRPr="001076F8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</w:tr>
      <w:tr w:rsidR="00BF3C5C" w:rsidRPr="001076F8" w14:paraId="59114C72" w14:textId="61015908" w:rsidTr="1EC29960">
        <w:trPr>
          <w:trHeight w:val="16"/>
        </w:trPr>
        <w:tc>
          <w:tcPr>
            <w:tcW w:w="3240" w:type="dxa"/>
          </w:tcPr>
          <w:p w14:paraId="2D2DB58E" w14:textId="0B45FE18" w:rsidR="00BF3C5C" w:rsidRPr="001076F8" w:rsidRDefault="00BF3C5C" w:rsidP="00BF3C5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ผู้บริหารที่สำคัญ</w:t>
            </w:r>
          </w:p>
        </w:tc>
        <w:tc>
          <w:tcPr>
            <w:tcW w:w="1260" w:type="dxa"/>
            <w:vAlign w:val="bottom"/>
          </w:tcPr>
          <w:p w14:paraId="4D9AD563" w14:textId="77777777" w:rsidR="00BF3C5C" w:rsidRPr="001076F8" w:rsidRDefault="00BF3C5C" w:rsidP="00BF3C5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7F917C6" w14:textId="77777777" w:rsidR="00BF3C5C" w:rsidRPr="001076F8" w:rsidRDefault="00BF3C5C" w:rsidP="00BF3C5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3A11D47B" w14:textId="77777777" w:rsidR="00BF3C5C" w:rsidRPr="001076F8" w:rsidRDefault="00BF3C5C" w:rsidP="00BF3C5C">
            <w:pPr>
              <w:pStyle w:val="acctfourfigures"/>
              <w:tabs>
                <w:tab w:val="clear" w:pos="765"/>
                <w:tab w:val="decimal" w:pos="1116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7D349B5" w14:textId="77777777" w:rsidR="00BF3C5C" w:rsidRPr="001076F8" w:rsidRDefault="00BF3C5C" w:rsidP="00BF3C5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7391EB72" w14:textId="716F59C2" w:rsidR="00BF3C5C" w:rsidRPr="001076F8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395" w:type="dxa"/>
          </w:tcPr>
          <w:p w14:paraId="1C4FF7E7" w14:textId="17A6C2F5" w:rsidR="00BF3C5C" w:rsidRPr="001076F8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95" w:type="dxa"/>
          </w:tcPr>
          <w:p w14:paraId="0BC15FE0" w14:textId="54C81EBC" w:rsidR="00BF3C5C" w:rsidRPr="001076F8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</w:tr>
      <w:tr w:rsidR="00BF3C5C" w:rsidRPr="001076F8" w14:paraId="284E4733" w14:textId="1487D14B" w:rsidTr="1EC29960">
        <w:trPr>
          <w:trHeight w:val="16"/>
        </w:trPr>
        <w:tc>
          <w:tcPr>
            <w:tcW w:w="3240" w:type="dxa"/>
          </w:tcPr>
          <w:p w14:paraId="3CB53240" w14:textId="17318F6D" w:rsidR="00BF3C5C" w:rsidRPr="001076F8" w:rsidRDefault="00BF3C5C" w:rsidP="00BF3C5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76F8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ผลประโยชน์ระยะสั้นของผู้บริหาร</w:t>
            </w:r>
          </w:p>
        </w:tc>
        <w:tc>
          <w:tcPr>
            <w:tcW w:w="1260" w:type="dxa"/>
            <w:vAlign w:val="bottom"/>
          </w:tcPr>
          <w:p w14:paraId="0E5599AB" w14:textId="1B42267D" w:rsidR="00BF3C5C" w:rsidRPr="001076F8" w:rsidRDefault="00BF3C5C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7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31,030 </w:t>
            </w:r>
          </w:p>
        </w:tc>
        <w:tc>
          <w:tcPr>
            <w:tcW w:w="270" w:type="dxa"/>
          </w:tcPr>
          <w:p w14:paraId="04F4F57D" w14:textId="77777777" w:rsidR="00BF3C5C" w:rsidRPr="001076F8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</w:tcPr>
          <w:p w14:paraId="447A7103" w14:textId="69009705" w:rsidR="00BF3C5C" w:rsidRPr="001076F8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7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31,378</w:t>
            </w:r>
          </w:p>
        </w:tc>
        <w:tc>
          <w:tcPr>
            <w:tcW w:w="270" w:type="dxa"/>
          </w:tcPr>
          <w:p w14:paraId="512BD619" w14:textId="77777777" w:rsidR="00BF3C5C" w:rsidRPr="001076F8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vAlign w:val="bottom"/>
          </w:tcPr>
          <w:p w14:paraId="3769385B" w14:textId="6A494EF6" w:rsidR="00BF3C5C" w:rsidRPr="001076F8" w:rsidRDefault="00BF3C5C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1"/>
              </w:tabs>
              <w:spacing w:line="240" w:lineRule="auto"/>
              <w:ind w:right="-107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31,030 </w:t>
            </w:r>
          </w:p>
        </w:tc>
        <w:tc>
          <w:tcPr>
            <w:tcW w:w="395" w:type="dxa"/>
          </w:tcPr>
          <w:p w14:paraId="1036BC31" w14:textId="40026854" w:rsidR="00BF3C5C" w:rsidRPr="001076F8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95" w:type="dxa"/>
          </w:tcPr>
          <w:p w14:paraId="3974F793" w14:textId="55F8F006" w:rsidR="00BF3C5C" w:rsidRPr="001076F8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25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31,378</w:t>
            </w:r>
          </w:p>
        </w:tc>
      </w:tr>
      <w:tr w:rsidR="00BF3C5C" w:rsidRPr="001076F8" w14:paraId="5EAB043D" w14:textId="574A8743" w:rsidTr="1EC29960">
        <w:trPr>
          <w:trHeight w:val="16"/>
        </w:trPr>
        <w:tc>
          <w:tcPr>
            <w:tcW w:w="3240" w:type="dxa"/>
          </w:tcPr>
          <w:p w14:paraId="473FF24D" w14:textId="6357FE9E" w:rsidR="00BF3C5C" w:rsidRPr="001076F8" w:rsidRDefault="00BF3C5C" w:rsidP="00BF3C5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76F8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260" w:type="dxa"/>
            <w:tcBorders>
              <w:bottom w:val="single" w:sz="2" w:space="0" w:color="auto"/>
            </w:tcBorders>
            <w:vAlign w:val="bottom"/>
          </w:tcPr>
          <w:p w14:paraId="7B3F60EA" w14:textId="53CB4115" w:rsidR="00BF3C5C" w:rsidRPr="001076F8" w:rsidRDefault="00BF3C5C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7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1,206 </w:t>
            </w:r>
          </w:p>
        </w:tc>
        <w:tc>
          <w:tcPr>
            <w:tcW w:w="270" w:type="dxa"/>
          </w:tcPr>
          <w:p w14:paraId="4975F542" w14:textId="77777777" w:rsidR="00BF3C5C" w:rsidRPr="001076F8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bottom w:val="single" w:sz="2" w:space="0" w:color="auto"/>
            </w:tcBorders>
          </w:tcPr>
          <w:p w14:paraId="4D4EAF61" w14:textId="5707D542" w:rsidR="00BF3C5C" w:rsidRPr="001076F8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7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943</w:t>
            </w:r>
          </w:p>
        </w:tc>
        <w:tc>
          <w:tcPr>
            <w:tcW w:w="270" w:type="dxa"/>
          </w:tcPr>
          <w:p w14:paraId="275EC25C" w14:textId="77777777" w:rsidR="00BF3C5C" w:rsidRPr="001076F8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bottom w:val="single" w:sz="2" w:space="0" w:color="auto"/>
            </w:tcBorders>
            <w:vAlign w:val="bottom"/>
          </w:tcPr>
          <w:p w14:paraId="58F1FB52" w14:textId="19672A35" w:rsidR="00BF3C5C" w:rsidRPr="001076F8" w:rsidRDefault="00BF3C5C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1"/>
              </w:tabs>
              <w:spacing w:line="240" w:lineRule="auto"/>
              <w:ind w:right="-107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1,206 </w:t>
            </w:r>
          </w:p>
        </w:tc>
        <w:tc>
          <w:tcPr>
            <w:tcW w:w="395" w:type="dxa"/>
          </w:tcPr>
          <w:p w14:paraId="541A4134" w14:textId="5AA3CCBB" w:rsidR="00BF3C5C" w:rsidRPr="001076F8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95" w:type="dxa"/>
            <w:tcBorders>
              <w:bottom w:val="single" w:sz="2" w:space="0" w:color="auto"/>
            </w:tcBorders>
          </w:tcPr>
          <w:p w14:paraId="6133EC68" w14:textId="5C53F90B" w:rsidR="00BF3C5C" w:rsidRPr="001076F8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25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943</w:t>
            </w:r>
          </w:p>
        </w:tc>
      </w:tr>
      <w:tr w:rsidR="00BF3C5C" w:rsidRPr="001076F8" w14:paraId="4243D6DC" w14:textId="20012E2C" w:rsidTr="1EC29960">
        <w:trPr>
          <w:trHeight w:val="16"/>
        </w:trPr>
        <w:tc>
          <w:tcPr>
            <w:tcW w:w="3240" w:type="dxa"/>
          </w:tcPr>
          <w:p w14:paraId="4F01DA1E" w14:textId="76856D6F" w:rsidR="00BF3C5C" w:rsidRPr="001076F8" w:rsidRDefault="00BF3C5C" w:rsidP="00BF3C5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1076F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14:paraId="151989D7" w14:textId="378C9AE5" w:rsidR="00BF3C5C" w:rsidRPr="00BF3C5C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32,236 </w:t>
            </w:r>
          </w:p>
        </w:tc>
        <w:tc>
          <w:tcPr>
            <w:tcW w:w="270" w:type="dxa"/>
          </w:tcPr>
          <w:p w14:paraId="0FC9C7E3" w14:textId="77777777" w:rsidR="00BF3C5C" w:rsidRPr="00BF3C5C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  <w:tcBorders>
              <w:top w:val="single" w:sz="2" w:space="0" w:color="auto"/>
              <w:bottom w:val="double" w:sz="4" w:space="0" w:color="auto"/>
            </w:tcBorders>
          </w:tcPr>
          <w:p w14:paraId="4B060D94" w14:textId="07FC3D90" w:rsidR="00BF3C5C" w:rsidRPr="00BF3C5C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86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BF3C5C">
              <w:rPr>
                <w:rFonts w:asciiTheme="majorBidi" w:hAnsiTheme="majorBidi" w:cstheme="majorBidi"/>
                <w:b/>
                <w:bCs/>
              </w:rPr>
              <w:t>32,321</w:t>
            </w:r>
          </w:p>
        </w:tc>
        <w:tc>
          <w:tcPr>
            <w:tcW w:w="270" w:type="dxa"/>
          </w:tcPr>
          <w:p w14:paraId="01158D5E" w14:textId="77777777" w:rsidR="00BF3C5C" w:rsidRPr="00BF3C5C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14:paraId="73C7EDFD" w14:textId="25CAE9E1" w:rsidR="00BF3C5C" w:rsidRPr="00BF3C5C" w:rsidRDefault="00BF3C5C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1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32,236 </w:t>
            </w:r>
          </w:p>
        </w:tc>
        <w:tc>
          <w:tcPr>
            <w:tcW w:w="395" w:type="dxa"/>
          </w:tcPr>
          <w:p w14:paraId="6D665FE9" w14:textId="56436D60" w:rsidR="00BF3C5C" w:rsidRPr="00BF3C5C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95" w:type="dxa"/>
            <w:tcBorders>
              <w:top w:val="single" w:sz="2" w:space="0" w:color="auto"/>
              <w:bottom w:val="double" w:sz="4" w:space="0" w:color="auto"/>
            </w:tcBorders>
          </w:tcPr>
          <w:p w14:paraId="68550009" w14:textId="655CA9C8" w:rsidR="00BF3C5C" w:rsidRPr="00BF3C5C" w:rsidRDefault="00BF3C5C" w:rsidP="00BF3C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25"/>
              <w:rPr>
                <w:rFonts w:asciiTheme="majorBidi" w:hAnsiTheme="majorBidi" w:cstheme="majorBidi"/>
                <w:b/>
                <w:bCs/>
              </w:rPr>
            </w:pPr>
            <w:r w:rsidRPr="00BF3C5C">
              <w:rPr>
                <w:rFonts w:asciiTheme="majorBidi" w:hAnsiTheme="majorBidi" w:cstheme="majorBidi"/>
                <w:b/>
                <w:bCs/>
              </w:rPr>
              <w:t>32,321</w:t>
            </w:r>
          </w:p>
        </w:tc>
      </w:tr>
    </w:tbl>
    <w:p w14:paraId="30123982" w14:textId="509840DE" w:rsidR="009D07CA" w:rsidRPr="001076F8" w:rsidRDefault="004E5EBA" w:rsidP="004E5E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7"/>
        <w:rPr>
          <w:rFonts w:asciiTheme="majorBidi" w:hAnsiTheme="majorBidi" w:cstheme="majorBidi"/>
          <w:i/>
          <w:iCs/>
        </w:rPr>
      </w:pPr>
      <w:r w:rsidRPr="001076F8">
        <w:rPr>
          <w:rFonts w:asciiTheme="majorBidi" w:hAnsiTheme="majorBidi" w:cstheme="majorBidi"/>
          <w:i/>
          <w:iCs/>
          <w:cs/>
        </w:rPr>
        <w:br w:type="page"/>
      </w:r>
      <w:r w:rsidR="009D07CA" w:rsidRPr="001076F8">
        <w:rPr>
          <w:rFonts w:asciiTheme="majorBidi" w:hAnsiTheme="majorBidi" w:cstheme="majorBidi"/>
          <w:i/>
          <w:iCs/>
          <w:cs/>
        </w:rPr>
        <w:lastRenderedPageBreak/>
        <w:t>ผลประโยชน์ที่จ่ายแก่กรรมการและผู้บริหาร</w:t>
      </w:r>
    </w:p>
    <w:p w14:paraId="46350233" w14:textId="77777777" w:rsidR="009D07CA" w:rsidRPr="001076F8" w:rsidRDefault="009D07CA" w:rsidP="009D07CA">
      <w:pPr>
        <w:tabs>
          <w:tab w:val="left" w:pos="936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7AA22D6C" w14:textId="66EBB3A4" w:rsidR="009D07CA" w:rsidRPr="001076F8" w:rsidRDefault="009D07CA" w:rsidP="009D07CA">
      <w:pPr>
        <w:tabs>
          <w:tab w:val="clear" w:pos="454"/>
        </w:tabs>
        <w:ind w:left="547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>กลุ่มบริษัทไม่มีการจ่ายผลประโยชน์อื่นแก่กรรมการและผู้บริหาร นอกเหนือจากผลประโยชน์ที่จ่ายตามปกติซึ่งได้แก่ เงินเดือน โบนัส</w:t>
      </w:r>
      <w:r w:rsidR="00B47589" w:rsidRPr="001076F8">
        <w:rPr>
          <w:rFonts w:asciiTheme="majorBidi" w:hAnsiTheme="majorBidi" w:cstheme="majorBidi"/>
          <w:cs/>
        </w:rPr>
        <w:t xml:space="preserve"> และผลประโยชน์หลังออกจากงาน</w:t>
      </w:r>
      <w:r w:rsidRPr="001076F8">
        <w:rPr>
          <w:rFonts w:asciiTheme="majorBidi" w:hAnsiTheme="majorBidi" w:cstheme="majorBidi"/>
          <w:cs/>
        </w:rPr>
        <w:t xml:space="preserve"> </w:t>
      </w:r>
    </w:p>
    <w:p w14:paraId="0194B52C" w14:textId="06227548" w:rsidR="00E00F07" w:rsidRPr="001076F8" w:rsidRDefault="00E00F07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</w:p>
    <w:p w14:paraId="458A2BB8" w14:textId="6C3A1F78" w:rsidR="008E7716" w:rsidRPr="001076F8" w:rsidRDefault="008E7716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 xml:space="preserve">ยอดคงเหลือที่สำคัญกับบุคคลและกิจการที่เกี่ยวข้องกัน ณ วันที่ </w:t>
      </w:r>
      <w:r w:rsidR="00F63254" w:rsidRPr="001076F8">
        <w:rPr>
          <w:rFonts w:asciiTheme="majorBidi" w:hAnsiTheme="majorBidi" w:cstheme="majorBidi"/>
        </w:rPr>
        <w:t>30</w:t>
      </w:r>
      <w:r w:rsidR="358AEB74" w:rsidRPr="001076F8">
        <w:rPr>
          <w:rFonts w:asciiTheme="majorBidi" w:hAnsiTheme="majorBidi" w:cstheme="majorBidi"/>
        </w:rPr>
        <w:t xml:space="preserve"> </w:t>
      </w:r>
      <w:r w:rsidR="003902EC" w:rsidRPr="001076F8">
        <w:rPr>
          <w:rFonts w:asciiTheme="majorBidi" w:hAnsiTheme="majorBidi" w:cstheme="majorBidi" w:hint="cs"/>
          <w:cs/>
        </w:rPr>
        <w:t>กันยายน</w:t>
      </w:r>
      <w:r w:rsidR="00DF0C5B" w:rsidRPr="001076F8">
        <w:rPr>
          <w:rFonts w:asciiTheme="majorBidi" w:hAnsiTheme="majorBidi" w:cstheme="majorBidi"/>
          <w:cs/>
        </w:rPr>
        <w:t xml:space="preserve"> </w:t>
      </w:r>
      <w:r w:rsidR="00DF0C5B" w:rsidRPr="001076F8">
        <w:rPr>
          <w:rFonts w:asciiTheme="majorBidi" w:hAnsiTheme="majorBidi" w:cstheme="majorBidi"/>
        </w:rPr>
        <w:t>2567</w:t>
      </w:r>
      <w:r w:rsidR="0014704B" w:rsidRPr="001076F8">
        <w:rPr>
          <w:rFonts w:asciiTheme="majorBidi" w:hAnsiTheme="majorBidi" w:cstheme="majorBidi"/>
        </w:rPr>
        <w:t xml:space="preserve"> </w:t>
      </w:r>
      <w:r w:rsidR="0014704B" w:rsidRPr="001076F8">
        <w:rPr>
          <w:rFonts w:asciiTheme="majorBidi" w:hAnsiTheme="majorBidi" w:cstheme="majorBidi"/>
          <w:cs/>
        </w:rPr>
        <w:t>และ</w:t>
      </w:r>
      <w:r w:rsidR="005F0C34" w:rsidRPr="001076F8">
        <w:rPr>
          <w:rFonts w:asciiTheme="majorBidi" w:hAnsiTheme="majorBidi" w:cstheme="majorBidi"/>
        </w:rPr>
        <w:t xml:space="preserve"> 31</w:t>
      </w:r>
      <w:r w:rsidR="005F0C34" w:rsidRPr="001076F8">
        <w:rPr>
          <w:rFonts w:asciiTheme="majorBidi" w:hAnsiTheme="majorBidi" w:cstheme="majorBidi"/>
          <w:cs/>
        </w:rPr>
        <w:t xml:space="preserve"> ธันวาคม</w:t>
      </w:r>
      <w:r w:rsidR="0014704B" w:rsidRPr="001076F8">
        <w:rPr>
          <w:rFonts w:asciiTheme="majorBidi" w:hAnsiTheme="majorBidi" w:cstheme="majorBidi"/>
          <w:cs/>
        </w:rPr>
        <w:t xml:space="preserve"> </w:t>
      </w:r>
      <w:r w:rsidR="0014704B" w:rsidRPr="001076F8">
        <w:rPr>
          <w:rFonts w:asciiTheme="majorBidi" w:hAnsiTheme="majorBidi" w:cstheme="majorBidi"/>
        </w:rPr>
        <w:t>256</w:t>
      </w:r>
      <w:r w:rsidR="00DF0C5B" w:rsidRPr="001076F8">
        <w:rPr>
          <w:rFonts w:asciiTheme="majorBidi" w:hAnsiTheme="majorBidi" w:cstheme="majorBidi"/>
        </w:rPr>
        <w:t>6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>มีดังนี้</w:t>
      </w:r>
    </w:p>
    <w:p w14:paraId="48FA4DDE" w14:textId="26FCAA43" w:rsidR="008E7716" w:rsidRPr="001076F8" w:rsidRDefault="008E7716" w:rsidP="00AA207C">
      <w:pPr>
        <w:tabs>
          <w:tab w:val="left" w:pos="936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tbl>
      <w:tblPr>
        <w:tblW w:w="940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880"/>
        <w:gridCol w:w="1440"/>
        <w:gridCol w:w="270"/>
        <w:gridCol w:w="1440"/>
        <w:gridCol w:w="345"/>
        <w:gridCol w:w="1275"/>
        <w:gridCol w:w="270"/>
        <w:gridCol w:w="1485"/>
      </w:tblGrid>
      <w:tr w:rsidR="00F24F25" w:rsidRPr="001076F8" w14:paraId="32E9E7AC" w14:textId="77777777" w:rsidTr="1EC29960">
        <w:trPr>
          <w:trHeight w:val="20"/>
          <w:tblHeader/>
        </w:trPr>
        <w:tc>
          <w:tcPr>
            <w:tcW w:w="2880" w:type="dxa"/>
            <w:shd w:val="clear" w:color="auto" w:fill="auto"/>
          </w:tcPr>
          <w:p w14:paraId="5179A2E7" w14:textId="77777777" w:rsidR="001C40C7" w:rsidRPr="001076F8" w:rsidRDefault="001C40C7" w:rsidP="001A483E">
            <w:pPr>
              <w:spacing w:line="240" w:lineRule="auto"/>
              <w:ind w:right="-108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3150" w:type="dxa"/>
            <w:gridSpan w:val="3"/>
            <w:shd w:val="clear" w:color="auto" w:fill="auto"/>
          </w:tcPr>
          <w:p w14:paraId="426B5ECB" w14:textId="77777777" w:rsidR="001C40C7" w:rsidRPr="001076F8" w:rsidRDefault="001C40C7" w:rsidP="001A483E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345" w:type="dxa"/>
          </w:tcPr>
          <w:p w14:paraId="2C207AA6" w14:textId="77777777" w:rsidR="001C40C7" w:rsidRPr="001076F8" w:rsidRDefault="001C40C7" w:rsidP="001A483E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030" w:type="dxa"/>
            <w:gridSpan w:val="3"/>
            <w:shd w:val="clear" w:color="auto" w:fill="auto"/>
          </w:tcPr>
          <w:p w14:paraId="750DF12B" w14:textId="77777777" w:rsidR="001C40C7" w:rsidRPr="001076F8" w:rsidRDefault="001C40C7" w:rsidP="001A483E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1A483E" w:rsidRPr="001076F8" w14:paraId="6947722A" w14:textId="77777777" w:rsidTr="1EC29960">
        <w:trPr>
          <w:trHeight w:val="20"/>
          <w:tblHeader/>
        </w:trPr>
        <w:tc>
          <w:tcPr>
            <w:tcW w:w="2880" w:type="dxa"/>
            <w:shd w:val="clear" w:color="auto" w:fill="auto"/>
          </w:tcPr>
          <w:p w14:paraId="19B43DDD" w14:textId="77777777" w:rsidR="001A483E" w:rsidRPr="001076F8" w:rsidRDefault="001A483E" w:rsidP="001A483E">
            <w:pPr>
              <w:spacing w:line="240" w:lineRule="auto"/>
              <w:ind w:right="-108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6D98395" w14:textId="0DF83AB1" w:rsidR="001A483E" w:rsidRPr="001076F8" w:rsidRDefault="00F63254" w:rsidP="1C427D5D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>30</w:t>
            </w:r>
            <w:r w:rsidR="358AEB74" w:rsidRPr="001076F8">
              <w:rPr>
                <w:rFonts w:asciiTheme="majorBidi" w:hAnsiTheme="majorBidi" w:cstheme="majorBidi"/>
              </w:rPr>
              <w:t xml:space="preserve"> </w:t>
            </w:r>
            <w:r w:rsidR="003902EC" w:rsidRPr="001076F8">
              <w:rPr>
                <w:rFonts w:asciiTheme="majorBidi" w:hAnsiTheme="majorBidi" w:cstheme="majorBidi" w:hint="cs"/>
                <w:cs/>
              </w:rPr>
              <w:t>กันยายน</w:t>
            </w:r>
          </w:p>
        </w:tc>
        <w:tc>
          <w:tcPr>
            <w:tcW w:w="270" w:type="dxa"/>
            <w:shd w:val="clear" w:color="auto" w:fill="auto"/>
          </w:tcPr>
          <w:p w14:paraId="2199C412" w14:textId="77777777" w:rsidR="001A483E" w:rsidRPr="001076F8" w:rsidRDefault="001A483E" w:rsidP="001A483E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32B609D3" w14:textId="095A51BD" w:rsidR="001A483E" w:rsidRPr="001076F8" w:rsidRDefault="001A483E" w:rsidP="001A483E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</w:rPr>
              <w:t xml:space="preserve">31 </w:t>
            </w:r>
            <w:r w:rsidRPr="001076F8">
              <w:rPr>
                <w:rFonts w:asciiTheme="majorBidi" w:hAnsiTheme="majorBidi" w:cstheme="majorBidi"/>
                <w:cs/>
              </w:rPr>
              <w:t>ธันวาคม</w:t>
            </w:r>
          </w:p>
        </w:tc>
        <w:tc>
          <w:tcPr>
            <w:tcW w:w="345" w:type="dxa"/>
          </w:tcPr>
          <w:p w14:paraId="0CA3A285" w14:textId="77777777" w:rsidR="001A483E" w:rsidRPr="001076F8" w:rsidRDefault="001A483E" w:rsidP="001A483E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shd w:val="clear" w:color="auto" w:fill="auto"/>
          </w:tcPr>
          <w:p w14:paraId="19124F08" w14:textId="4ABA8CEC" w:rsidR="001A483E" w:rsidRPr="001076F8" w:rsidRDefault="00F63254" w:rsidP="1C427D5D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200" w:right="-200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>30</w:t>
            </w:r>
            <w:r w:rsidR="358AEB74" w:rsidRPr="001076F8">
              <w:rPr>
                <w:rFonts w:asciiTheme="majorBidi" w:hAnsiTheme="majorBidi" w:cstheme="majorBidi"/>
              </w:rPr>
              <w:t xml:space="preserve"> </w:t>
            </w:r>
            <w:r w:rsidR="003902EC" w:rsidRPr="001076F8">
              <w:rPr>
                <w:rFonts w:asciiTheme="majorBidi" w:hAnsiTheme="majorBidi" w:cstheme="majorBidi" w:hint="cs"/>
                <w:cs/>
              </w:rPr>
              <w:t>กันยายน</w:t>
            </w:r>
          </w:p>
        </w:tc>
        <w:tc>
          <w:tcPr>
            <w:tcW w:w="270" w:type="dxa"/>
            <w:shd w:val="clear" w:color="auto" w:fill="auto"/>
          </w:tcPr>
          <w:p w14:paraId="6E6EB2B5" w14:textId="77777777" w:rsidR="001A483E" w:rsidRPr="001076F8" w:rsidRDefault="001A483E" w:rsidP="001A483E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85" w:type="dxa"/>
            <w:shd w:val="clear" w:color="auto" w:fill="auto"/>
          </w:tcPr>
          <w:p w14:paraId="7C9E8B00" w14:textId="38714FDE" w:rsidR="001A483E" w:rsidRPr="001076F8" w:rsidRDefault="001A483E" w:rsidP="001A483E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95" w:right="-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</w:rPr>
              <w:t xml:space="preserve">31 </w:t>
            </w:r>
            <w:r w:rsidRPr="001076F8">
              <w:rPr>
                <w:rFonts w:asciiTheme="majorBidi" w:hAnsiTheme="majorBidi" w:cstheme="majorBidi"/>
                <w:cs/>
              </w:rPr>
              <w:t>ธันวาคม</w:t>
            </w:r>
          </w:p>
        </w:tc>
      </w:tr>
      <w:tr w:rsidR="001A483E" w:rsidRPr="001076F8" w14:paraId="674AB776" w14:textId="77777777" w:rsidTr="1EC29960">
        <w:trPr>
          <w:trHeight w:val="20"/>
          <w:tblHeader/>
        </w:trPr>
        <w:tc>
          <w:tcPr>
            <w:tcW w:w="2880" w:type="dxa"/>
            <w:shd w:val="clear" w:color="auto" w:fill="auto"/>
          </w:tcPr>
          <w:p w14:paraId="7484426E" w14:textId="77777777" w:rsidR="001A483E" w:rsidRPr="001076F8" w:rsidRDefault="001A483E" w:rsidP="001A483E">
            <w:pPr>
              <w:spacing w:line="240" w:lineRule="auto"/>
              <w:ind w:right="-108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1440" w:type="dxa"/>
          </w:tcPr>
          <w:p w14:paraId="10F56BFA" w14:textId="5FDEB535" w:rsidR="001A483E" w:rsidRPr="001076F8" w:rsidRDefault="001A483E" w:rsidP="001A483E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DF0C5B" w:rsidRPr="001076F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70" w:type="dxa"/>
          </w:tcPr>
          <w:p w14:paraId="323C0C98" w14:textId="77777777" w:rsidR="001A483E" w:rsidRPr="001076F8" w:rsidRDefault="001A483E" w:rsidP="001A483E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</w:tcPr>
          <w:p w14:paraId="44BBF497" w14:textId="06C21591" w:rsidR="001A483E" w:rsidRPr="001076F8" w:rsidRDefault="001A483E" w:rsidP="001A483E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DF0C5B" w:rsidRPr="001076F8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345" w:type="dxa"/>
          </w:tcPr>
          <w:p w14:paraId="79A328BB" w14:textId="77777777" w:rsidR="001A483E" w:rsidRPr="001076F8" w:rsidRDefault="001A483E" w:rsidP="001A483E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035E9303" w14:textId="550E6560" w:rsidR="001A483E" w:rsidRPr="001076F8" w:rsidRDefault="001A483E" w:rsidP="001A483E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DF0C5B" w:rsidRPr="001076F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70" w:type="dxa"/>
          </w:tcPr>
          <w:p w14:paraId="5E3A7DFB" w14:textId="77777777" w:rsidR="001A483E" w:rsidRPr="001076F8" w:rsidRDefault="001A483E" w:rsidP="001A483E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85" w:type="dxa"/>
          </w:tcPr>
          <w:p w14:paraId="04FFE040" w14:textId="434651FB" w:rsidR="001A483E" w:rsidRPr="001076F8" w:rsidRDefault="001A483E" w:rsidP="001A483E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DF0C5B" w:rsidRPr="001076F8">
              <w:rPr>
                <w:rFonts w:asciiTheme="majorBidi" w:hAnsiTheme="majorBidi" w:cstheme="majorBidi"/>
              </w:rPr>
              <w:t>6</w:t>
            </w:r>
          </w:p>
        </w:tc>
      </w:tr>
      <w:tr w:rsidR="001A483E" w:rsidRPr="001076F8" w14:paraId="4FFF23B4" w14:textId="77777777" w:rsidTr="1EC29960">
        <w:trPr>
          <w:trHeight w:val="20"/>
          <w:tblHeader/>
        </w:trPr>
        <w:tc>
          <w:tcPr>
            <w:tcW w:w="2880" w:type="dxa"/>
            <w:shd w:val="clear" w:color="auto" w:fill="auto"/>
          </w:tcPr>
          <w:p w14:paraId="386D1D42" w14:textId="77777777" w:rsidR="001A483E" w:rsidRPr="001076F8" w:rsidRDefault="001A483E" w:rsidP="001A483E">
            <w:pPr>
              <w:spacing w:line="240" w:lineRule="auto"/>
              <w:ind w:right="-108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6525" w:type="dxa"/>
            <w:gridSpan w:val="7"/>
            <w:shd w:val="clear" w:color="auto" w:fill="auto"/>
          </w:tcPr>
          <w:p w14:paraId="4D083C53" w14:textId="77777777" w:rsidR="001A483E" w:rsidRPr="001076F8" w:rsidRDefault="001A483E" w:rsidP="001A483E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</w:rPr>
              <w:t>(พันบาท)</w:t>
            </w:r>
          </w:p>
        </w:tc>
      </w:tr>
      <w:tr w:rsidR="001A483E" w:rsidRPr="001076F8" w14:paraId="282876E5" w14:textId="77777777" w:rsidTr="1EC29960">
        <w:trPr>
          <w:trHeight w:val="20"/>
        </w:trPr>
        <w:tc>
          <w:tcPr>
            <w:tcW w:w="2880" w:type="dxa"/>
            <w:shd w:val="clear" w:color="auto" w:fill="auto"/>
          </w:tcPr>
          <w:p w14:paraId="474A2F74" w14:textId="1764C1EC" w:rsidR="001A483E" w:rsidRPr="001076F8" w:rsidRDefault="001A483E" w:rsidP="00587440">
            <w:pPr>
              <w:spacing w:line="240" w:lineRule="auto"/>
              <w:ind w:left="250" w:hanging="250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บริษัท บริหารสินทรัพย์</w:t>
            </w:r>
            <w:r w:rsidR="00EB12AC" w:rsidRPr="001076F8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 xml:space="preserve"> </w:t>
            </w:r>
            <w:r w:rsidRPr="001076F8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อัลฟาแคปปิตอล จำกัด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40B5C9F" w14:textId="77777777" w:rsidR="001A483E" w:rsidRPr="001076F8" w:rsidRDefault="001A483E" w:rsidP="001A48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right="-108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42ECED51" w14:textId="77777777" w:rsidR="001A483E" w:rsidRPr="001076F8" w:rsidRDefault="001A483E" w:rsidP="001A48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659270D" w14:textId="77777777" w:rsidR="001A483E" w:rsidRPr="001076F8" w:rsidRDefault="001A483E" w:rsidP="001A48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line="240" w:lineRule="auto"/>
              <w:ind w:right="-108"/>
              <w:rPr>
                <w:rFonts w:asciiTheme="majorBidi" w:hAnsiTheme="majorBidi" w:cstheme="majorBidi"/>
              </w:rPr>
            </w:pPr>
          </w:p>
        </w:tc>
        <w:tc>
          <w:tcPr>
            <w:tcW w:w="345" w:type="dxa"/>
          </w:tcPr>
          <w:p w14:paraId="753BE367" w14:textId="77777777" w:rsidR="001A483E" w:rsidRPr="001076F8" w:rsidRDefault="001A483E" w:rsidP="001A48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right="-131"/>
              <w:jc w:val="center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1275" w:type="dxa"/>
            <w:shd w:val="clear" w:color="auto" w:fill="auto"/>
          </w:tcPr>
          <w:p w14:paraId="158FE3C7" w14:textId="77777777" w:rsidR="001A483E" w:rsidRPr="001076F8" w:rsidRDefault="001A483E" w:rsidP="001A48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0"/>
              </w:tabs>
              <w:spacing w:line="240" w:lineRule="auto"/>
              <w:ind w:right="-131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4C21F86C" w14:textId="77777777" w:rsidR="001A483E" w:rsidRPr="001076F8" w:rsidRDefault="001A483E" w:rsidP="001A48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108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1485" w:type="dxa"/>
            <w:shd w:val="clear" w:color="auto" w:fill="auto"/>
          </w:tcPr>
          <w:p w14:paraId="4E442ABD" w14:textId="77777777" w:rsidR="001A483E" w:rsidRPr="001076F8" w:rsidRDefault="001A483E" w:rsidP="001A48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4"/>
              </w:tabs>
              <w:spacing w:line="240" w:lineRule="auto"/>
              <w:ind w:right="-108"/>
              <w:rPr>
                <w:rFonts w:asciiTheme="majorBidi" w:hAnsiTheme="majorBidi" w:cstheme="majorBidi"/>
              </w:rPr>
            </w:pPr>
          </w:p>
        </w:tc>
      </w:tr>
      <w:tr w:rsidR="00A857D5" w:rsidRPr="001076F8" w14:paraId="457E02D7" w14:textId="77777777" w:rsidTr="00CF5BE6">
        <w:trPr>
          <w:trHeight w:val="20"/>
        </w:trPr>
        <w:tc>
          <w:tcPr>
            <w:tcW w:w="2880" w:type="dxa"/>
            <w:shd w:val="clear" w:color="auto" w:fill="auto"/>
          </w:tcPr>
          <w:p w14:paraId="2A573CE0" w14:textId="3430DCA6" w:rsidR="00A857D5" w:rsidRPr="001076F8" w:rsidRDefault="00A857D5" w:rsidP="00A857D5">
            <w:pPr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สินทรัพย์อื่น</w:t>
            </w:r>
          </w:p>
        </w:tc>
        <w:tc>
          <w:tcPr>
            <w:tcW w:w="1440" w:type="dxa"/>
            <w:shd w:val="clear" w:color="auto" w:fill="auto"/>
          </w:tcPr>
          <w:p w14:paraId="6FC7345D" w14:textId="65BB36BB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4830CF91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1440" w:type="dxa"/>
            <w:shd w:val="clear" w:color="auto" w:fill="auto"/>
          </w:tcPr>
          <w:p w14:paraId="1397CA37" w14:textId="3E4B2ACA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345" w:type="dxa"/>
          </w:tcPr>
          <w:p w14:paraId="41355FF8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right="-102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1275" w:type="dxa"/>
            <w:shd w:val="clear" w:color="auto" w:fill="auto"/>
          </w:tcPr>
          <w:p w14:paraId="37AF8B94" w14:textId="6FE39CF0" w:rsidR="00A857D5" w:rsidRPr="001076F8" w:rsidRDefault="00A857D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25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88,988 </w:t>
            </w:r>
          </w:p>
        </w:tc>
        <w:tc>
          <w:tcPr>
            <w:tcW w:w="270" w:type="dxa"/>
          </w:tcPr>
          <w:p w14:paraId="648A887A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108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1485" w:type="dxa"/>
            <w:shd w:val="clear" w:color="auto" w:fill="auto"/>
          </w:tcPr>
          <w:p w14:paraId="31A296C0" w14:textId="388D3A0E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25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31,663</w:t>
            </w:r>
          </w:p>
        </w:tc>
      </w:tr>
      <w:tr w:rsidR="00A857D5" w:rsidRPr="001076F8" w14:paraId="681EA3A8" w14:textId="77777777" w:rsidTr="00CF5BE6">
        <w:trPr>
          <w:trHeight w:val="20"/>
        </w:trPr>
        <w:tc>
          <w:tcPr>
            <w:tcW w:w="2880" w:type="dxa"/>
            <w:shd w:val="clear" w:color="auto" w:fill="auto"/>
          </w:tcPr>
          <w:p w14:paraId="68D36742" w14:textId="44D4E083" w:rsidR="00A857D5" w:rsidRPr="001076F8" w:rsidRDefault="00A857D5" w:rsidP="00A857D5">
            <w:pPr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เงินให้กู้ยืมบริษัทย่อย</w:t>
            </w:r>
          </w:p>
        </w:tc>
        <w:tc>
          <w:tcPr>
            <w:tcW w:w="1440" w:type="dxa"/>
            <w:shd w:val="clear" w:color="auto" w:fill="auto"/>
          </w:tcPr>
          <w:p w14:paraId="112D42F8" w14:textId="5A2F875D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106EDE77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1440" w:type="dxa"/>
            <w:shd w:val="clear" w:color="auto" w:fill="auto"/>
          </w:tcPr>
          <w:p w14:paraId="085941D1" w14:textId="64B56E2F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345" w:type="dxa"/>
          </w:tcPr>
          <w:p w14:paraId="633EA672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right="-102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1275" w:type="dxa"/>
            <w:shd w:val="clear" w:color="auto" w:fill="auto"/>
          </w:tcPr>
          <w:p w14:paraId="7584541A" w14:textId="0A0898FA" w:rsidR="00A857D5" w:rsidRPr="001076F8" w:rsidRDefault="00A857D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25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1,365,000 </w:t>
            </w:r>
          </w:p>
        </w:tc>
        <w:tc>
          <w:tcPr>
            <w:tcW w:w="270" w:type="dxa"/>
          </w:tcPr>
          <w:p w14:paraId="709B70D7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108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1485" w:type="dxa"/>
            <w:shd w:val="clear" w:color="auto" w:fill="auto"/>
          </w:tcPr>
          <w:p w14:paraId="1644CAA4" w14:textId="1CF903BB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25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715</w:t>
            </w:r>
            <w:r w:rsidRPr="001076F8">
              <w:rPr>
                <w:rFonts w:asciiTheme="majorBidi" w:hAnsiTheme="majorBidi" w:cstheme="majorBidi"/>
              </w:rPr>
              <w:t>,</w:t>
            </w:r>
            <w:r w:rsidRPr="001076F8">
              <w:rPr>
                <w:rFonts w:asciiTheme="majorBidi" w:hAnsiTheme="majorBidi" w:cstheme="majorBidi"/>
                <w:cs/>
              </w:rPr>
              <w:t>000</w:t>
            </w:r>
          </w:p>
        </w:tc>
      </w:tr>
      <w:tr w:rsidR="00A857D5" w:rsidRPr="001076F8" w14:paraId="562CB81D" w14:textId="77777777" w:rsidTr="00CF5BE6">
        <w:trPr>
          <w:trHeight w:val="20"/>
        </w:trPr>
        <w:tc>
          <w:tcPr>
            <w:tcW w:w="2880" w:type="dxa"/>
            <w:shd w:val="clear" w:color="auto" w:fill="auto"/>
          </w:tcPr>
          <w:p w14:paraId="6C6CCA84" w14:textId="3B966D0C" w:rsidR="00A857D5" w:rsidRPr="001076F8" w:rsidRDefault="00A857D5" w:rsidP="00A857D5">
            <w:pPr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หนี้สินอื่น</w:t>
            </w:r>
          </w:p>
        </w:tc>
        <w:tc>
          <w:tcPr>
            <w:tcW w:w="1440" w:type="dxa"/>
            <w:shd w:val="clear" w:color="auto" w:fill="auto"/>
          </w:tcPr>
          <w:p w14:paraId="24A20B83" w14:textId="6C68D60C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77A0673F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shd w:val="clear" w:color="auto" w:fill="auto"/>
          </w:tcPr>
          <w:p w14:paraId="5FA5C0BD" w14:textId="1F50E302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345" w:type="dxa"/>
          </w:tcPr>
          <w:p w14:paraId="74DFFF61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shd w:val="clear" w:color="auto" w:fill="auto"/>
          </w:tcPr>
          <w:p w14:paraId="50551B95" w14:textId="06E176FB" w:rsidR="00A857D5" w:rsidRPr="001076F8" w:rsidRDefault="00A857D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25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712 </w:t>
            </w:r>
          </w:p>
        </w:tc>
        <w:tc>
          <w:tcPr>
            <w:tcW w:w="270" w:type="dxa"/>
          </w:tcPr>
          <w:p w14:paraId="6C0FF9F8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85" w:type="dxa"/>
            <w:shd w:val="clear" w:color="auto" w:fill="auto"/>
          </w:tcPr>
          <w:p w14:paraId="3BF58CF0" w14:textId="1810CBD7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25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10</w:t>
            </w:r>
            <w:r w:rsidRPr="001076F8">
              <w:rPr>
                <w:rFonts w:asciiTheme="majorBidi" w:hAnsiTheme="majorBidi" w:cstheme="majorBidi"/>
              </w:rPr>
              <w:t>,</w:t>
            </w:r>
            <w:r w:rsidRPr="001076F8">
              <w:rPr>
                <w:rFonts w:asciiTheme="majorBidi" w:hAnsiTheme="majorBidi" w:cstheme="majorBidi"/>
                <w:cs/>
              </w:rPr>
              <w:t>4</w:t>
            </w:r>
            <w:r w:rsidRPr="001076F8">
              <w:rPr>
                <w:rFonts w:asciiTheme="majorBidi" w:hAnsiTheme="majorBidi" w:cstheme="majorBidi"/>
              </w:rPr>
              <w:t>68</w:t>
            </w:r>
          </w:p>
        </w:tc>
      </w:tr>
      <w:tr w:rsidR="00A658AD" w:rsidRPr="001076F8" w14:paraId="296B338C" w14:textId="77777777" w:rsidTr="1EC29960">
        <w:trPr>
          <w:trHeight w:val="20"/>
        </w:trPr>
        <w:tc>
          <w:tcPr>
            <w:tcW w:w="2880" w:type="dxa"/>
            <w:shd w:val="clear" w:color="auto" w:fill="auto"/>
          </w:tcPr>
          <w:p w14:paraId="281275EC" w14:textId="77777777" w:rsidR="00A658AD" w:rsidRPr="001076F8" w:rsidRDefault="00A658AD" w:rsidP="00A658AD">
            <w:pPr>
              <w:spacing w:line="240" w:lineRule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7429488" w14:textId="77777777" w:rsidR="00A658AD" w:rsidRPr="001076F8" w:rsidRDefault="00A658AD" w:rsidP="00A65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107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00490F49" w14:textId="77777777" w:rsidR="00A658AD" w:rsidRPr="001076F8" w:rsidRDefault="00A658AD" w:rsidP="00A65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DDC09E3" w14:textId="77777777" w:rsidR="00A658AD" w:rsidRPr="001076F8" w:rsidRDefault="00A658AD" w:rsidP="00A65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</w:p>
        </w:tc>
        <w:tc>
          <w:tcPr>
            <w:tcW w:w="345" w:type="dxa"/>
          </w:tcPr>
          <w:p w14:paraId="4D73FCF1" w14:textId="77777777" w:rsidR="00A658AD" w:rsidRPr="001076F8" w:rsidRDefault="00A658AD" w:rsidP="00A65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right="-102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1275" w:type="dxa"/>
            <w:shd w:val="clear" w:color="auto" w:fill="auto"/>
          </w:tcPr>
          <w:p w14:paraId="75BB8996" w14:textId="77777777" w:rsidR="00A658AD" w:rsidRPr="001076F8" w:rsidRDefault="00A658AD" w:rsidP="00A65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369A4251" w14:textId="77777777" w:rsidR="00A658AD" w:rsidRPr="001076F8" w:rsidRDefault="00A658AD" w:rsidP="00A65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108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1485" w:type="dxa"/>
            <w:shd w:val="clear" w:color="auto" w:fill="auto"/>
          </w:tcPr>
          <w:p w14:paraId="56EEFCF5" w14:textId="77777777" w:rsidR="00A658AD" w:rsidRPr="001076F8" w:rsidRDefault="00A658AD" w:rsidP="00A65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1"/>
              </w:tabs>
              <w:spacing w:line="240" w:lineRule="auto"/>
              <w:ind w:right="-86"/>
              <w:jc w:val="both"/>
              <w:rPr>
                <w:rFonts w:asciiTheme="majorBidi" w:hAnsiTheme="majorBidi" w:cstheme="majorBidi"/>
              </w:rPr>
            </w:pPr>
          </w:p>
        </w:tc>
      </w:tr>
      <w:tr w:rsidR="00A658AD" w:rsidRPr="001076F8" w14:paraId="577857B2" w14:textId="77777777" w:rsidTr="1EC29960">
        <w:trPr>
          <w:trHeight w:val="20"/>
        </w:trPr>
        <w:tc>
          <w:tcPr>
            <w:tcW w:w="2880" w:type="dxa"/>
            <w:shd w:val="clear" w:color="auto" w:fill="auto"/>
          </w:tcPr>
          <w:p w14:paraId="1C5536E9" w14:textId="2B9EE6B9" w:rsidR="00A658AD" w:rsidRPr="001076F8" w:rsidRDefault="00A658AD" w:rsidP="00587440">
            <w:pPr>
              <w:spacing w:line="240" w:lineRule="auto"/>
              <w:ind w:left="250" w:hanging="250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บริษัท บริหารสินทรัพย์</w:t>
            </w:r>
            <w:r w:rsidRPr="001076F8">
              <w:rPr>
                <w:rFonts w:asciiTheme="majorBidi" w:hAnsiTheme="majorBidi" w:cstheme="majorBidi"/>
                <w:b/>
                <w:bCs/>
                <w:color w:val="000000"/>
              </w:rPr>
              <w:t xml:space="preserve"> </w:t>
            </w:r>
            <w:r w:rsidRPr="001076F8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ไวร์เลส จำกัด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C2844D1" w14:textId="77777777" w:rsidR="00A658AD" w:rsidRPr="001076F8" w:rsidRDefault="00A658AD" w:rsidP="00A65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107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7FE4B3EE" w14:textId="77777777" w:rsidR="00A658AD" w:rsidRPr="001076F8" w:rsidRDefault="00A658AD" w:rsidP="00A65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3D79F89" w14:textId="77777777" w:rsidR="00A658AD" w:rsidRPr="001076F8" w:rsidRDefault="00A658AD" w:rsidP="00A65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</w:p>
        </w:tc>
        <w:tc>
          <w:tcPr>
            <w:tcW w:w="345" w:type="dxa"/>
          </w:tcPr>
          <w:p w14:paraId="020FF7CE" w14:textId="77777777" w:rsidR="00A658AD" w:rsidRPr="001076F8" w:rsidRDefault="00A658AD" w:rsidP="00A65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right="-102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1275" w:type="dxa"/>
            <w:shd w:val="clear" w:color="auto" w:fill="auto"/>
          </w:tcPr>
          <w:p w14:paraId="39A253AE" w14:textId="77777777" w:rsidR="00A658AD" w:rsidRPr="001076F8" w:rsidRDefault="00A658AD" w:rsidP="00A65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23711CBF" w14:textId="77777777" w:rsidR="00A658AD" w:rsidRPr="001076F8" w:rsidRDefault="00A658AD" w:rsidP="00A65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108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1485" w:type="dxa"/>
            <w:shd w:val="clear" w:color="auto" w:fill="auto"/>
          </w:tcPr>
          <w:p w14:paraId="45689065" w14:textId="77777777" w:rsidR="00A658AD" w:rsidRPr="001076F8" w:rsidRDefault="00A658AD" w:rsidP="00A65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1"/>
              </w:tabs>
              <w:spacing w:line="240" w:lineRule="auto"/>
              <w:ind w:right="-86"/>
              <w:jc w:val="both"/>
              <w:rPr>
                <w:rFonts w:asciiTheme="majorBidi" w:hAnsiTheme="majorBidi" w:cstheme="majorBidi"/>
              </w:rPr>
            </w:pPr>
          </w:p>
        </w:tc>
      </w:tr>
      <w:tr w:rsidR="00A857D5" w:rsidRPr="001076F8" w14:paraId="63451566" w14:textId="77777777" w:rsidTr="1EC29960">
        <w:trPr>
          <w:trHeight w:val="20"/>
        </w:trPr>
        <w:tc>
          <w:tcPr>
            <w:tcW w:w="2880" w:type="dxa"/>
            <w:shd w:val="clear" w:color="auto" w:fill="auto"/>
          </w:tcPr>
          <w:p w14:paraId="19351B4E" w14:textId="4800E94B" w:rsidR="00A857D5" w:rsidRPr="001076F8" w:rsidRDefault="00A857D5" w:rsidP="00A857D5">
            <w:pPr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สินทรัพย์อื่น</w:t>
            </w:r>
          </w:p>
        </w:tc>
        <w:tc>
          <w:tcPr>
            <w:tcW w:w="1440" w:type="dxa"/>
            <w:shd w:val="clear" w:color="auto" w:fill="auto"/>
          </w:tcPr>
          <w:p w14:paraId="25654E2A" w14:textId="617B6A27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3A745808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shd w:val="clear" w:color="auto" w:fill="auto"/>
          </w:tcPr>
          <w:p w14:paraId="1C61FC48" w14:textId="57BE9784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345" w:type="dxa"/>
          </w:tcPr>
          <w:p w14:paraId="761813AB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shd w:val="clear" w:color="auto" w:fill="auto"/>
          </w:tcPr>
          <w:p w14:paraId="14B78C32" w14:textId="60F79DFD" w:rsidR="00A857D5" w:rsidRPr="001076F8" w:rsidRDefault="00A857D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25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19,500 </w:t>
            </w:r>
          </w:p>
        </w:tc>
        <w:tc>
          <w:tcPr>
            <w:tcW w:w="270" w:type="dxa"/>
          </w:tcPr>
          <w:p w14:paraId="608A246B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85" w:type="dxa"/>
            <w:shd w:val="clear" w:color="auto" w:fill="auto"/>
          </w:tcPr>
          <w:p w14:paraId="2EA3F6F0" w14:textId="3929F054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25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8,790</w:t>
            </w:r>
          </w:p>
        </w:tc>
      </w:tr>
      <w:tr w:rsidR="00A857D5" w:rsidRPr="001076F8" w14:paraId="1255AE99" w14:textId="77777777" w:rsidTr="1EC29960">
        <w:trPr>
          <w:trHeight w:val="20"/>
        </w:trPr>
        <w:tc>
          <w:tcPr>
            <w:tcW w:w="2880" w:type="dxa"/>
            <w:shd w:val="clear" w:color="auto" w:fill="auto"/>
          </w:tcPr>
          <w:p w14:paraId="61880EA4" w14:textId="72FFBF9D" w:rsidR="00A857D5" w:rsidRPr="001076F8" w:rsidRDefault="00A857D5" w:rsidP="00A857D5">
            <w:pPr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เงินให้กู้ยืมบริษัทย่อย</w:t>
            </w:r>
          </w:p>
        </w:tc>
        <w:tc>
          <w:tcPr>
            <w:tcW w:w="1440" w:type="dxa"/>
            <w:shd w:val="clear" w:color="auto" w:fill="auto"/>
          </w:tcPr>
          <w:p w14:paraId="3BA69E8B" w14:textId="56A44949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021D02BB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shd w:val="clear" w:color="auto" w:fill="auto"/>
          </w:tcPr>
          <w:p w14:paraId="2DFE774F" w14:textId="45C77A05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345" w:type="dxa"/>
          </w:tcPr>
          <w:p w14:paraId="1633CE19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shd w:val="clear" w:color="auto" w:fill="auto"/>
          </w:tcPr>
          <w:p w14:paraId="5C7648A2" w14:textId="1674D991" w:rsidR="00A857D5" w:rsidRPr="001076F8" w:rsidRDefault="00A857D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25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841,878 </w:t>
            </w:r>
          </w:p>
        </w:tc>
        <w:tc>
          <w:tcPr>
            <w:tcW w:w="270" w:type="dxa"/>
          </w:tcPr>
          <w:p w14:paraId="40CD477E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85" w:type="dxa"/>
            <w:shd w:val="clear" w:color="auto" w:fill="auto"/>
          </w:tcPr>
          <w:p w14:paraId="1E3C820B" w14:textId="18F58785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25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346</w:t>
            </w:r>
            <w:r w:rsidRPr="001076F8">
              <w:rPr>
                <w:rFonts w:asciiTheme="majorBidi" w:hAnsiTheme="majorBidi" w:cstheme="majorBidi"/>
              </w:rPr>
              <w:t>,</w:t>
            </w:r>
            <w:r w:rsidRPr="001076F8">
              <w:rPr>
                <w:rFonts w:asciiTheme="majorBidi" w:hAnsiTheme="majorBidi" w:cstheme="majorBidi"/>
                <w:cs/>
              </w:rPr>
              <w:t>157</w:t>
            </w:r>
          </w:p>
        </w:tc>
      </w:tr>
      <w:tr w:rsidR="00584F6C" w:rsidRPr="001076F8" w14:paraId="6A71CDB4" w14:textId="77777777" w:rsidTr="1EC29960">
        <w:trPr>
          <w:trHeight w:val="20"/>
        </w:trPr>
        <w:tc>
          <w:tcPr>
            <w:tcW w:w="2880" w:type="dxa"/>
            <w:shd w:val="clear" w:color="auto" w:fill="auto"/>
          </w:tcPr>
          <w:p w14:paraId="343E6ECF" w14:textId="77777777" w:rsidR="00584F6C" w:rsidRPr="001076F8" w:rsidRDefault="00584F6C" w:rsidP="00584F6C">
            <w:pPr>
              <w:spacing w:line="240" w:lineRule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5A2DD317" w14:textId="77777777" w:rsidR="00584F6C" w:rsidRPr="001076F8" w:rsidRDefault="00584F6C" w:rsidP="00584F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107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2B07F5AB" w14:textId="77777777" w:rsidR="00584F6C" w:rsidRPr="001076F8" w:rsidRDefault="00584F6C" w:rsidP="00584F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shd w:val="clear" w:color="auto" w:fill="auto"/>
          </w:tcPr>
          <w:p w14:paraId="6B687291" w14:textId="77777777" w:rsidR="00584F6C" w:rsidRPr="001076F8" w:rsidRDefault="00584F6C" w:rsidP="00584F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</w:p>
        </w:tc>
        <w:tc>
          <w:tcPr>
            <w:tcW w:w="345" w:type="dxa"/>
          </w:tcPr>
          <w:p w14:paraId="21000F87" w14:textId="77777777" w:rsidR="00584F6C" w:rsidRPr="001076F8" w:rsidRDefault="00584F6C" w:rsidP="00584F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shd w:val="clear" w:color="auto" w:fill="auto"/>
          </w:tcPr>
          <w:p w14:paraId="1A60626C" w14:textId="77777777" w:rsidR="00584F6C" w:rsidRPr="001076F8" w:rsidRDefault="00584F6C" w:rsidP="00584F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7EAC7B6F" w14:textId="77777777" w:rsidR="00584F6C" w:rsidRPr="001076F8" w:rsidRDefault="00584F6C" w:rsidP="00584F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85" w:type="dxa"/>
            <w:shd w:val="clear" w:color="auto" w:fill="auto"/>
          </w:tcPr>
          <w:p w14:paraId="3A0845FD" w14:textId="77777777" w:rsidR="00584F6C" w:rsidRPr="001076F8" w:rsidRDefault="00584F6C" w:rsidP="00584F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1"/>
              </w:tabs>
              <w:spacing w:line="240" w:lineRule="auto"/>
              <w:ind w:right="-86"/>
              <w:jc w:val="both"/>
              <w:rPr>
                <w:rFonts w:asciiTheme="majorBidi" w:hAnsiTheme="majorBidi" w:cstheme="majorBidi"/>
              </w:rPr>
            </w:pPr>
          </w:p>
        </w:tc>
      </w:tr>
      <w:tr w:rsidR="00584F6C" w:rsidRPr="001076F8" w14:paraId="212FC04C" w14:textId="77777777" w:rsidTr="0009295F">
        <w:trPr>
          <w:trHeight w:val="20"/>
        </w:trPr>
        <w:tc>
          <w:tcPr>
            <w:tcW w:w="2880" w:type="dxa"/>
            <w:shd w:val="clear" w:color="auto" w:fill="auto"/>
          </w:tcPr>
          <w:p w14:paraId="5565B705" w14:textId="57DE8330" w:rsidR="00584F6C" w:rsidRPr="001076F8" w:rsidRDefault="00584F6C" w:rsidP="00584F6C">
            <w:pPr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บุคคลที่เกี่ยวข้องอื่น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A2B29DC" w14:textId="77777777" w:rsidR="00584F6C" w:rsidRPr="001076F8" w:rsidRDefault="00584F6C" w:rsidP="00584F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107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24F1BE1B" w14:textId="77777777" w:rsidR="00584F6C" w:rsidRPr="001076F8" w:rsidRDefault="00584F6C" w:rsidP="00584F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916DBD6" w14:textId="77777777" w:rsidR="00584F6C" w:rsidRPr="001076F8" w:rsidRDefault="00584F6C" w:rsidP="00584F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</w:p>
        </w:tc>
        <w:tc>
          <w:tcPr>
            <w:tcW w:w="345" w:type="dxa"/>
          </w:tcPr>
          <w:p w14:paraId="2CFC8C44" w14:textId="77777777" w:rsidR="00584F6C" w:rsidRPr="001076F8" w:rsidRDefault="00584F6C" w:rsidP="00584F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shd w:val="clear" w:color="auto" w:fill="auto"/>
          </w:tcPr>
          <w:p w14:paraId="6F9DD947" w14:textId="77777777" w:rsidR="00584F6C" w:rsidRPr="001076F8" w:rsidRDefault="00584F6C" w:rsidP="00584F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15A56B10" w14:textId="77777777" w:rsidR="00584F6C" w:rsidRPr="001076F8" w:rsidRDefault="00584F6C" w:rsidP="00584F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85" w:type="dxa"/>
            <w:shd w:val="clear" w:color="auto" w:fill="auto"/>
          </w:tcPr>
          <w:p w14:paraId="0608F871" w14:textId="77777777" w:rsidR="00584F6C" w:rsidRPr="001076F8" w:rsidRDefault="00584F6C" w:rsidP="00584F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1"/>
              </w:tabs>
              <w:spacing w:line="240" w:lineRule="auto"/>
              <w:ind w:right="-86"/>
              <w:jc w:val="both"/>
              <w:rPr>
                <w:rFonts w:asciiTheme="majorBidi" w:hAnsiTheme="majorBidi" w:cstheme="majorBidi"/>
              </w:rPr>
            </w:pPr>
          </w:p>
        </w:tc>
      </w:tr>
      <w:tr w:rsidR="00DF1AC8" w:rsidRPr="001076F8" w14:paraId="6EA120B6" w14:textId="77777777" w:rsidTr="0009295F">
        <w:trPr>
          <w:trHeight w:val="20"/>
        </w:trPr>
        <w:tc>
          <w:tcPr>
            <w:tcW w:w="2880" w:type="dxa"/>
            <w:shd w:val="clear" w:color="auto" w:fill="auto"/>
          </w:tcPr>
          <w:p w14:paraId="201B435D" w14:textId="0E5BB516" w:rsidR="00DF1AC8" w:rsidRPr="001076F8" w:rsidRDefault="00DF1AC8" w:rsidP="00DF1AC8">
            <w:pPr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ตราสารหนี้ที่ออกและเงินกู้ยืม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0F3F76A" w14:textId="79587AD0" w:rsidR="00DF1AC8" w:rsidRPr="001076F8" w:rsidRDefault="00A857D5" w:rsidP="00DF1A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115,000</w:t>
            </w:r>
          </w:p>
        </w:tc>
        <w:tc>
          <w:tcPr>
            <w:tcW w:w="270" w:type="dxa"/>
          </w:tcPr>
          <w:p w14:paraId="3A6772ED" w14:textId="77777777" w:rsidR="00DF1AC8" w:rsidRPr="001076F8" w:rsidRDefault="00DF1AC8" w:rsidP="00DF1A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DB0CAA3" w14:textId="74792DB3" w:rsidR="00DF1AC8" w:rsidRPr="001076F8" w:rsidRDefault="00DF1AC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345" w:type="dxa"/>
          </w:tcPr>
          <w:p w14:paraId="725A8F33" w14:textId="77777777" w:rsidR="00DF1AC8" w:rsidRPr="001076F8" w:rsidRDefault="00DF1AC8" w:rsidP="00DF1A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17349C61" w14:textId="304EE1BD" w:rsidR="00DF1AC8" w:rsidRPr="001076F8" w:rsidRDefault="00A857D5" w:rsidP="00DF1A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115,000</w:t>
            </w:r>
          </w:p>
        </w:tc>
        <w:tc>
          <w:tcPr>
            <w:tcW w:w="270" w:type="dxa"/>
          </w:tcPr>
          <w:p w14:paraId="585FEAA9" w14:textId="77777777" w:rsidR="00DF1AC8" w:rsidRPr="001076F8" w:rsidRDefault="00DF1AC8" w:rsidP="00DF1A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72BA42C9" w14:textId="2367B581" w:rsidR="00DF1AC8" w:rsidRPr="001076F8" w:rsidRDefault="00DF1AC8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</w:tr>
      <w:tr w:rsidR="00584F6C" w:rsidRPr="001076F8" w14:paraId="38E9E05E" w14:textId="77777777" w:rsidTr="1EC29960">
        <w:trPr>
          <w:trHeight w:val="20"/>
        </w:trPr>
        <w:tc>
          <w:tcPr>
            <w:tcW w:w="2880" w:type="dxa"/>
            <w:shd w:val="clear" w:color="auto" w:fill="auto"/>
          </w:tcPr>
          <w:p w14:paraId="2E98B974" w14:textId="77777777" w:rsidR="00584F6C" w:rsidRPr="001076F8" w:rsidRDefault="00584F6C" w:rsidP="00A658AD">
            <w:pPr>
              <w:spacing w:line="240" w:lineRule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340F5196" w14:textId="77777777" w:rsidR="00584F6C" w:rsidRPr="001076F8" w:rsidRDefault="00584F6C" w:rsidP="00A65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107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4AB9B50B" w14:textId="77777777" w:rsidR="00584F6C" w:rsidRPr="001076F8" w:rsidRDefault="00584F6C" w:rsidP="00A65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shd w:val="clear" w:color="auto" w:fill="auto"/>
          </w:tcPr>
          <w:p w14:paraId="516340C2" w14:textId="77777777" w:rsidR="00584F6C" w:rsidRPr="001076F8" w:rsidRDefault="00584F6C" w:rsidP="00A65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</w:p>
        </w:tc>
        <w:tc>
          <w:tcPr>
            <w:tcW w:w="345" w:type="dxa"/>
          </w:tcPr>
          <w:p w14:paraId="67B8438B" w14:textId="77777777" w:rsidR="00584F6C" w:rsidRPr="001076F8" w:rsidRDefault="00584F6C" w:rsidP="00A65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shd w:val="clear" w:color="auto" w:fill="auto"/>
          </w:tcPr>
          <w:p w14:paraId="23040902" w14:textId="77777777" w:rsidR="00584F6C" w:rsidRPr="001076F8" w:rsidRDefault="00584F6C" w:rsidP="00A65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6CDA5F93" w14:textId="77777777" w:rsidR="00584F6C" w:rsidRPr="001076F8" w:rsidRDefault="00584F6C" w:rsidP="00A65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85" w:type="dxa"/>
            <w:shd w:val="clear" w:color="auto" w:fill="auto"/>
          </w:tcPr>
          <w:p w14:paraId="1091800B" w14:textId="77777777" w:rsidR="00584F6C" w:rsidRPr="001076F8" w:rsidRDefault="00584F6C" w:rsidP="00A65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1"/>
              </w:tabs>
              <w:spacing w:line="240" w:lineRule="auto"/>
              <w:ind w:right="-86"/>
              <w:jc w:val="both"/>
              <w:rPr>
                <w:rFonts w:asciiTheme="majorBidi" w:hAnsiTheme="majorBidi" w:cstheme="majorBidi"/>
              </w:rPr>
            </w:pPr>
          </w:p>
        </w:tc>
      </w:tr>
      <w:tr w:rsidR="00A658AD" w:rsidRPr="001076F8" w14:paraId="36A84598" w14:textId="77777777" w:rsidTr="1EC29960">
        <w:trPr>
          <w:trHeight w:val="20"/>
        </w:trPr>
        <w:tc>
          <w:tcPr>
            <w:tcW w:w="2880" w:type="dxa"/>
            <w:shd w:val="clear" w:color="auto" w:fill="auto"/>
          </w:tcPr>
          <w:p w14:paraId="56BA5B84" w14:textId="58B8EBF7" w:rsidR="00A658AD" w:rsidRPr="001076F8" w:rsidRDefault="00A658AD" w:rsidP="00A658AD">
            <w:pPr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ผู้บริหารที่สำคัญ</w:t>
            </w:r>
          </w:p>
        </w:tc>
        <w:tc>
          <w:tcPr>
            <w:tcW w:w="1440" w:type="dxa"/>
            <w:shd w:val="clear" w:color="auto" w:fill="auto"/>
          </w:tcPr>
          <w:p w14:paraId="4655B058" w14:textId="77777777" w:rsidR="00A658AD" w:rsidRPr="001076F8" w:rsidRDefault="00A658AD" w:rsidP="00A65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107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605AEE31" w14:textId="77777777" w:rsidR="00A658AD" w:rsidRPr="001076F8" w:rsidRDefault="00A658AD" w:rsidP="00A65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shd w:val="clear" w:color="auto" w:fill="auto"/>
          </w:tcPr>
          <w:p w14:paraId="1B70BFEB" w14:textId="77777777" w:rsidR="00A658AD" w:rsidRPr="001076F8" w:rsidRDefault="00A658AD" w:rsidP="00A65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</w:p>
        </w:tc>
        <w:tc>
          <w:tcPr>
            <w:tcW w:w="345" w:type="dxa"/>
          </w:tcPr>
          <w:p w14:paraId="4F7F6659" w14:textId="77777777" w:rsidR="00A658AD" w:rsidRPr="001076F8" w:rsidRDefault="00A658AD" w:rsidP="00A65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shd w:val="clear" w:color="auto" w:fill="auto"/>
          </w:tcPr>
          <w:p w14:paraId="65864536" w14:textId="77777777" w:rsidR="00A658AD" w:rsidRPr="001076F8" w:rsidRDefault="00A658AD" w:rsidP="00A65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6B1A237F" w14:textId="77777777" w:rsidR="00A658AD" w:rsidRPr="001076F8" w:rsidRDefault="00A658AD" w:rsidP="00A65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85" w:type="dxa"/>
            <w:shd w:val="clear" w:color="auto" w:fill="auto"/>
          </w:tcPr>
          <w:p w14:paraId="64D0BB24" w14:textId="77777777" w:rsidR="00A658AD" w:rsidRPr="001076F8" w:rsidRDefault="00A658AD" w:rsidP="00A65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1"/>
              </w:tabs>
              <w:spacing w:line="240" w:lineRule="auto"/>
              <w:ind w:right="-86"/>
              <w:jc w:val="both"/>
              <w:rPr>
                <w:rFonts w:asciiTheme="majorBidi" w:hAnsiTheme="majorBidi" w:cstheme="majorBidi"/>
              </w:rPr>
            </w:pPr>
          </w:p>
        </w:tc>
      </w:tr>
      <w:tr w:rsidR="001E1B41" w:rsidRPr="001076F8" w14:paraId="29E4A349" w14:textId="77777777" w:rsidTr="0009295F">
        <w:trPr>
          <w:trHeight w:val="230"/>
        </w:trPr>
        <w:tc>
          <w:tcPr>
            <w:tcW w:w="2880" w:type="dxa"/>
            <w:shd w:val="clear" w:color="auto" w:fill="auto"/>
          </w:tcPr>
          <w:p w14:paraId="4206D866" w14:textId="49414A6E" w:rsidR="001E1B41" w:rsidRPr="001076F8" w:rsidRDefault="001E1B41" w:rsidP="001E1B41">
            <w:pPr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ตราสารหนี้ที่ออกและเงินกู้ยืม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BA8AB87" w14:textId="51014643" w:rsidR="001E1B41" w:rsidRPr="001076F8" w:rsidRDefault="00A857D5" w:rsidP="001E1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36,206</w:t>
            </w:r>
          </w:p>
        </w:tc>
        <w:tc>
          <w:tcPr>
            <w:tcW w:w="270" w:type="dxa"/>
          </w:tcPr>
          <w:p w14:paraId="30C90A26" w14:textId="77777777" w:rsidR="001E1B41" w:rsidRPr="001076F8" w:rsidRDefault="001E1B41" w:rsidP="001E1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B971ECF" w14:textId="7457E976" w:rsidR="001E1B41" w:rsidRPr="001076F8" w:rsidRDefault="00DF1AC8" w:rsidP="001E1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7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29</w:t>
            </w:r>
            <w:r w:rsidR="001E1B41" w:rsidRPr="001076F8">
              <w:rPr>
                <w:rFonts w:asciiTheme="majorBidi" w:hAnsiTheme="majorBidi" w:cstheme="majorBidi"/>
              </w:rPr>
              <w:t>,</w:t>
            </w:r>
            <w:r w:rsidRPr="001076F8">
              <w:rPr>
                <w:rFonts w:asciiTheme="majorBidi" w:hAnsiTheme="majorBidi" w:cstheme="majorBidi"/>
              </w:rPr>
              <w:t>500</w:t>
            </w:r>
          </w:p>
        </w:tc>
        <w:tc>
          <w:tcPr>
            <w:tcW w:w="345" w:type="dxa"/>
          </w:tcPr>
          <w:p w14:paraId="5F85BE38" w14:textId="77777777" w:rsidR="001E1B41" w:rsidRPr="001076F8" w:rsidRDefault="001E1B41" w:rsidP="001E1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28DF4E13" w14:textId="5D9C5E1D" w:rsidR="001E1B41" w:rsidRPr="001076F8" w:rsidRDefault="00A857D5" w:rsidP="001E1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right="-10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36,206</w:t>
            </w:r>
          </w:p>
        </w:tc>
        <w:tc>
          <w:tcPr>
            <w:tcW w:w="270" w:type="dxa"/>
          </w:tcPr>
          <w:p w14:paraId="19C2FFAD" w14:textId="77777777" w:rsidR="001E1B41" w:rsidRPr="001076F8" w:rsidRDefault="001E1B41" w:rsidP="001E1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23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68D76257" w14:textId="2D4F743C" w:rsidR="001E1B41" w:rsidRPr="001076F8" w:rsidRDefault="00BC03EF" w:rsidP="001E1B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25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29</w:t>
            </w:r>
            <w:r w:rsidR="001E1B41" w:rsidRPr="001076F8">
              <w:rPr>
                <w:rFonts w:asciiTheme="majorBidi" w:hAnsiTheme="majorBidi" w:cstheme="majorBidi"/>
              </w:rPr>
              <w:t>,</w:t>
            </w:r>
            <w:r w:rsidRPr="001076F8">
              <w:rPr>
                <w:rFonts w:asciiTheme="majorBidi" w:hAnsiTheme="majorBidi" w:cstheme="majorBidi"/>
              </w:rPr>
              <w:t>500</w:t>
            </w:r>
          </w:p>
        </w:tc>
      </w:tr>
    </w:tbl>
    <w:p w14:paraId="461C947F" w14:textId="0BB8233E" w:rsidR="001C40C7" w:rsidRPr="001076F8" w:rsidRDefault="001C40C7" w:rsidP="00AA207C">
      <w:pPr>
        <w:tabs>
          <w:tab w:val="left" w:pos="936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474A2700" w14:textId="77777777" w:rsidR="00DE0E77" w:rsidRPr="001076F8" w:rsidRDefault="00DE0E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  <w:r w:rsidRPr="001076F8">
        <w:rPr>
          <w:rFonts w:asciiTheme="majorBidi" w:hAnsiTheme="majorBidi" w:cstheme="majorBidi"/>
          <w:cs/>
        </w:rPr>
        <w:br w:type="page"/>
      </w:r>
    </w:p>
    <w:p w14:paraId="6AD4A4AD" w14:textId="29B29898" w:rsidR="00DE0E77" w:rsidRPr="001076F8" w:rsidRDefault="00DE0E77" w:rsidP="00DE0E77">
      <w:pPr>
        <w:tabs>
          <w:tab w:val="clear" w:pos="454"/>
        </w:tabs>
        <w:ind w:left="547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lastRenderedPageBreak/>
        <w:t>รายการเคลื่อนไหวของเงินให้กู้ยืม</w:t>
      </w:r>
      <w:r w:rsidR="00FF1A42" w:rsidRPr="001076F8">
        <w:rPr>
          <w:rFonts w:asciiTheme="majorBidi" w:hAnsiTheme="majorBidi" w:cstheme="majorBidi"/>
          <w:cs/>
        </w:rPr>
        <w:t>บริษัทย่อย</w:t>
      </w:r>
      <w:r w:rsidR="300A829A" w:rsidRPr="001076F8">
        <w:rPr>
          <w:rFonts w:asciiTheme="majorBidi" w:hAnsiTheme="majorBidi" w:cstheme="majorBidi"/>
          <w:cs/>
        </w:rPr>
        <w:t>สำหรับงวด</w:t>
      </w:r>
      <w:r w:rsidR="003902EC" w:rsidRPr="001076F8">
        <w:rPr>
          <w:rFonts w:asciiTheme="majorBidi" w:hAnsiTheme="majorBidi" w:cstheme="majorBidi" w:hint="cs"/>
          <w:cs/>
        </w:rPr>
        <w:t>เก้า</w:t>
      </w:r>
      <w:r w:rsidR="300A829A" w:rsidRPr="001076F8">
        <w:rPr>
          <w:rFonts w:asciiTheme="majorBidi" w:hAnsiTheme="majorBidi" w:cstheme="majorBidi"/>
          <w:cs/>
        </w:rPr>
        <w:t>เดือน</w:t>
      </w:r>
      <w:r w:rsidRPr="001076F8">
        <w:rPr>
          <w:rFonts w:asciiTheme="majorBidi" w:hAnsiTheme="majorBidi" w:cstheme="majorBidi"/>
          <w:cs/>
        </w:rPr>
        <w:t xml:space="preserve">สิ้นสุดวันที่ </w:t>
      </w:r>
      <w:r w:rsidR="00BC7949" w:rsidRPr="001076F8">
        <w:rPr>
          <w:rFonts w:asciiTheme="majorBidi" w:hAnsiTheme="majorBidi" w:cstheme="majorBidi"/>
        </w:rPr>
        <w:t>30</w:t>
      </w:r>
      <w:r w:rsidR="358AEB74" w:rsidRPr="001076F8">
        <w:rPr>
          <w:rFonts w:asciiTheme="majorBidi" w:hAnsiTheme="majorBidi" w:cstheme="majorBidi"/>
        </w:rPr>
        <w:t xml:space="preserve"> </w:t>
      </w:r>
      <w:r w:rsidR="003902EC" w:rsidRPr="001076F8">
        <w:rPr>
          <w:rFonts w:asciiTheme="majorBidi" w:hAnsiTheme="majorBidi" w:cstheme="majorBidi" w:hint="cs"/>
          <w:cs/>
        </w:rPr>
        <w:t>กันยายน</w:t>
      </w:r>
      <w:r w:rsidR="00842250" w:rsidRPr="001076F8">
        <w:rPr>
          <w:rFonts w:asciiTheme="majorBidi" w:hAnsiTheme="majorBidi" w:cstheme="majorBidi"/>
          <w:cs/>
        </w:rPr>
        <w:t xml:space="preserve"> </w:t>
      </w:r>
      <w:r w:rsidR="00842250" w:rsidRPr="001076F8">
        <w:rPr>
          <w:rFonts w:asciiTheme="majorBidi" w:hAnsiTheme="majorBidi" w:cstheme="majorBidi"/>
        </w:rPr>
        <w:t>2567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>และ</w:t>
      </w:r>
      <w:r w:rsidR="008A1B6E" w:rsidRPr="001076F8">
        <w:rPr>
          <w:rFonts w:asciiTheme="majorBidi" w:hAnsiTheme="majorBidi" w:cstheme="majorBidi"/>
          <w:cs/>
        </w:rPr>
        <w:t>สำหรับปีสิ้นสุดวันที่</w:t>
      </w:r>
      <w:r w:rsidRPr="001076F8">
        <w:rPr>
          <w:rFonts w:asciiTheme="majorBidi" w:hAnsiTheme="majorBidi" w:cstheme="majorBidi"/>
          <w:cs/>
        </w:rPr>
        <w:t xml:space="preserve"> </w:t>
      </w:r>
      <w:r w:rsidRPr="001076F8">
        <w:rPr>
          <w:rFonts w:asciiTheme="majorBidi" w:hAnsiTheme="majorBidi" w:cstheme="majorBidi"/>
        </w:rPr>
        <w:t xml:space="preserve">31 </w:t>
      </w:r>
      <w:r w:rsidRPr="001076F8">
        <w:rPr>
          <w:rFonts w:asciiTheme="majorBidi" w:hAnsiTheme="majorBidi" w:cstheme="majorBidi"/>
          <w:cs/>
        </w:rPr>
        <w:t xml:space="preserve">ธันวาคม </w:t>
      </w:r>
      <w:r w:rsidRPr="001076F8">
        <w:rPr>
          <w:rFonts w:asciiTheme="majorBidi" w:hAnsiTheme="majorBidi" w:cstheme="majorBidi"/>
        </w:rPr>
        <w:t>256</w:t>
      </w:r>
      <w:r w:rsidR="00842250" w:rsidRPr="001076F8">
        <w:rPr>
          <w:rFonts w:asciiTheme="majorBidi" w:hAnsiTheme="majorBidi" w:cstheme="majorBidi"/>
        </w:rPr>
        <w:t>6</w:t>
      </w:r>
      <w:r w:rsidRPr="001076F8">
        <w:rPr>
          <w:rFonts w:asciiTheme="majorBidi" w:hAnsiTheme="majorBidi" w:cstheme="majorBidi"/>
          <w:cs/>
        </w:rPr>
        <w:t xml:space="preserve"> มีดังนี้</w:t>
      </w:r>
    </w:p>
    <w:p w14:paraId="322CA929" w14:textId="7ABE6D0A" w:rsidR="00DE0E77" w:rsidRPr="001076F8" w:rsidRDefault="00DE0E77" w:rsidP="00AA207C">
      <w:pPr>
        <w:tabs>
          <w:tab w:val="left" w:pos="936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tbl>
      <w:tblPr>
        <w:tblW w:w="9644" w:type="dxa"/>
        <w:tblInd w:w="444" w:type="dxa"/>
        <w:tblLayout w:type="fixed"/>
        <w:tblLook w:val="0000" w:firstRow="0" w:lastRow="0" w:firstColumn="0" w:lastColumn="0" w:noHBand="0" w:noVBand="0"/>
      </w:tblPr>
      <w:tblGrid>
        <w:gridCol w:w="2610"/>
        <w:gridCol w:w="1536"/>
        <w:gridCol w:w="270"/>
        <w:gridCol w:w="1080"/>
        <w:gridCol w:w="270"/>
        <w:gridCol w:w="1170"/>
        <w:gridCol w:w="270"/>
        <w:gridCol w:w="990"/>
        <w:gridCol w:w="270"/>
        <w:gridCol w:w="1178"/>
      </w:tblGrid>
      <w:tr w:rsidR="008A1B6E" w:rsidRPr="001076F8" w14:paraId="506B7E21" w14:textId="77777777" w:rsidTr="1EC29960">
        <w:trPr>
          <w:cantSplit/>
          <w:trHeight w:val="20"/>
        </w:trPr>
        <w:tc>
          <w:tcPr>
            <w:tcW w:w="2610" w:type="dxa"/>
          </w:tcPr>
          <w:p w14:paraId="0AE0597A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both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</w:p>
        </w:tc>
        <w:tc>
          <w:tcPr>
            <w:tcW w:w="1536" w:type="dxa"/>
            <w:vAlign w:val="bottom"/>
          </w:tcPr>
          <w:p w14:paraId="6FB56A80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</w:p>
        </w:tc>
        <w:tc>
          <w:tcPr>
            <w:tcW w:w="270" w:type="dxa"/>
          </w:tcPr>
          <w:p w14:paraId="1FAF291F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228" w:type="dxa"/>
            <w:gridSpan w:val="7"/>
          </w:tcPr>
          <w:p w14:paraId="1DC95917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8A1B6E" w:rsidRPr="001076F8" w14:paraId="3C6EBE8C" w14:textId="77777777" w:rsidTr="1EC29960">
        <w:trPr>
          <w:cantSplit/>
          <w:trHeight w:val="20"/>
        </w:trPr>
        <w:tc>
          <w:tcPr>
            <w:tcW w:w="2610" w:type="dxa"/>
          </w:tcPr>
          <w:p w14:paraId="46D2895C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55" w:hanging="282"/>
              <w:jc w:val="both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</w:p>
        </w:tc>
        <w:tc>
          <w:tcPr>
            <w:tcW w:w="1536" w:type="dxa"/>
          </w:tcPr>
          <w:p w14:paraId="15EC724E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ณ วันที่</w:t>
            </w:r>
          </w:p>
        </w:tc>
        <w:tc>
          <w:tcPr>
            <w:tcW w:w="270" w:type="dxa"/>
          </w:tcPr>
          <w:p w14:paraId="426A9814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0E591DD9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ณ วันที่</w:t>
            </w:r>
          </w:p>
        </w:tc>
        <w:tc>
          <w:tcPr>
            <w:tcW w:w="270" w:type="dxa"/>
          </w:tcPr>
          <w:p w14:paraId="0BDAB480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604B3B7C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4135EB99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4C9C2778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1DA30D19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8" w:type="dxa"/>
          </w:tcPr>
          <w:p w14:paraId="133A3E25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ณ วันที่</w:t>
            </w:r>
          </w:p>
        </w:tc>
      </w:tr>
      <w:tr w:rsidR="008A1B6E" w:rsidRPr="001076F8" w14:paraId="7126B912" w14:textId="77777777" w:rsidTr="1EC29960">
        <w:trPr>
          <w:cantSplit/>
          <w:trHeight w:val="20"/>
        </w:trPr>
        <w:tc>
          <w:tcPr>
            <w:tcW w:w="2610" w:type="dxa"/>
          </w:tcPr>
          <w:p w14:paraId="7F90E808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55" w:hanging="282"/>
              <w:jc w:val="both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</w:p>
        </w:tc>
        <w:tc>
          <w:tcPr>
            <w:tcW w:w="1536" w:type="dxa"/>
          </w:tcPr>
          <w:p w14:paraId="75227FAD" w14:textId="3B0B232A" w:rsidR="008A1B6E" w:rsidRPr="001076F8" w:rsidRDefault="00BC7949" w:rsidP="1C427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>30</w:t>
            </w:r>
            <w:r w:rsidR="358AEB74" w:rsidRPr="001076F8">
              <w:rPr>
                <w:rFonts w:asciiTheme="majorBidi" w:hAnsiTheme="majorBidi" w:cstheme="majorBidi"/>
              </w:rPr>
              <w:t xml:space="preserve"> </w:t>
            </w:r>
            <w:r w:rsidR="003902EC" w:rsidRPr="001076F8">
              <w:rPr>
                <w:rFonts w:asciiTheme="majorBidi" w:hAnsiTheme="majorBidi" w:cstheme="majorBidi" w:hint="cs"/>
                <w:cs/>
              </w:rPr>
              <w:t>กันยายน</w:t>
            </w:r>
          </w:p>
        </w:tc>
        <w:tc>
          <w:tcPr>
            <w:tcW w:w="270" w:type="dxa"/>
          </w:tcPr>
          <w:p w14:paraId="214D7F63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351CD01C" w14:textId="122DA285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 xml:space="preserve">1 </w:t>
            </w:r>
            <w:r w:rsidRPr="001076F8">
              <w:rPr>
                <w:rFonts w:asciiTheme="majorBidi" w:hAnsiTheme="majorBidi" w:cstheme="majorBidi"/>
                <w:cs/>
              </w:rPr>
              <w:t>มกราคม</w:t>
            </w:r>
          </w:p>
        </w:tc>
        <w:tc>
          <w:tcPr>
            <w:tcW w:w="270" w:type="dxa"/>
          </w:tcPr>
          <w:p w14:paraId="2D687F2A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1CE3428E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557D0253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37CF0198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1B7CFD16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8" w:type="dxa"/>
          </w:tcPr>
          <w:p w14:paraId="2505F8CE" w14:textId="7852512F" w:rsidR="008A1B6E" w:rsidRPr="001076F8" w:rsidRDefault="00BC7949" w:rsidP="1C427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>30</w:t>
            </w:r>
            <w:r w:rsidR="358AEB74" w:rsidRPr="001076F8">
              <w:rPr>
                <w:rFonts w:asciiTheme="majorBidi" w:hAnsiTheme="majorBidi" w:cstheme="majorBidi"/>
              </w:rPr>
              <w:t xml:space="preserve"> </w:t>
            </w:r>
            <w:r w:rsidR="003902EC" w:rsidRPr="001076F8">
              <w:rPr>
                <w:rFonts w:asciiTheme="majorBidi" w:hAnsiTheme="majorBidi" w:cstheme="majorBidi" w:hint="cs"/>
                <w:cs/>
              </w:rPr>
              <w:t>กันยายน</w:t>
            </w:r>
          </w:p>
        </w:tc>
      </w:tr>
      <w:tr w:rsidR="008A1B6E" w:rsidRPr="001076F8" w14:paraId="13FC01A6" w14:textId="77777777" w:rsidTr="1EC29960">
        <w:trPr>
          <w:cantSplit/>
          <w:trHeight w:val="20"/>
        </w:trPr>
        <w:tc>
          <w:tcPr>
            <w:tcW w:w="2610" w:type="dxa"/>
          </w:tcPr>
          <w:p w14:paraId="7596D741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55" w:hanging="282"/>
              <w:jc w:val="both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</w:p>
        </w:tc>
        <w:tc>
          <w:tcPr>
            <w:tcW w:w="1536" w:type="dxa"/>
          </w:tcPr>
          <w:p w14:paraId="36CCD239" w14:textId="52774AD2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842250" w:rsidRPr="001076F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70" w:type="dxa"/>
          </w:tcPr>
          <w:p w14:paraId="3DDE97BB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1F6FB00F" w14:textId="14F06FAE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842250" w:rsidRPr="001076F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70" w:type="dxa"/>
          </w:tcPr>
          <w:p w14:paraId="1AC20219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1FD739F9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เพิ่มขึ้น</w:t>
            </w:r>
          </w:p>
        </w:tc>
        <w:tc>
          <w:tcPr>
            <w:tcW w:w="270" w:type="dxa"/>
          </w:tcPr>
          <w:p w14:paraId="1ED7C479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</w:tcPr>
          <w:p w14:paraId="56992694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ลดลง</w:t>
            </w:r>
          </w:p>
        </w:tc>
        <w:tc>
          <w:tcPr>
            <w:tcW w:w="270" w:type="dxa"/>
          </w:tcPr>
          <w:p w14:paraId="4C69E6B0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8" w:type="dxa"/>
          </w:tcPr>
          <w:p w14:paraId="15C3CF7F" w14:textId="01159BAD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842250" w:rsidRPr="001076F8">
              <w:rPr>
                <w:rFonts w:asciiTheme="majorBidi" w:hAnsiTheme="majorBidi" w:cstheme="majorBidi"/>
              </w:rPr>
              <w:t>7</w:t>
            </w:r>
          </w:p>
        </w:tc>
      </w:tr>
      <w:tr w:rsidR="008A1B6E" w:rsidRPr="001076F8" w14:paraId="41FF8A97" w14:textId="77777777" w:rsidTr="1EC29960">
        <w:trPr>
          <w:cantSplit/>
          <w:trHeight w:val="20"/>
        </w:trPr>
        <w:tc>
          <w:tcPr>
            <w:tcW w:w="2610" w:type="dxa"/>
          </w:tcPr>
          <w:p w14:paraId="45D7EDDC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both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</w:p>
        </w:tc>
        <w:tc>
          <w:tcPr>
            <w:tcW w:w="1536" w:type="dxa"/>
          </w:tcPr>
          <w:p w14:paraId="713451E2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  <w:lang w:val="th-TH"/>
              </w:rPr>
              <w:t>(ร้อยละต่อปี)</w:t>
            </w:r>
          </w:p>
        </w:tc>
        <w:tc>
          <w:tcPr>
            <w:tcW w:w="270" w:type="dxa"/>
          </w:tcPr>
          <w:p w14:paraId="59A2202B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</w:p>
        </w:tc>
        <w:tc>
          <w:tcPr>
            <w:tcW w:w="5228" w:type="dxa"/>
            <w:gridSpan w:val="7"/>
          </w:tcPr>
          <w:p w14:paraId="3BB8F799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  <w:lang w:val="th-TH"/>
              </w:rPr>
              <w:t>(พันบาท)</w:t>
            </w:r>
          </w:p>
        </w:tc>
      </w:tr>
      <w:tr w:rsidR="008A1B6E" w:rsidRPr="001076F8" w14:paraId="7EC0E961" w14:textId="77777777" w:rsidTr="1EC29960">
        <w:trPr>
          <w:cantSplit/>
          <w:trHeight w:val="20"/>
        </w:trPr>
        <w:tc>
          <w:tcPr>
            <w:tcW w:w="2610" w:type="dxa"/>
          </w:tcPr>
          <w:p w14:paraId="03748CD0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เงินให้กู้ยืมบริษัทย่อย</w:t>
            </w:r>
          </w:p>
        </w:tc>
        <w:tc>
          <w:tcPr>
            <w:tcW w:w="1536" w:type="dxa"/>
          </w:tcPr>
          <w:p w14:paraId="294AC5C1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7FA17FCA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71B055A0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" w:type="dxa"/>
          </w:tcPr>
          <w:p w14:paraId="14D1D509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</w:tcPr>
          <w:p w14:paraId="50E68220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361AE6E2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41183D19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59ECCF7B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8" w:type="dxa"/>
          </w:tcPr>
          <w:p w14:paraId="6CE094FF" w14:textId="77777777" w:rsidR="008A1B6E" w:rsidRPr="001076F8" w:rsidRDefault="008A1B6E" w:rsidP="00200753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</w:p>
        </w:tc>
      </w:tr>
      <w:tr w:rsidR="00A857D5" w:rsidRPr="001076F8" w14:paraId="134CB651" w14:textId="77777777" w:rsidTr="1EC29960">
        <w:trPr>
          <w:cantSplit/>
          <w:trHeight w:val="20"/>
        </w:trPr>
        <w:tc>
          <w:tcPr>
            <w:tcW w:w="2610" w:type="dxa"/>
          </w:tcPr>
          <w:p w14:paraId="49C61A0F" w14:textId="6F34ECAB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337" w:hanging="292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olor w:val="000000"/>
                <w:cs/>
              </w:rPr>
              <w:t>บริษัท บริหารสินทรัพย์ อัลฟาแคปปิตอล จำกัด</w:t>
            </w:r>
          </w:p>
        </w:tc>
        <w:tc>
          <w:tcPr>
            <w:tcW w:w="1536" w:type="dxa"/>
          </w:tcPr>
          <w:p w14:paraId="4FE299F9" w14:textId="77777777" w:rsidR="00A857D5" w:rsidRPr="00CF5BE6" w:rsidRDefault="00A857D5" w:rsidP="00A857D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  <w:p w14:paraId="4339CE35" w14:textId="53061EA5" w:rsidR="00A857D5" w:rsidRPr="00CF5BE6" w:rsidRDefault="00A857D5" w:rsidP="00A857D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3"/>
              </w:tabs>
              <w:spacing w:line="240" w:lineRule="auto"/>
              <w:ind w:left="696" w:right="-109" w:hanging="696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>7.25</w:t>
            </w:r>
          </w:p>
        </w:tc>
        <w:tc>
          <w:tcPr>
            <w:tcW w:w="270" w:type="dxa"/>
          </w:tcPr>
          <w:p w14:paraId="14F87A2E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55B2CD73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592"/>
              <w:jc w:val="right"/>
              <w:rPr>
                <w:rFonts w:asciiTheme="majorBidi" w:hAnsiTheme="majorBidi" w:cstheme="majorBidi"/>
              </w:rPr>
            </w:pPr>
          </w:p>
          <w:p w14:paraId="4781D567" w14:textId="47808FF7" w:rsidR="00A857D5" w:rsidRPr="001076F8" w:rsidRDefault="00A857D5" w:rsidP="00A857D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-289" w:hanging="720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>715,000</w:t>
            </w:r>
          </w:p>
        </w:tc>
        <w:tc>
          <w:tcPr>
            <w:tcW w:w="270" w:type="dxa"/>
          </w:tcPr>
          <w:p w14:paraId="5AE4BE56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</w:tcPr>
          <w:p w14:paraId="78A931F2" w14:textId="77777777" w:rsidR="00A857D5" w:rsidRDefault="00A857D5" w:rsidP="00CF5BE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592"/>
              <w:jc w:val="right"/>
              <w:rPr>
                <w:rFonts w:asciiTheme="majorBidi" w:hAnsiTheme="majorBidi" w:cstheme="majorBidi"/>
              </w:rPr>
            </w:pPr>
          </w:p>
          <w:p w14:paraId="4805CF64" w14:textId="5F81265A" w:rsidR="00A857D5" w:rsidRPr="001076F8" w:rsidRDefault="00A857D5" w:rsidP="00CF5BE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592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>650,000</w:t>
            </w:r>
          </w:p>
        </w:tc>
        <w:tc>
          <w:tcPr>
            <w:tcW w:w="270" w:type="dxa"/>
          </w:tcPr>
          <w:p w14:paraId="21F2153C" w14:textId="77777777" w:rsidR="00A857D5" w:rsidRPr="001076F8" w:rsidRDefault="00A857D5" w:rsidP="00CF5BE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59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0F915146" w14:textId="77777777" w:rsidR="00A857D5" w:rsidRDefault="00A857D5" w:rsidP="00CF5BE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3"/>
              </w:tabs>
              <w:spacing w:line="240" w:lineRule="auto"/>
              <w:ind w:left="696" w:right="17" w:hanging="592"/>
              <w:jc w:val="right"/>
              <w:rPr>
                <w:rFonts w:asciiTheme="majorBidi" w:hAnsiTheme="majorBidi" w:cstheme="majorBidi"/>
              </w:rPr>
            </w:pPr>
          </w:p>
          <w:p w14:paraId="36001709" w14:textId="2967D634" w:rsidR="00A857D5" w:rsidRPr="001076F8" w:rsidRDefault="00A857D5" w:rsidP="00CF5BE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3"/>
              </w:tabs>
              <w:spacing w:line="240" w:lineRule="auto"/>
              <w:ind w:left="696" w:right="17" w:hanging="592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3C807216" w14:textId="77777777" w:rsidR="00A857D5" w:rsidRPr="001076F8" w:rsidRDefault="00A857D5" w:rsidP="00CF5BE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59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8" w:type="dxa"/>
          </w:tcPr>
          <w:p w14:paraId="4D59F5B0" w14:textId="77777777" w:rsidR="00A857D5" w:rsidRDefault="00A857D5" w:rsidP="00CF5BE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left="696" w:right="17" w:hanging="592"/>
              <w:jc w:val="right"/>
              <w:rPr>
                <w:rFonts w:asciiTheme="majorBidi" w:hAnsiTheme="majorBidi" w:cstheme="majorBidi"/>
              </w:rPr>
            </w:pPr>
          </w:p>
          <w:p w14:paraId="37B419C0" w14:textId="4B8BCD90" w:rsidR="00A857D5" w:rsidRPr="001076F8" w:rsidRDefault="00A857D5" w:rsidP="00CF5BE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left="696" w:right="17" w:hanging="592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>1,365,000</w:t>
            </w:r>
          </w:p>
        </w:tc>
      </w:tr>
      <w:tr w:rsidR="00A857D5" w:rsidRPr="001076F8" w:rsidDel="000F299A" w14:paraId="7EA42AFB" w14:textId="77777777" w:rsidTr="1EC29960">
        <w:trPr>
          <w:cantSplit/>
          <w:trHeight w:val="20"/>
        </w:trPr>
        <w:tc>
          <w:tcPr>
            <w:tcW w:w="2610" w:type="dxa"/>
          </w:tcPr>
          <w:p w14:paraId="00FAF38F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337" w:hanging="292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บริษัท บริหารสินทรัพย์</w:t>
            </w:r>
            <w:r w:rsidRPr="001076F8">
              <w:rPr>
                <w:rFonts w:asciiTheme="majorBidi" w:hAnsiTheme="majorBidi" w:cstheme="majorBidi"/>
              </w:rPr>
              <w:t xml:space="preserve"> </w:t>
            </w:r>
            <w:r w:rsidRPr="001076F8">
              <w:rPr>
                <w:rFonts w:asciiTheme="majorBidi" w:hAnsiTheme="majorBidi" w:cstheme="majorBidi"/>
              </w:rPr>
              <w:br/>
            </w:r>
            <w:r w:rsidRPr="001076F8">
              <w:rPr>
                <w:rFonts w:asciiTheme="majorBidi" w:hAnsiTheme="majorBidi" w:cstheme="majorBidi"/>
                <w:cs/>
              </w:rPr>
              <w:t>ไวร์เลส จำกัด</w:t>
            </w:r>
          </w:p>
        </w:tc>
        <w:tc>
          <w:tcPr>
            <w:tcW w:w="1536" w:type="dxa"/>
          </w:tcPr>
          <w:p w14:paraId="365E55EB" w14:textId="77777777" w:rsidR="00A857D5" w:rsidRPr="00CF5BE6" w:rsidRDefault="00A857D5" w:rsidP="00A857D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3"/>
              </w:tabs>
              <w:spacing w:line="240" w:lineRule="auto"/>
              <w:ind w:left="696" w:right="17" w:hanging="696"/>
              <w:jc w:val="center"/>
              <w:rPr>
                <w:rFonts w:asciiTheme="majorBidi" w:hAnsiTheme="majorBidi" w:cstheme="majorBidi"/>
              </w:rPr>
            </w:pPr>
          </w:p>
          <w:p w14:paraId="5C12EF36" w14:textId="6E0408E9" w:rsidR="00A857D5" w:rsidRPr="00CF5BE6" w:rsidRDefault="00A857D5" w:rsidP="00A857D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3"/>
              </w:tabs>
              <w:spacing w:line="240" w:lineRule="auto"/>
              <w:ind w:left="696" w:right="-109" w:hanging="696"/>
              <w:jc w:val="center"/>
              <w:rPr>
                <w:rFonts w:asciiTheme="majorBidi" w:hAnsiTheme="majorBidi" w:cstheme="majorBidi"/>
                <w:cs/>
              </w:rPr>
            </w:pPr>
            <w:r w:rsidRPr="00CF5BE6">
              <w:rPr>
                <w:rFonts w:asciiTheme="majorBidi" w:hAnsiTheme="majorBidi" w:cstheme="majorBidi"/>
              </w:rPr>
              <w:t>7.25</w:t>
            </w:r>
          </w:p>
        </w:tc>
        <w:tc>
          <w:tcPr>
            <w:tcW w:w="270" w:type="dxa"/>
          </w:tcPr>
          <w:p w14:paraId="4C7A0F0C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A1FD2BE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592"/>
              <w:jc w:val="right"/>
              <w:rPr>
                <w:rFonts w:asciiTheme="majorBidi" w:hAnsiTheme="majorBidi" w:cstheme="majorBidi"/>
              </w:rPr>
            </w:pPr>
          </w:p>
          <w:p w14:paraId="76668606" w14:textId="21E49EF6" w:rsidR="00A857D5" w:rsidRPr="001076F8" w:rsidRDefault="00A857D5" w:rsidP="00A857D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-289" w:hanging="720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346,157</w:t>
            </w:r>
          </w:p>
        </w:tc>
        <w:tc>
          <w:tcPr>
            <w:tcW w:w="270" w:type="dxa"/>
          </w:tcPr>
          <w:p w14:paraId="5630888B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652D1AA" w14:textId="77777777" w:rsidR="00A857D5" w:rsidRPr="00CF5BE6" w:rsidRDefault="00A857D5" w:rsidP="00CF5BE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592"/>
              <w:jc w:val="right"/>
              <w:rPr>
                <w:rFonts w:asciiTheme="majorBidi" w:hAnsiTheme="majorBidi" w:cstheme="majorBidi"/>
              </w:rPr>
            </w:pPr>
          </w:p>
          <w:p w14:paraId="70EB990C" w14:textId="4F650568" w:rsidR="00A857D5" w:rsidRPr="001076F8" w:rsidRDefault="00A857D5" w:rsidP="00CF5BE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-289" w:hanging="720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>570,000</w:t>
            </w:r>
          </w:p>
        </w:tc>
        <w:tc>
          <w:tcPr>
            <w:tcW w:w="270" w:type="dxa"/>
          </w:tcPr>
          <w:p w14:paraId="195B4E88" w14:textId="77777777" w:rsidR="00A857D5" w:rsidRPr="001076F8" w:rsidRDefault="00A857D5" w:rsidP="00CF5BE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59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18D3441" w14:textId="77777777" w:rsidR="00A857D5" w:rsidRPr="00CF5BE6" w:rsidRDefault="00A857D5" w:rsidP="00CF5BE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592"/>
              <w:jc w:val="right"/>
              <w:rPr>
                <w:rFonts w:asciiTheme="majorBidi" w:hAnsiTheme="majorBidi" w:cstheme="majorBidi"/>
              </w:rPr>
            </w:pPr>
          </w:p>
          <w:p w14:paraId="66314694" w14:textId="04B06CD5" w:rsidR="00A857D5" w:rsidRPr="001076F8" w:rsidRDefault="00A857D5" w:rsidP="00CF5BE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-289" w:hanging="720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>(74,279)</w:t>
            </w:r>
          </w:p>
        </w:tc>
        <w:tc>
          <w:tcPr>
            <w:tcW w:w="270" w:type="dxa"/>
          </w:tcPr>
          <w:p w14:paraId="0B6D79CE" w14:textId="77777777" w:rsidR="00A857D5" w:rsidRPr="001076F8" w:rsidRDefault="00A857D5" w:rsidP="00CF5BE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59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1AAEC1D3" w14:textId="77777777" w:rsidR="00A857D5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left="696" w:right="17" w:hanging="592"/>
              <w:jc w:val="right"/>
              <w:rPr>
                <w:rFonts w:asciiTheme="majorBidi" w:hAnsiTheme="majorBidi" w:cstheme="majorBidi"/>
              </w:rPr>
            </w:pPr>
          </w:p>
          <w:p w14:paraId="03A57C74" w14:textId="2484EE18" w:rsidR="00A857D5" w:rsidRPr="001076F8" w:rsidRDefault="00A857D5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left="696" w:right="17" w:hanging="592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>841,878</w:t>
            </w:r>
          </w:p>
        </w:tc>
      </w:tr>
      <w:tr w:rsidR="00A857D5" w:rsidRPr="001076F8" w:rsidDel="000F299A" w14:paraId="1F5CA81A" w14:textId="77777777" w:rsidTr="00CF5BE6">
        <w:trPr>
          <w:cantSplit/>
          <w:trHeight w:val="20"/>
        </w:trPr>
        <w:tc>
          <w:tcPr>
            <w:tcW w:w="2610" w:type="dxa"/>
          </w:tcPr>
          <w:p w14:paraId="7B11E2E5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36" w:type="dxa"/>
          </w:tcPr>
          <w:p w14:paraId="783A68B1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0B053F1D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352EFE9" w14:textId="5AB31856" w:rsidR="00A857D5" w:rsidRPr="00A857D5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528"/>
              </w:tabs>
              <w:spacing w:line="240" w:lineRule="auto"/>
              <w:ind w:left="618" w:right="-289" w:hanging="79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857D5">
              <w:rPr>
                <w:rFonts w:asciiTheme="majorBidi" w:hAnsiTheme="majorBidi" w:cstheme="majorBidi"/>
                <w:b/>
                <w:bCs/>
              </w:rPr>
              <w:t>1,061,157</w:t>
            </w:r>
          </w:p>
        </w:tc>
        <w:tc>
          <w:tcPr>
            <w:tcW w:w="270" w:type="dxa"/>
          </w:tcPr>
          <w:p w14:paraId="7FCA9635" w14:textId="77777777" w:rsidR="00A857D5" w:rsidRPr="00A857D5" w:rsidRDefault="00A857D5" w:rsidP="00A857D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9F163EB" w14:textId="1DA1A384" w:rsidR="00A857D5" w:rsidRPr="00A857D5" w:rsidRDefault="00A857D5" w:rsidP="00CF5BE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59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>1,220,000</w:t>
            </w:r>
          </w:p>
        </w:tc>
        <w:tc>
          <w:tcPr>
            <w:tcW w:w="270" w:type="dxa"/>
          </w:tcPr>
          <w:p w14:paraId="5C93012A" w14:textId="77777777" w:rsidR="00A857D5" w:rsidRPr="00A857D5" w:rsidRDefault="00A857D5" w:rsidP="00CF5BE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592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EA09D73" w14:textId="5D0ABCEB" w:rsidR="00A857D5" w:rsidRPr="00A857D5" w:rsidRDefault="00A857D5" w:rsidP="00CF5BE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-289" w:hanging="72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>(74,279)</w:t>
            </w:r>
          </w:p>
        </w:tc>
        <w:tc>
          <w:tcPr>
            <w:tcW w:w="270" w:type="dxa"/>
          </w:tcPr>
          <w:p w14:paraId="42C4FB8D" w14:textId="77777777" w:rsidR="00A857D5" w:rsidRPr="00A857D5" w:rsidRDefault="00A857D5" w:rsidP="00CF5BE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592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</w:tcPr>
          <w:p w14:paraId="19F32199" w14:textId="7FFE6586" w:rsidR="00A857D5" w:rsidRPr="00A857D5" w:rsidRDefault="00A857D5" w:rsidP="00CF5BE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left="696" w:right="17" w:hanging="59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>2,206,878</w:t>
            </w:r>
          </w:p>
        </w:tc>
      </w:tr>
    </w:tbl>
    <w:p w14:paraId="381A4F26" w14:textId="0D08BB51" w:rsidR="00DE0E77" w:rsidRPr="001076F8" w:rsidRDefault="00DE0E77" w:rsidP="00AA207C">
      <w:pPr>
        <w:tabs>
          <w:tab w:val="left" w:pos="936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tbl>
      <w:tblPr>
        <w:tblW w:w="9636" w:type="dxa"/>
        <w:tblInd w:w="444" w:type="dxa"/>
        <w:tblLayout w:type="fixed"/>
        <w:tblLook w:val="0000" w:firstRow="0" w:lastRow="0" w:firstColumn="0" w:lastColumn="0" w:noHBand="0" w:noVBand="0"/>
      </w:tblPr>
      <w:tblGrid>
        <w:gridCol w:w="2610"/>
        <w:gridCol w:w="1536"/>
        <w:gridCol w:w="270"/>
        <w:gridCol w:w="1080"/>
        <w:gridCol w:w="270"/>
        <w:gridCol w:w="1170"/>
        <w:gridCol w:w="270"/>
        <w:gridCol w:w="990"/>
        <w:gridCol w:w="270"/>
        <w:gridCol w:w="1170"/>
      </w:tblGrid>
      <w:tr w:rsidR="008A1B6E" w:rsidRPr="001076F8" w14:paraId="2393748E" w14:textId="77777777" w:rsidTr="00FD0DC8">
        <w:trPr>
          <w:cantSplit/>
          <w:trHeight w:val="20"/>
        </w:trPr>
        <w:tc>
          <w:tcPr>
            <w:tcW w:w="2610" w:type="dxa"/>
          </w:tcPr>
          <w:p w14:paraId="5545AAFE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both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</w:p>
        </w:tc>
        <w:tc>
          <w:tcPr>
            <w:tcW w:w="1536" w:type="dxa"/>
            <w:vAlign w:val="bottom"/>
          </w:tcPr>
          <w:p w14:paraId="6CBDA7EA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</w:p>
        </w:tc>
        <w:tc>
          <w:tcPr>
            <w:tcW w:w="270" w:type="dxa"/>
          </w:tcPr>
          <w:p w14:paraId="42DFAD73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220" w:type="dxa"/>
            <w:gridSpan w:val="7"/>
          </w:tcPr>
          <w:p w14:paraId="1A0DEEEB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8A1B6E" w:rsidRPr="001076F8" w14:paraId="126CA829" w14:textId="77777777" w:rsidTr="00FD0DC8">
        <w:trPr>
          <w:cantSplit/>
          <w:trHeight w:val="20"/>
        </w:trPr>
        <w:tc>
          <w:tcPr>
            <w:tcW w:w="2610" w:type="dxa"/>
          </w:tcPr>
          <w:p w14:paraId="6AEB347D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55" w:hanging="282"/>
              <w:jc w:val="both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</w:p>
        </w:tc>
        <w:tc>
          <w:tcPr>
            <w:tcW w:w="1536" w:type="dxa"/>
          </w:tcPr>
          <w:p w14:paraId="5C49957F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ณ วันที่</w:t>
            </w:r>
          </w:p>
        </w:tc>
        <w:tc>
          <w:tcPr>
            <w:tcW w:w="270" w:type="dxa"/>
          </w:tcPr>
          <w:p w14:paraId="0DF90D2B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267AF0E8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ณ วันที่</w:t>
            </w:r>
          </w:p>
        </w:tc>
        <w:tc>
          <w:tcPr>
            <w:tcW w:w="270" w:type="dxa"/>
          </w:tcPr>
          <w:p w14:paraId="5578B64B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12F63610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0A84BCFD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152D9BA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027787AB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3E9C6F75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ณ วันที่</w:t>
            </w:r>
          </w:p>
        </w:tc>
      </w:tr>
      <w:tr w:rsidR="008A1B6E" w:rsidRPr="001076F8" w14:paraId="40C0E61E" w14:textId="77777777" w:rsidTr="00FD0DC8">
        <w:trPr>
          <w:cantSplit/>
          <w:trHeight w:val="20"/>
        </w:trPr>
        <w:tc>
          <w:tcPr>
            <w:tcW w:w="2610" w:type="dxa"/>
          </w:tcPr>
          <w:p w14:paraId="6D7BF067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55" w:hanging="282"/>
              <w:jc w:val="both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</w:p>
        </w:tc>
        <w:tc>
          <w:tcPr>
            <w:tcW w:w="1536" w:type="dxa"/>
          </w:tcPr>
          <w:p w14:paraId="46C29282" w14:textId="58B39140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 xml:space="preserve">31 </w:t>
            </w:r>
            <w:r w:rsidRPr="001076F8">
              <w:rPr>
                <w:rFonts w:asciiTheme="majorBidi" w:hAnsiTheme="majorBidi" w:cstheme="majorBidi"/>
                <w:cs/>
              </w:rPr>
              <w:t>ธันวาคม</w:t>
            </w:r>
          </w:p>
        </w:tc>
        <w:tc>
          <w:tcPr>
            <w:tcW w:w="270" w:type="dxa"/>
          </w:tcPr>
          <w:p w14:paraId="317B5F11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64FAE0D8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 xml:space="preserve">1 </w:t>
            </w:r>
            <w:r w:rsidRPr="001076F8">
              <w:rPr>
                <w:rFonts w:asciiTheme="majorBidi" w:hAnsiTheme="majorBidi" w:cstheme="majorBidi"/>
                <w:cs/>
              </w:rPr>
              <w:t>มกราคม</w:t>
            </w:r>
          </w:p>
        </w:tc>
        <w:tc>
          <w:tcPr>
            <w:tcW w:w="270" w:type="dxa"/>
          </w:tcPr>
          <w:p w14:paraId="0790BE3A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6DE5EEE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2BECC294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34F173BE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2DF220E8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3CE538CD" w14:textId="1F1C2403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 xml:space="preserve">31 </w:t>
            </w:r>
            <w:r w:rsidRPr="001076F8">
              <w:rPr>
                <w:rFonts w:asciiTheme="majorBidi" w:hAnsiTheme="majorBidi" w:cstheme="majorBidi"/>
                <w:cs/>
              </w:rPr>
              <w:t>ธันวาคม</w:t>
            </w:r>
          </w:p>
        </w:tc>
      </w:tr>
      <w:tr w:rsidR="008A1B6E" w:rsidRPr="001076F8" w14:paraId="1458974E" w14:textId="77777777" w:rsidTr="00FD0DC8">
        <w:trPr>
          <w:cantSplit/>
          <w:trHeight w:val="20"/>
        </w:trPr>
        <w:tc>
          <w:tcPr>
            <w:tcW w:w="2610" w:type="dxa"/>
          </w:tcPr>
          <w:p w14:paraId="4348D7FA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55" w:hanging="282"/>
              <w:jc w:val="both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</w:p>
        </w:tc>
        <w:tc>
          <w:tcPr>
            <w:tcW w:w="1536" w:type="dxa"/>
          </w:tcPr>
          <w:p w14:paraId="5C926BCF" w14:textId="65ECF01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842250" w:rsidRPr="001076F8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270" w:type="dxa"/>
          </w:tcPr>
          <w:p w14:paraId="783EC3CE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1AEAAD59" w14:textId="6542F97D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842250" w:rsidRPr="001076F8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270" w:type="dxa"/>
          </w:tcPr>
          <w:p w14:paraId="3808FE62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C13C147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เพิ่มขึ้น</w:t>
            </w:r>
          </w:p>
        </w:tc>
        <w:tc>
          <w:tcPr>
            <w:tcW w:w="270" w:type="dxa"/>
          </w:tcPr>
          <w:p w14:paraId="2CEAAC2B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</w:tcPr>
          <w:p w14:paraId="41DBAC43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ลดลง</w:t>
            </w:r>
          </w:p>
        </w:tc>
        <w:tc>
          <w:tcPr>
            <w:tcW w:w="270" w:type="dxa"/>
          </w:tcPr>
          <w:p w14:paraId="236C5A7D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</w:tcPr>
          <w:p w14:paraId="0ED82037" w14:textId="65287098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842250" w:rsidRPr="001076F8">
              <w:rPr>
                <w:rFonts w:asciiTheme="majorBidi" w:hAnsiTheme="majorBidi" w:cstheme="majorBidi"/>
              </w:rPr>
              <w:t>6</w:t>
            </w:r>
          </w:p>
        </w:tc>
      </w:tr>
      <w:tr w:rsidR="008A1B6E" w:rsidRPr="001076F8" w14:paraId="5FDAED06" w14:textId="77777777" w:rsidTr="00FD0DC8">
        <w:trPr>
          <w:cantSplit/>
          <w:trHeight w:val="20"/>
        </w:trPr>
        <w:tc>
          <w:tcPr>
            <w:tcW w:w="2610" w:type="dxa"/>
          </w:tcPr>
          <w:p w14:paraId="25B13D17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both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</w:p>
        </w:tc>
        <w:tc>
          <w:tcPr>
            <w:tcW w:w="1536" w:type="dxa"/>
          </w:tcPr>
          <w:p w14:paraId="1B816636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  <w:lang w:val="th-TH"/>
              </w:rPr>
              <w:t>(ร้อยละต่อปี)</w:t>
            </w:r>
          </w:p>
        </w:tc>
        <w:tc>
          <w:tcPr>
            <w:tcW w:w="270" w:type="dxa"/>
          </w:tcPr>
          <w:p w14:paraId="4E3AEAB3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</w:p>
        </w:tc>
        <w:tc>
          <w:tcPr>
            <w:tcW w:w="5220" w:type="dxa"/>
            <w:gridSpan w:val="7"/>
          </w:tcPr>
          <w:p w14:paraId="454AC100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  <w:lang w:val="th-TH"/>
              </w:rPr>
              <w:t>(พันบาท)</w:t>
            </w:r>
          </w:p>
        </w:tc>
      </w:tr>
      <w:tr w:rsidR="008A1B6E" w:rsidRPr="001076F8" w14:paraId="61DB7475" w14:textId="77777777" w:rsidTr="00FD0DC8">
        <w:trPr>
          <w:cantSplit/>
          <w:trHeight w:val="20"/>
        </w:trPr>
        <w:tc>
          <w:tcPr>
            <w:tcW w:w="2610" w:type="dxa"/>
          </w:tcPr>
          <w:p w14:paraId="6CC3D8B7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เงินให้กู้ยืมบริษัทย่อย</w:t>
            </w:r>
          </w:p>
        </w:tc>
        <w:tc>
          <w:tcPr>
            <w:tcW w:w="1536" w:type="dxa"/>
          </w:tcPr>
          <w:p w14:paraId="305DE702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1D73FB64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057FDFA2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" w:type="dxa"/>
          </w:tcPr>
          <w:p w14:paraId="15B2F517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</w:tcPr>
          <w:p w14:paraId="0D711F6B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47CEF7DB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6A0757EF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36C561B0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D416C10" w14:textId="77777777" w:rsidR="008A1B6E" w:rsidRPr="001076F8" w:rsidRDefault="008A1B6E" w:rsidP="007D3792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</w:p>
        </w:tc>
      </w:tr>
      <w:tr w:rsidR="00C86A0C" w:rsidRPr="001076F8" w14:paraId="4FC80B0F" w14:textId="77777777" w:rsidTr="00FD0DC8">
        <w:trPr>
          <w:cantSplit/>
          <w:trHeight w:val="20"/>
        </w:trPr>
        <w:tc>
          <w:tcPr>
            <w:tcW w:w="2610" w:type="dxa"/>
          </w:tcPr>
          <w:p w14:paraId="7633052A" w14:textId="5DDD10CF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337" w:hanging="292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color w:val="000000"/>
                <w:cs/>
              </w:rPr>
              <w:t>บริษัท บริหารสินทรัพย์</w:t>
            </w:r>
            <w:r w:rsidRPr="001076F8">
              <w:rPr>
                <w:rFonts w:asciiTheme="majorBidi" w:hAnsiTheme="majorBidi" w:cstheme="majorBidi"/>
                <w:color w:val="000000"/>
              </w:rPr>
              <w:t xml:space="preserve"> </w:t>
            </w:r>
            <w:r w:rsidRPr="001076F8">
              <w:rPr>
                <w:rFonts w:asciiTheme="majorBidi" w:hAnsiTheme="majorBidi" w:cstheme="majorBidi"/>
                <w:color w:val="000000"/>
                <w:cs/>
              </w:rPr>
              <w:t>อัลฟาแคปปิตอล จำกัด</w:t>
            </w:r>
          </w:p>
        </w:tc>
        <w:tc>
          <w:tcPr>
            <w:tcW w:w="1536" w:type="dxa"/>
          </w:tcPr>
          <w:p w14:paraId="647D2737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  <w:p w14:paraId="1E5A066F" w14:textId="30564C7D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5"/>
                <w:tab w:val="left" w:pos="345"/>
              </w:tabs>
              <w:spacing w:line="240" w:lineRule="auto"/>
              <w:ind w:right="427" w:hanging="15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6.12</w:t>
            </w:r>
          </w:p>
        </w:tc>
        <w:tc>
          <w:tcPr>
            <w:tcW w:w="270" w:type="dxa"/>
          </w:tcPr>
          <w:p w14:paraId="7EB592A2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2A1BC1D0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  <w:p w14:paraId="16C7478A" w14:textId="05E70F00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01"/>
              </w:tabs>
              <w:spacing w:line="240" w:lineRule="auto"/>
              <w:ind w:right="-379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7610482E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</w:tcPr>
          <w:p w14:paraId="42936627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520"/>
              </w:tabs>
              <w:spacing w:line="240" w:lineRule="auto"/>
              <w:ind w:left="613" w:right="17" w:hanging="806"/>
              <w:jc w:val="right"/>
              <w:rPr>
                <w:rFonts w:asciiTheme="majorBidi" w:hAnsiTheme="majorBidi" w:cstheme="majorBidi"/>
              </w:rPr>
            </w:pPr>
          </w:p>
          <w:p w14:paraId="69ADFEC0" w14:textId="73FB15A4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520"/>
              </w:tabs>
              <w:spacing w:line="240" w:lineRule="auto"/>
              <w:ind w:left="688" w:right="-379" w:hanging="712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855,000</w:t>
            </w:r>
          </w:p>
        </w:tc>
        <w:tc>
          <w:tcPr>
            <w:tcW w:w="270" w:type="dxa"/>
          </w:tcPr>
          <w:p w14:paraId="5312F745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75DD2F1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520"/>
              </w:tabs>
              <w:spacing w:line="240" w:lineRule="auto"/>
              <w:ind w:left="614" w:right="-104" w:hanging="814"/>
              <w:jc w:val="right"/>
              <w:rPr>
                <w:rFonts w:asciiTheme="majorBidi" w:hAnsiTheme="majorBidi" w:cstheme="majorBidi"/>
              </w:rPr>
            </w:pPr>
          </w:p>
          <w:p w14:paraId="19A50502" w14:textId="230BA811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516"/>
              </w:tabs>
              <w:spacing w:line="240" w:lineRule="auto"/>
              <w:ind w:left="606" w:right="-293" w:hanging="720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(140,000)</w:t>
            </w:r>
          </w:p>
        </w:tc>
        <w:tc>
          <w:tcPr>
            <w:tcW w:w="270" w:type="dxa"/>
          </w:tcPr>
          <w:p w14:paraId="6ABDE9A0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6B5EDCCD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592"/>
              <w:jc w:val="right"/>
              <w:rPr>
                <w:rFonts w:asciiTheme="majorBidi" w:hAnsiTheme="majorBidi" w:cstheme="majorBidi"/>
              </w:rPr>
            </w:pPr>
          </w:p>
          <w:p w14:paraId="12B89F68" w14:textId="2C524229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793"/>
              </w:tabs>
              <w:spacing w:line="240" w:lineRule="auto"/>
              <w:ind w:left="696" w:right="-381" w:hanging="720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715,000</w:t>
            </w:r>
          </w:p>
        </w:tc>
      </w:tr>
      <w:tr w:rsidR="00C86A0C" w:rsidRPr="001076F8" w:rsidDel="000F299A" w14:paraId="1A3D49D0" w14:textId="77777777" w:rsidTr="00FD0DC8">
        <w:trPr>
          <w:cantSplit/>
          <w:trHeight w:val="20"/>
        </w:trPr>
        <w:tc>
          <w:tcPr>
            <w:tcW w:w="2610" w:type="dxa"/>
          </w:tcPr>
          <w:p w14:paraId="262245E9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337" w:hanging="292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บริษัท บริหารสินทรัพย์</w:t>
            </w:r>
            <w:r w:rsidRPr="001076F8">
              <w:rPr>
                <w:rFonts w:asciiTheme="majorBidi" w:hAnsiTheme="majorBidi" w:cstheme="majorBidi"/>
              </w:rPr>
              <w:t xml:space="preserve"> </w:t>
            </w:r>
            <w:r w:rsidRPr="001076F8">
              <w:rPr>
                <w:rFonts w:asciiTheme="majorBidi" w:hAnsiTheme="majorBidi" w:cstheme="majorBidi"/>
              </w:rPr>
              <w:br/>
            </w:r>
            <w:r w:rsidRPr="001076F8">
              <w:rPr>
                <w:rFonts w:asciiTheme="majorBidi" w:hAnsiTheme="majorBidi" w:cstheme="majorBidi"/>
                <w:cs/>
              </w:rPr>
              <w:t>ไวร์เลส จำกัด</w:t>
            </w:r>
          </w:p>
        </w:tc>
        <w:tc>
          <w:tcPr>
            <w:tcW w:w="1536" w:type="dxa"/>
          </w:tcPr>
          <w:p w14:paraId="0BE0B724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3"/>
              </w:tabs>
              <w:spacing w:line="240" w:lineRule="auto"/>
              <w:ind w:left="696" w:right="17" w:hanging="696"/>
              <w:jc w:val="center"/>
              <w:rPr>
                <w:rFonts w:asciiTheme="majorBidi" w:hAnsiTheme="majorBidi" w:cstheme="majorBidi"/>
              </w:rPr>
            </w:pPr>
          </w:p>
          <w:p w14:paraId="46DE9C18" w14:textId="398AA46A" w:rsidR="00C86A0C" w:rsidRPr="001076F8" w:rsidRDefault="00C86A0C" w:rsidP="00C86A0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3"/>
              </w:tabs>
              <w:spacing w:line="240" w:lineRule="auto"/>
              <w:ind w:left="696" w:right="-109" w:hanging="696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6.58</w:t>
            </w:r>
          </w:p>
        </w:tc>
        <w:tc>
          <w:tcPr>
            <w:tcW w:w="270" w:type="dxa"/>
          </w:tcPr>
          <w:p w14:paraId="65173183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B27D5C5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  <w:p w14:paraId="59D2C47D" w14:textId="7240D1A3" w:rsidR="00C86A0C" w:rsidRPr="001076F8" w:rsidRDefault="00C86A0C" w:rsidP="00C86A0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-289" w:hanging="720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239,587</w:t>
            </w:r>
          </w:p>
        </w:tc>
        <w:tc>
          <w:tcPr>
            <w:tcW w:w="270" w:type="dxa"/>
          </w:tcPr>
          <w:p w14:paraId="05C8CFB2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5B3731A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520"/>
              </w:tabs>
              <w:spacing w:line="240" w:lineRule="auto"/>
              <w:ind w:left="696" w:right="17" w:hanging="806"/>
              <w:jc w:val="right"/>
              <w:rPr>
                <w:rFonts w:asciiTheme="majorBidi" w:hAnsiTheme="majorBidi" w:cstheme="majorBidi"/>
              </w:rPr>
            </w:pPr>
          </w:p>
          <w:p w14:paraId="0F7662B9" w14:textId="0624AC37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520"/>
              </w:tabs>
              <w:spacing w:line="240" w:lineRule="auto"/>
              <w:ind w:left="696" w:right="-379" w:hanging="896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1,012,604</w:t>
            </w:r>
          </w:p>
        </w:tc>
        <w:tc>
          <w:tcPr>
            <w:tcW w:w="270" w:type="dxa"/>
          </w:tcPr>
          <w:p w14:paraId="4BB61B4A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DF1520D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520"/>
              </w:tabs>
              <w:spacing w:line="240" w:lineRule="auto"/>
              <w:ind w:left="696" w:right="-104" w:hanging="896"/>
              <w:jc w:val="right"/>
              <w:rPr>
                <w:rFonts w:asciiTheme="majorBidi" w:hAnsiTheme="majorBidi" w:cstheme="majorBidi"/>
              </w:rPr>
            </w:pPr>
          </w:p>
          <w:p w14:paraId="07E3BF36" w14:textId="49F31465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520"/>
              </w:tabs>
              <w:spacing w:line="240" w:lineRule="auto"/>
              <w:ind w:left="696" w:right="-379" w:hanging="896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(906,034)</w:t>
            </w:r>
          </w:p>
        </w:tc>
        <w:tc>
          <w:tcPr>
            <w:tcW w:w="270" w:type="dxa"/>
          </w:tcPr>
          <w:p w14:paraId="472B3CC7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9D2BCA2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592"/>
              <w:jc w:val="right"/>
              <w:rPr>
                <w:rFonts w:asciiTheme="majorBidi" w:hAnsiTheme="majorBidi" w:cstheme="majorBidi"/>
              </w:rPr>
            </w:pPr>
          </w:p>
          <w:p w14:paraId="61948849" w14:textId="0FBF5726" w:rsidR="00C86A0C" w:rsidRPr="001076F8" w:rsidRDefault="00C86A0C" w:rsidP="00C86A0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-381" w:hanging="720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346,157</w:t>
            </w:r>
          </w:p>
        </w:tc>
      </w:tr>
      <w:tr w:rsidR="00C86A0C" w:rsidRPr="001076F8" w:rsidDel="000F299A" w14:paraId="0B6B173C" w14:textId="77777777" w:rsidTr="00FD0DC8">
        <w:trPr>
          <w:cantSplit/>
          <w:trHeight w:val="20"/>
        </w:trPr>
        <w:tc>
          <w:tcPr>
            <w:tcW w:w="2610" w:type="dxa"/>
          </w:tcPr>
          <w:p w14:paraId="3C457C9E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36" w:type="dxa"/>
          </w:tcPr>
          <w:p w14:paraId="50CA7AE3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02D926DE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FB4C24D" w14:textId="5FF7E351" w:rsidR="00C86A0C" w:rsidRPr="001076F8" w:rsidRDefault="00C86A0C" w:rsidP="00C86A0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-289" w:hanging="72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239,587</w:t>
            </w:r>
          </w:p>
        </w:tc>
        <w:tc>
          <w:tcPr>
            <w:tcW w:w="270" w:type="dxa"/>
          </w:tcPr>
          <w:p w14:paraId="348EF1E5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6AE2BA93" w14:textId="3A7EF80A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520"/>
              </w:tabs>
              <w:spacing w:line="240" w:lineRule="auto"/>
              <w:ind w:left="696" w:right="-379" w:hanging="896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1,867,604</w:t>
            </w:r>
          </w:p>
        </w:tc>
        <w:tc>
          <w:tcPr>
            <w:tcW w:w="270" w:type="dxa"/>
          </w:tcPr>
          <w:p w14:paraId="171C982F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F070370" w14:textId="33FE6A0E" w:rsidR="00C86A0C" w:rsidRPr="001076F8" w:rsidRDefault="00C86A0C" w:rsidP="00C86A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520"/>
              </w:tabs>
              <w:spacing w:line="240" w:lineRule="auto"/>
              <w:ind w:left="524" w:right="-379" w:hanging="896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(1,046,034)</w:t>
            </w:r>
          </w:p>
        </w:tc>
        <w:tc>
          <w:tcPr>
            <w:tcW w:w="270" w:type="dxa"/>
          </w:tcPr>
          <w:p w14:paraId="0B1BBAA7" w14:textId="77777777" w:rsidR="00C86A0C" w:rsidRPr="001076F8" w:rsidRDefault="00C86A0C" w:rsidP="00C86A0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1D45FC6" w14:textId="42376D6F" w:rsidR="00C86A0C" w:rsidRPr="001076F8" w:rsidRDefault="00C86A0C" w:rsidP="00C86A0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-282" w:hanging="72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1,061,157</w:t>
            </w:r>
          </w:p>
        </w:tc>
      </w:tr>
    </w:tbl>
    <w:p w14:paraId="2306B7D1" w14:textId="53C698E7" w:rsidR="008A1B6E" w:rsidRPr="001076F8" w:rsidRDefault="008A1B6E" w:rsidP="00AA207C">
      <w:pPr>
        <w:tabs>
          <w:tab w:val="left" w:pos="936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215E66DC" w14:textId="0F03F6E5" w:rsidR="008A1B6E" w:rsidRDefault="008A1B6E" w:rsidP="00AA207C">
      <w:pPr>
        <w:ind w:left="547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 xml:space="preserve">ณ วันที่ </w:t>
      </w:r>
      <w:r w:rsidR="00BC7949" w:rsidRPr="001076F8">
        <w:rPr>
          <w:rFonts w:asciiTheme="majorBidi" w:hAnsiTheme="majorBidi" w:cstheme="majorBidi"/>
        </w:rPr>
        <w:t>30</w:t>
      </w:r>
      <w:r w:rsidR="358AEB74" w:rsidRPr="001076F8">
        <w:rPr>
          <w:rFonts w:asciiTheme="majorBidi" w:hAnsiTheme="majorBidi" w:cstheme="majorBidi"/>
        </w:rPr>
        <w:t xml:space="preserve"> </w:t>
      </w:r>
      <w:r w:rsidR="003902EC" w:rsidRPr="001076F8">
        <w:rPr>
          <w:rFonts w:asciiTheme="majorBidi" w:hAnsiTheme="majorBidi" w:cstheme="majorBidi" w:hint="cs"/>
          <w:cs/>
        </w:rPr>
        <w:t>กันยายน</w:t>
      </w:r>
      <w:r w:rsidR="00075A36" w:rsidRPr="001076F8">
        <w:rPr>
          <w:rFonts w:asciiTheme="majorBidi" w:hAnsiTheme="majorBidi" w:cstheme="majorBidi"/>
          <w:cs/>
        </w:rPr>
        <w:t xml:space="preserve"> </w:t>
      </w:r>
      <w:r w:rsidR="00075A36" w:rsidRPr="001076F8">
        <w:rPr>
          <w:rFonts w:asciiTheme="majorBidi" w:hAnsiTheme="majorBidi" w:cstheme="majorBidi"/>
        </w:rPr>
        <w:t>2567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 xml:space="preserve">และ </w:t>
      </w:r>
      <w:r w:rsidRPr="001076F8">
        <w:rPr>
          <w:rFonts w:asciiTheme="majorBidi" w:hAnsiTheme="majorBidi" w:cstheme="majorBidi"/>
        </w:rPr>
        <w:t xml:space="preserve">31 </w:t>
      </w:r>
      <w:r w:rsidRPr="001076F8">
        <w:rPr>
          <w:rFonts w:asciiTheme="majorBidi" w:hAnsiTheme="majorBidi" w:cstheme="majorBidi"/>
          <w:cs/>
        </w:rPr>
        <w:t xml:space="preserve">ธันวาคม </w:t>
      </w:r>
      <w:r w:rsidRPr="001076F8">
        <w:rPr>
          <w:rFonts w:asciiTheme="majorBidi" w:hAnsiTheme="majorBidi" w:cstheme="majorBidi"/>
        </w:rPr>
        <w:t>256</w:t>
      </w:r>
      <w:r w:rsidR="00075A36" w:rsidRPr="001076F8">
        <w:rPr>
          <w:rFonts w:asciiTheme="majorBidi" w:hAnsiTheme="majorBidi" w:cstheme="majorBidi"/>
        </w:rPr>
        <w:t>6</w:t>
      </w:r>
      <w:r w:rsidRPr="001076F8">
        <w:rPr>
          <w:rFonts w:asciiTheme="majorBidi" w:hAnsiTheme="majorBidi" w:cstheme="majorBidi"/>
        </w:rPr>
        <w:t xml:space="preserve"> </w:t>
      </w:r>
      <w:r w:rsidRPr="00CF5BE6">
        <w:rPr>
          <w:rFonts w:asciiTheme="majorBidi" w:hAnsiTheme="majorBidi" w:cstheme="majorBidi"/>
          <w:cs/>
        </w:rPr>
        <w:t>เงิน</w:t>
      </w:r>
      <w:r w:rsidR="00480407" w:rsidRPr="00CF5BE6">
        <w:rPr>
          <w:rFonts w:asciiTheme="majorBidi" w:hAnsiTheme="majorBidi" w:cstheme="majorBidi"/>
          <w:cs/>
        </w:rPr>
        <w:t>ให้กู้ยืมบริษัทย่อย</w:t>
      </w:r>
      <w:r w:rsidR="00FC76ED" w:rsidRPr="00CF5BE6">
        <w:rPr>
          <w:rFonts w:asciiTheme="majorBidi" w:hAnsiTheme="majorBidi" w:cstheme="majorBidi"/>
        </w:rPr>
        <w:t xml:space="preserve"> </w:t>
      </w:r>
      <w:r w:rsidR="00480407" w:rsidRPr="00CF5BE6">
        <w:rPr>
          <w:rFonts w:asciiTheme="majorBidi" w:hAnsiTheme="majorBidi" w:cstheme="majorBidi"/>
          <w:cs/>
        </w:rPr>
        <w:t>เป็นเงินให้กู้ยืมที่ไม่มีหลักประกัน และมีกำหนดชำระคืนเมื่อทวงถาม</w:t>
      </w:r>
    </w:p>
    <w:p w14:paraId="6915ED5A" w14:textId="77777777" w:rsidR="00023E18" w:rsidRDefault="00023E18" w:rsidP="00AA207C">
      <w:pPr>
        <w:ind w:left="547"/>
        <w:jc w:val="thaiDistribute"/>
        <w:rPr>
          <w:rFonts w:asciiTheme="majorBidi" w:hAnsiTheme="majorBidi" w:cstheme="majorBidi"/>
        </w:rPr>
      </w:pPr>
    </w:p>
    <w:p w14:paraId="0FF50DCD" w14:textId="0B25C0B6" w:rsidR="00A857D5" w:rsidRDefault="00515CB6" w:rsidP="00515CB6">
      <w:pPr>
        <w:ind w:left="547"/>
        <w:jc w:val="thaiDistribute"/>
        <w:rPr>
          <w:rFonts w:asciiTheme="majorBidi" w:hAnsiTheme="majorBidi" w:cstheme="majorBidi"/>
          <w:cs/>
        </w:rPr>
      </w:pPr>
      <w:r w:rsidRPr="00515CB6">
        <w:rPr>
          <w:rFonts w:asciiTheme="majorBidi" w:hAnsiTheme="majorBidi" w:cstheme="majorBidi"/>
          <w:cs/>
        </w:rPr>
        <w:t xml:space="preserve">ณ วันที่ </w:t>
      </w:r>
      <w:r w:rsidRPr="00515CB6">
        <w:rPr>
          <w:rFonts w:asciiTheme="majorBidi" w:hAnsiTheme="majorBidi" w:cstheme="majorBidi"/>
        </w:rPr>
        <w:t xml:space="preserve">30 </w:t>
      </w:r>
      <w:r w:rsidRPr="00515CB6">
        <w:rPr>
          <w:rFonts w:asciiTheme="majorBidi" w:hAnsiTheme="majorBidi" w:cstheme="majorBidi" w:hint="cs"/>
          <w:cs/>
        </w:rPr>
        <w:t>กันยายน</w:t>
      </w:r>
      <w:r w:rsidRPr="00515CB6">
        <w:rPr>
          <w:rFonts w:asciiTheme="majorBidi" w:hAnsiTheme="majorBidi" w:cstheme="majorBidi"/>
          <w:cs/>
        </w:rPr>
        <w:t xml:space="preserve"> </w:t>
      </w:r>
      <w:r w:rsidRPr="00515CB6">
        <w:rPr>
          <w:rFonts w:asciiTheme="majorBidi" w:hAnsiTheme="majorBidi" w:cstheme="majorBidi"/>
        </w:rPr>
        <w:t xml:space="preserve">2567 </w:t>
      </w:r>
      <w:r w:rsidRPr="00515CB6">
        <w:rPr>
          <w:rFonts w:asciiTheme="majorBidi" w:hAnsiTheme="majorBidi" w:cstheme="majorBidi"/>
          <w:cs/>
        </w:rPr>
        <w:t xml:space="preserve">บริษัทได้จำนำหุ้นจำนวน </w:t>
      </w:r>
      <w:r>
        <w:rPr>
          <w:rFonts w:asciiTheme="majorBidi" w:hAnsiTheme="majorBidi" w:cstheme="majorBidi"/>
        </w:rPr>
        <w:t>2.47</w:t>
      </w:r>
      <w:r w:rsidRPr="00515CB6">
        <w:rPr>
          <w:rFonts w:asciiTheme="majorBidi" w:hAnsiTheme="majorBidi" w:cstheme="majorBidi"/>
        </w:rPr>
        <w:t xml:space="preserve"> </w:t>
      </w:r>
      <w:r w:rsidRPr="00515CB6">
        <w:rPr>
          <w:rFonts w:asciiTheme="majorBidi" w:hAnsiTheme="majorBidi" w:cstheme="majorBidi"/>
          <w:cs/>
        </w:rPr>
        <w:t>ล้านหุ้นของทุนจดทะเบียนของบริษัท บริหารสินทรัพย์อัลฟาแคปปิตอล จำกัด</w:t>
      </w:r>
      <w:r w:rsidRPr="00515CB6">
        <w:rPr>
          <w:rFonts w:asciiTheme="majorBidi" w:hAnsiTheme="majorBidi" w:cstheme="majorBidi"/>
        </w:rPr>
        <w:t xml:space="preserve"> </w:t>
      </w:r>
      <w:r w:rsidRPr="00515CB6">
        <w:rPr>
          <w:rFonts w:asciiTheme="majorBidi" w:hAnsiTheme="majorBidi" w:cstheme="majorBidi"/>
          <w:i/>
          <w:iCs/>
        </w:rPr>
        <w:t xml:space="preserve">(31 </w:t>
      </w:r>
      <w:r w:rsidRPr="00515CB6">
        <w:rPr>
          <w:rFonts w:asciiTheme="majorBidi" w:hAnsiTheme="majorBidi" w:cstheme="majorBidi"/>
          <w:i/>
          <w:iCs/>
          <w:cs/>
        </w:rPr>
        <w:t xml:space="preserve">ธันวาคม </w:t>
      </w:r>
      <w:r w:rsidRPr="00515CB6">
        <w:rPr>
          <w:rFonts w:asciiTheme="majorBidi" w:hAnsiTheme="majorBidi" w:cstheme="majorBidi"/>
          <w:i/>
          <w:iCs/>
        </w:rPr>
        <w:t>2</w:t>
      </w:r>
      <w:r w:rsidRPr="00515CB6">
        <w:rPr>
          <w:rFonts w:asciiTheme="majorBidi" w:hAnsiTheme="majorBidi" w:cstheme="majorBidi"/>
          <w:i/>
          <w:iCs/>
          <w:cs/>
        </w:rPr>
        <w:t>56</w:t>
      </w:r>
      <w:r w:rsidRPr="00515CB6">
        <w:rPr>
          <w:rFonts w:asciiTheme="majorBidi" w:hAnsiTheme="majorBidi" w:cstheme="majorBidi"/>
          <w:i/>
          <w:iCs/>
        </w:rPr>
        <w:t>6:</w:t>
      </w:r>
      <w:r w:rsidRPr="00515CB6">
        <w:rPr>
          <w:rFonts w:asciiTheme="majorBidi" w:hAnsiTheme="majorBidi" w:cstheme="majorBidi"/>
          <w:i/>
          <w:iCs/>
          <w:cs/>
        </w:rPr>
        <w:t xml:space="preserve"> ไม่มี</w:t>
      </w:r>
      <w:r w:rsidRPr="00515CB6">
        <w:rPr>
          <w:rFonts w:asciiTheme="majorBidi" w:hAnsiTheme="majorBidi" w:cstheme="majorBidi"/>
          <w:i/>
          <w:iCs/>
        </w:rPr>
        <w:t>)</w:t>
      </w:r>
      <w:r w:rsidRPr="00515CB6">
        <w:rPr>
          <w:rFonts w:asciiTheme="majorBidi" w:hAnsiTheme="majorBidi" w:cstheme="majorBidi"/>
          <w:cs/>
        </w:rPr>
        <w:t xml:space="preserve"> ไปวางค้ำประกันสำหรับเงินกู้ยืมจากบุคคลที่เกี่ยวข้องอื่นจำนวน </w:t>
      </w:r>
      <w:r>
        <w:rPr>
          <w:rFonts w:asciiTheme="majorBidi" w:hAnsiTheme="majorBidi" w:cstheme="majorBidi"/>
        </w:rPr>
        <w:t>115</w:t>
      </w:r>
      <w:r w:rsidRPr="00515CB6">
        <w:rPr>
          <w:rFonts w:asciiTheme="majorBidi" w:hAnsiTheme="majorBidi" w:cstheme="majorBidi"/>
          <w:cs/>
        </w:rPr>
        <w:t xml:space="preserve"> ล้านบาท </w:t>
      </w:r>
      <w:r w:rsidRPr="00515CB6">
        <w:rPr>
          <w:rFonts w:asciiTheme="majorBidi" w:hAnsiTheme="majorBidi" w:cstheme="majorBidi"/>
          <w:i/>
          <w:iCs/>
        </w:rPr>
        <w:t xml:space="preserve">(31 </w:t>
      </w:r>
      <w:r w:rsidRPr="00515CB6">
        <w:rPr>
          <w:rFonts w:asciiTheme="majorBidi" w:hAnsiTheme="majorBidi" w:cstheme="majorBidi"/>
          <w:i/>
          <w:iCs/>
          <w:cs/>
        </w:rPr>
        <w:t xml:space="preserve">ธันวาคม </w:t>
      </w:r>
      <w:r w:rsidRPr="00515CB6">
        <w:rPr>
          <w:rFonts w:asciiTheme="majorBidi" w:hAnsiTheme="majorBidi" w:cstheme="majorBidi"/>
          <w:i/>
          <w:iCs/>
        </w:rPr>
        <w:t>2</w:t>
      </w:r>
      <w:r w:rsidRPr="00515CB6">
        <w:rPr>
          <w:rFonts w:asciiTheme="majorBidi" w:hAnsiTheme="majorBidi" w:cstheme="majorBidi"/>
          <w:i/>
          <w:iCs/>
          <w:cs/>
        </w:rPr>
        <w:t>56</w:t>
      </w:r>
      <w:r w:rsidRPr="00515CB6">
        <w:rPr>
          <w:rFonts w:asciiTheme="majorBidi" w:hAnsiTheme="majorBidi" w:cstheme="majorBidi"/>
          <w:i/>
          <w:iCs/>
        </w:rPr>
        <w:t>6:</w:t>
      </w:r>
      <w:r w:rsidRPr="00515CB6">
        <w:rPr>
          <w:rFonts w:asciiTheme="majorBidi" w:hAnsiTheme="majorBidi" w:cstheme="majorBidi"/>
          <w:i/>
          <w:iCs/>
          <w:cs/>
        </w:rPr>
        <w:t xml:space="preserve"> ไม่มี</w:t>
      </w:r>
      <w:r w:rsidRPr="00515CB6">
        <w:rPr>
          <w:rFonts w:asciiTheme="majorBidi" w:hAnsiTheme="majorBidi" w:cstheme="majorBidi"/>
          <w:i/>
          <w:iCs/>
        </w:rPr>
        <w:t>)</w:t>
      </w:r>
      <w:r w:rsidR="00A857D5">
        <w:rPr>
          <w:rFonts w:asciiTheme="majorBidi" w:hAnsiTheme="majorBidi" w:cstheme="majorBidi"/>
          <w:cs/>
        </w:rPr>
        <w:br w:type="page"/>
      </w:r>
    </w:p>
    <w:p w14:paraId="2C430F7E" w14:textId="77777777" w:rsidR="00601732" w:rsidRPr="001076F8" w:rsidRDefault="00601732" w:rsidP="006017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i/>
          <w:iCs/>
          <w:cs/>
        </w:rPr>
      </w:pPr>
      <w:r w:rsidRPr="001076F8">
        <w:rPr>
          <w:rFonts w:asciiTheme="majorBidi" w:hAnsiTheme="majorBidi" w:cstheme="majorBidi"/>
          <w:i/>
          <w:iCs/>
          <w:cs/>
        </w:rPr>
        <w:lastRenderedPageBreak/>
        <w:t>สัญญาบริการ</w:t>
      </w:r>
    </w:p>
    <w:p w14:paraId="23B62373" w14:textId="77777777" w:rsidR="00601732" w:rsidRPr="001076F8" w:rsidRDefault="00601732" w:rsidP="00601732">
      <w:pPr>
        <w:tabs>
          <w:tab w:val="clear" w:pos="454"/>
        </w:tabs>
        <w:ind w:left="547"/>
        <w:jc w:val="thaiDistribute"/>
        <w:rPr>
          <w:rFonts w:asciiTheme="majorBidi" w:hAnsiTheme="majorBidi" w:cstheme="majorBidi"/>
          <w:cs/>
        </w:rPr>
      </w:pPr>
    </w:p>
    <w:p w14:paraId="1D7AC1FB" w14:textId="7D5A40C5" w:rsidR="00601732" w:rsidRPr="001076F8" w:rsidRDefault="00601732" w:rsidP="00601732">
      <w:pPr>
        <w:pStyle w:val="ListParagraph"/>
        <w:numPr>
          <w:ilvl w:val="0"/>
          <w:numId w:val="22"/>
        </w:numPr>
        <w:tabs>
          <w:tab w:val="clear" w:pos="454"/>
          <w:tab w:val="clear" w:pos="680"/>
          <w:tab w:val="left" w:pos="540"/>
        </w:tabs>
        <w:ind w:left="540" w:hanging="540"/>
        <w:jc w:val="thaiDistribute"/>
        <w:rPr>
          <w:rStyle w:val="ui-provider"/>
          <w:rFonts w:asciiTheme="majorBidi" w:hAnsiTheme="majorBidi" w:cstheme="majorBidi"/>
          <w:szCs w:val="30"/>
        </w:rPr>
      </w:pPr>
      <w:r w:rsidRPr="001076F8">
        <w:rPr>
          <w:rStyle w:val="ui-provider"/>
          <w:rFonts w:asciiTheme="majorBidi" w:hAnsiTheme="majorBidi" w:cstheme="majorBidi"/>
          <w:szCs w:val="30"/>
          <w:cs/>
        </w:rPr>
        <w:t xml:space="preserve">เมื่อวันที่ </w:t>
      </w:r>
      <w:r w:rsidRPr="001076F8">
        <w:rPr>
          <w:rStyle w:val="ui-provider"/>
          <w:rFonts w:asciiTheme="majorBidi" w:hAnsiTheme="majorBidi" w:cstheme="majorBidi"/>
          <w:szCs w:val="30"/>
        </w:rPr>
        <w:t xml:space="preserve">16 </w:t>
      </w:r>
      <w:r w:rsidRPr="001076F8">
        <w:rPr>
          <w:rStyle w:val="ui-provider"/>
          <w:rFonts w:asciiTheme="majorBidi" w:hAnsiTheme="majorBidi" w:cstheme="majorBidi"/>
          <w:szCs w:val="30"/>
          <w:cs/>
        </w:rPr>
        <w:t xml:space="preserve">ธันวาคม </w:t>
      </w:r>
      <w:r w:rsidRPr="001076F8">
        <w:rPr>
          <w:rStyle w:val="ui-provider"/>
          <w:rFonts w:asciiTheme="majorBidi" w:hAnsiTheme="majorBidi" w:cstheme="majorBidi"/>
          <w:szCs w:val="30"/>
        </w:rPr>
        <w:t xml:space="preserve">2565 </w:t>
      </w:r>
      <w:r w:rsidRPr="001076F8">
        <w:rPr>
          <w:rStyle w:val="ui-provider"/>
          <w:rFonts w:asciiTheme="majorBidi" w:hAnsiTheme="majorBidi" w:cstheme="majorBidi"/>
          <w:szCs w:val="30"/>
          <w:cs/>
        </w:rPr>
        <w:t xml:space="preserve">บริษัทได้ทำสัญญา </w:t>
      </w:r>
      <w:r w:rsidRPr="001076F8">
        <w:rPr>
          <w:rStyle w:val="ui-provider"/>
          <w:rFonts w:asciiTheme="majorBidi" w:hAnsiTheme="majorBidi" w:cstheme="majorBidi"/>
          <w:szCs w:val="30"/>
        </w:rPr>
        <w:t xml:space="preserve">“Management service agreement” </w:t>
      </w:r>
      <w:r w:rsidRPr="001076F8">
        <w:rPr>
          <w:rStyle w:val="ui-provider"/>
          <w:rFonts w:asciiTheme="majorBidi" w:hAnsiTheme="majorBidi" w:cstheme="majorBidi"/>
          <w:szCs w:val="30"/>
          <w:cs/>
        </w:rPr>
        <w:t xml:space="preserve">เพื่อให้บริการเกี่ยวกับการให้บริการด้านการบริหาร การจัดการ การเงิน และบริการด้านอื่นๆ กับบริษัทย่อยสองแห่ง โดยสัญญามีกำหนดระยะเวลา </w:t>
      </w:r>
      <w:r w:rsidRPr="001076F8">
        <w:rPr>
          <w:rStyle w:val="ui-provider"/>
          <w:rFonts w:asciiTheme="majorBidi" w:hAnsiTheme="majorBidi" w:cstheme="majorBidi"/>
          <w:szCs w:val="30"/>
        </w:rPr>
        <w:t xml:space="preserve">12 </w:t>
      </w:r>
      <w:r w:rsidRPr="001076F8">
        <w:rPr>
          <w:rStyle w:val="ui-provider"/>
          <w:rFonts w:asciiTheme="majorBidi" w:hAnsiTheme="majorBidi" w:cstheme="majorBidi"/>
          <w:szCs w:val="30"/>
          <w:cs/>
        </w:rPr>
        <w:t>เดือน และสัญญาดังกล่าวจะต่ออายุสัญญาเป็นรายปีทันที คู่สัญญาทั้งสองฝ่ายจะมีการบอกเลิกสัญญ</w:t>
      </w:r>
      <w:r w:rsidR="000428ED" w:rsidRPr="001076F8">
        <w:rPr>
          <w:rStyle w:val="ui-provider"/>
          <w:rFonts w:asciiTheme="majorBidi" w:hAnsiTheme="majorBidi" w:cstheme="majorBidi"/>
          <w:szCs w:val="30"/>
          <w:cs/>
        </w:rPr>
        <w:t>า</w:t>
      </w:r>
      <w:r w:rsidRPr="001076F8">
        <w:rPr>
          <w:rStyle w:val="ui-provider"/>
          <w:rFonts w:asciiTheme="majorBidi" w:hAnsiTheme="majorBidi" w:cstheme="majorBidi"/>
          <w:szCs w:val="30"/>
          <w:cs/>
        </w:rPr>
        <w:t xml:space="preserve">โดยมีการบอกกล่าวล่วงหน้าอย่างน้อย </w:t>
      </w:r>
      <w:r w:rsidRPr="001076F8">
        <w:rPr>
          <w:rStyle w:val="ui-provider"/>
          <w:rFonts w:asciiTheme="majorBidi" w:hAnsiTheme="majorBidi" w:cstheme="majorBidi"/>
          <w:szCs w:val="30"/>
        </w:rPr>
        <w:t xml:space="preserve">60 </w:t>
      </w:r>
      <w:r w:rsidRPr="001076F8">
        <w:rPr>
          <w:rStyle w:val="ui-provider"/>
          <w:rFonts w:asciiTheme="majorBidi" w:hAnsiTheme="majorBidi" w:cstheme="majorBidi"/>
          <w:szCs w:val="30"/>
          <w:cs/>
        </w:rPr>
        <w:t>วัน เป็นลายลักษณ์อักษรต่อคู่สัญญา บริษัทย่อยมีภาระผูกพันที่จะจ่ายค่าบริการตามอัตราที่ระบุไว้ในสัญญา</w:t>
      </w:r>
    </w:p>
    <w:p w14:paraId="09706D70" w14:textId="77777777" w:rsidR="00601732" w:rsidRPr="001076F8" w:rsidRDefault="00601732" w:rsidP="00601732">
      <w:pPr>
        <w:tabs>
          <w:tab w:val="clear" w:pos="454"/>
        </w:tabs>
        <w:ind w:left="547"/>
        <w:jc w:val="thaiDistribute"/>
        <w:rPr>
          <w:rFonts w:asciiTheme="majorBidi" w:hAnsiTheme="majorBidi" w:cstheme="majorBidi"/>
        </w:rPr>
      </w:pPr>
    </w:p>
    <w:p w14:paraId="39231E75" w14:textId="77777777" w:rsidR="00601732" w:rsidRPr="001076F8" w:rsidRDefault="00601732" w:rsidP="00601732">
      <w:pPr>
        <w:pStyle w:val="ListParagraph"/>
        <w:numPr>
          <w:ilvl w:val="0"/>
          <w:numId w:val="22"/>
        </w:numPr>
        <w:tabs>
          <w:tab w:val="clear" w:pos="454"/>
          <w:tab w:val="left" w:pos="540"/>
        </w:tabs>
        <w:ind w:left="540" w:hanging="540"/>
        <w:jc w:val="thaiDistribute"/>
        <w:rPr>
          <w:rStyle w:val="ui-provider"/>
          <w:rFonts w:asciiTheme="majorBidi" w:hAnsiTheme="majorBidi" w:cstheme="majorBidi"/>
          <w:szCs w:val="30"/>
        </w:rPr>
      </w:pPr>
      <w:r w:rsidRPr="001076F8">
        <w:rPr>
          <w:rStyle w:val="ui-provider"/>
          <w:rFonts w:asciiTheme="majorBidi" w:hAnsiTheme="majorBidi" w:cstheme="majorBidi"/>
          <w:szCs w:val="30"/>
          <w:cs/>
        </w:rPr>
        <w:t>เมื่อวันที่</w:t>
      </w:r>
      <w:r w:rsidRPr="001076F8">
        <w:rPr>
          <w:rStyle w:val="ui-provider"/>
          <w:rFonts w:asciiTheme="majorBidi" w:hAnsiTheme="majorBidi" w:cstheme="majorBidi"/>
          <w:szCs w:val="30"/>
        </w:rPr>
        <w:t xml:space="preserve"> 16 </w:t>
      </w:r>
      <w:r w:rsidRPr="001076F8">
        <w:rPr>
          <w:rStyle w:val="ui-provider"/>
          <w:rFonts w:asciiTheme="majorBidi" w:hAnsiTheme="majorBidi" w:cstheme="majorBidi"/>
          <w:szCs w:val="30"/>
          <w:cs/>
        </w:rPr>
        <w:t>ธันวาคม</w:t>
      </w:r>
      <w:r w:rsidRPr="001076F8">
        <w:rPr>
          <w:rStyle w:val="ui-provider"/>
          <w:rFonts w:asciiTheme="majorBidi" w:hAnsiTheme="majorBidi" w:cstheme="majorBidi"/>
          <w:szCs w:val="30"/>
        </w:rPr>
        <w:t xml:space="preserve"> 2565 </w:t>
      </w:r>
      <w:r w:rsidRPr="001076F8">
        <w:rPr>
          <w:rStyle w:val="ui-provider"/>
          <w:rFonts w:asciiTheme="majorBidi" w:hAnsiTheme="majorBidi" w:cstheme="majorBidi"/>
          <w:szCs w:val="30"/>
          <w:cs/>
        </w:rPr>
        <w:t>บริษัทย่อยแห่งหนึ่ง</w:t>
      </w:r>
      <w:r w:rsidRPr="001076F8">
        <w:rPr>
          <w:rStyle w:val="ui-provider"/>
          <w:rFonts w:asciiTheme="majorBidi" w:hAnsiTheme="majorBidi" w:cstheme="majorBidi"/>
          <w:szCs w:val="30"/>
        </w:rPr>
        <w:t xml:space="preserve"> </w:t>
      </w:r>
      <w:r w:rsidRPr="001076F8">
        <w:rPr>
          <w:rStyle w:val="ui-provider"/>
          <w:rFonts w:asciiTheme="majorBidi" w:eastAsiaTheme="minorEastAsia" w:hAnsiTheme="majorBidi" w:cstheme="majorBidi"/>
          <w:szCs w:val="30"/>
          <w:cs/>
        </w:rPr>
        <w:t xml:space="preserve">(“ผู้ให้บริการ”) </w:t>
      </w:r>
      <w:r w:rsidRPr="001076F8">
        <w:rPr>
          <w:rStyle w:val="ui-provider"/>
          <w:rFonts w:asciiTheme="majorBidi" w:hAnsiTheme="majorBidi" w:cstheme="majorBidi"/>
          <w:szCs w:val="30"/>
          <w:cs/>
        </w:rPr>
        <w:t xml:space="preserve">ได้ทำสัญญา </w:t>
      </w:r>
      <w:r w:rsidRPr="001076F8">
        <w:rPr>
          <w:rStyle w:val="ui-provider"/>
          <w:rFonts w:asciiTheme="majorBidi" w:hAnsiTheme="majorBidi" w:cstheme="majorBidi"/>
          <w:szCs w:val="30"/>
        </w:rPr>
        <w:t xml:space="preserve">“Integrated asset management service agreement” </w:t>
      </w:r>
      <w:r w:rsidRPr="001076F8">
        <w:rPr>
          <w:rStyle w:val="ui-provider"/>
          <w:rFonts w:asciiTheme="majorBidi" w:hAnsiTheme="majorBidi" w:cstheme="majorBidi"/>
          <w:szCs w:val="30"/>
          <w:cs/>
        </w:rPr>
        <w:t xml:space="preserve">เพื่อให้บริการเกี่ยวกับการบริหารติดตามหนี้ด้อยคุณภาพ และทรัพย์สินรอการขายกับบริษัทย่อยอีกแห่งหนึ่งของบริษัท (“ผู้รับบริการ”) โดยสัญญาเริ่มตั้งแต่วันที่ </w:t>
      </w:r>
      <w:r w:rsidRPr="001076F8">
        <w:rPr>
          <w:rStyle w:val="ui-provider"/>
          <w:rFonts w:asciiTheme="majorBidi" w:hAnsiTheme="majorBidi" w:cstheme="majorBidi"/>
          <w:szCs w:val="30"/>
        </w:rPr>
        <w:t xml:space="preserve">1 </w:t>
      </w:r>
      <w:r w:rsidRPr="001076F8">
        <w:rPr>
          <w:rStyle w:val="ui-provider"/>
          <w:rFonts w:asciiTheme="majorBidi" w:hAnsiTheme="majorBidi" w:cstheme="majorBidi"/>
          <w:szCs w:val="30"/>
          <w:cs/>
        </w:rPr>
        <w:t xml:space="preserve">มกราคม </w:t>
      </w:r>
      <w:r w:rsidRPr="001076F8">
        <w:rPr>
          <w:rStyle w:val="ui-provider"/>
          <w:rFonts w:asciiTheme="majorBidi" w:hAnsiTheme="majorBidi" w:cstheme="majorBidi"/>
          <w:szCs w:val="30"/>
        </w:rPr>
        <w:t xml:space="preserve">2566 </w:t>
      </w:r>
      <w:r w:rsidRPr="001076F8">
        <w:rPr>
          <w:rStyle w:val="ui-provider"/>
          <w:rFonts w:asciiTheme="majorBidi" w:hAnsiTheme="majorBidi" w:cstheme="majorBidi"/>
          <w:szCs w:val="30"/>
          <w:cs/>
        </w:rPr>
        <w:t xml:space="preserve">และจะมีผลบังคับใช้จนกระทั่งสิ้นสุดสัญญาตามเงื่อนไขการสิ้นสุดสัญญาที่ระบุไว้ในสัญญา </w:t>
      </w:r>
      <w:r w:rsidRPr="001076F8">
        <w:rPr>
          <w:rStyle w:val="ui-provider"/>
          <w:rFonts w:asciiTheme="majorBidi" w:hAnsiTheme="majorBidi" w:cstheme="majorBidi"/>
          <w:szCs w:val="30"/>
        </w:rPr>
        <w:t xml:space="preserve">(1) </w:t>
      </w:r>
      <w:bookmarkStart w:id="71" w:name="_Hlk158833400"/>
      <w:r w:rsidRPr="001076F8">
        <w:rPr>
          <w:rStyle w:val="ui-provider"/>
          <w:rFonts w:asciiTheme="majorBidi" w:hAnsiTheme="majorBidi" w:cstheme="majorBidi"/>
          <w:szCs w:val="30"/>
          <w:cs/>
        </w:rPr>
        <w:t>ผู้รับบริการ</w:t>
      </w:r>
      <w:bookmarkEnd w:id="71"/>
      <w:r w:rsidRPr="001076F8">
        <w:rPr>
          <w:rStyle w:val="ui-provider"/>
          <w:rFonts w:asciiTheme="majorBidi" w:hAnsiTheme="majorBidi" w:cstheme="majorBidi"/>
          <w:szCs w:val="30"/>
          <w:cs/>
        </w:rPr>
        <w:t xml:space="preserve">อาจจะบอกเลิกสัญญา โดยมีการบอกกล่าวล่วงหน้า </w:t>
      </w:r>
      <w:r w:rsidRPr="001076F8">
        <w:rPr>
          <w:rStyle w:val="ui-provider"/>
          <w:rFonts w:asciiTheme="majorBidi" w:hAnsiTheme="majorBidi" w:cstheme="majorBidi"/>
          <w:szCs w:val="30"/>
        </w:rPr>
        <w:t>2</w:t>
      </w:r>
      <w:r w:rsidRPr="001076F8">
        <w:rPr>
          <w:rStyle w:val="ui-provider"/>
          <w:rFonts w:asciiTheme="majorBidi" w:hAnsiTheme="majorBidi" w:cstheme="majorBidi"/>
          <w:szCs w:val="30"/>
          <w:cs/>
        </w:rPr>
        <w:t xml:space="preserve"> เดือน</w:t>
      </w:r>
      <w:r w:rsidRPr="001076F8">
        <w:rPr>
          <w:rStyle w:val="ui-provider"/>
          <w:rFonts w:asciiTheme="majorBidi" w:hAnsiTheme="majorBidi" w:cstheme="majorBidi"/>
          <w:szCs w:val="30"/>
        </w:rPr>
        <w:t xml:space="preserve"> </w:t>
      </w:r>
      <w:r w:rsidRPr="001076F8">
        <w:rPr>
          <w:rStyle w:val="ui-provider"/>
          <w:rFonts w:asciiTheme="majorBidi" w:hAnsiTheme="majorBidi" w:cstheme="majorBidi"/>
          <w:szCs w:val="30"/>
          <w:cs/>
        </w:rPr>
        <w:t xml:space="preserve">เป็นลายลักษณ์อักษร หรือยกเลิกสัญญาได้ทันทีเป็นลายลักษณ์อักษร ถ้ามีสาเหตุแห่งการบอกเลิก เช่น การละเมิดข้อตกลงอย่างร้ายแรงของสัญญา เป็นต้น </w:t>
      </w:r>
      <w:r w:rsidRPr="001076F8">
        <w:rPr>
          <w:rStyle w:val="ui-provider"/>
          <w:rFonts w:asciiTheme="majorBidi" w:hAnsiTheme="majorBidi" w:cstheme="majorBidi"/>
          <w:szCs w:val="30"/>
        </w:rPr>
        <w:t xml:space="preserve">(2) </w:t>
      </w:r>
      <w:r w:rsidRPr="001076F8">
        <w:rPr>
          <w:rStyle w:val="ui-provider"/>
          <w:rFonts w:asciiTheme="majorBidi" w:hAnsiTheme="majorBidi" w:cstheme="majorBidi"/>
          <w:szCs w:val="30"/>
          <w:cs/>
        </w:rPr>
        <w:t xml:space="preserve">ผู้ให้บริการอาจยกเลิกสัญญาได้ทันที โดยมีสาเหตุแห่งการบอกเลิก เป็นลายลักษณ์อักษร โดยไม่มีข้อจำกัดในกรณีที่ผู้รับบริการละเมิดข้อตกลงอย่างร้ายแรงที่ระบุไว้ในสัญญา ในกรณีที่ข้อละเมิดดังกล่าวสามารถถูกระงับได้ ผู้ให้บริการต้องแจ้งให้ผู้รับบริการทราบเป็นลายลักษณ์อักษร ภายใน </w:t>
      </w:r>
      <w:r w:rsidRPr="001076F8">
        <w:rPr>
          <w:rStyle w:val="ui-provider"/>
          <w:rFonts w:asciiTheme="majorBidi" w:hAnsiTheme="majorBidi" w:cstheme="majorBidi"/>
          <w:szCs w:val="30"/>
        </w:rPr>
        <w:t xml:space="preserve">30 </w:t>
      </w:r>
      <w:r w:rsidRPr="001076F8">
        <w:rPr>
          <w:rStyle w:val="ui-provider"/>
          <w:rFonts w:asciiTheme="majorBidi" w:hAnsiTheme="majorBidi" w:cstheme="majorBidi"/>
          <w:szCs w:val="30"/>
          <w:cs/>
        </w:rPr>
        <w:t>วัน</w:t>
      </w:r>
      <w:r w:rsidRPr="001076F8">
        <w:rPr>
          <w:rStyle w:val="ui-provider"/>
          <w:rFonts w:asciiTheme="majorBidi" w:hAnsiTheme="majorBidi" w:cstheme="majorBidi"/>
          <w:szCs w:val="30"/>
        </w:rPr>
        <w:t xml:space="preserve"> </w:t>
      </w:r>
      <w:r w:rsidRPr="001076F8">
        <w:rPr>
          <w:rStyle w:val="ui-provider"/>
          <w:rFonts w:asciiTheme="majorBidi" w:hAnsiTheme="majorBidi" w:cstheme="majorBidi"/>
          <w:szCs w:val="30"/>
          <w:cs/>
        </w:rPr>
        <w:t xml:space="preserve">เพื่อระงับข้อละเมิดดังกล่าว </w:t>
      </w:r>
      <w:r w:rsidRPr="001076F8">
        <w:rPr>
          <w:rStyle w:val="ui-provider"/>
          <w:rFonts w:asciiTheme="majorBidi" w:hAnsiTheme="majorBidi" w:cstheme="majorBidi"/>
          <w:szCs w:val="30"/>
        </w:rPr>
        <w:t xml:space="preserve">(3) </w:t>
      </w:r>
      <w:r w:rsidRPr="001076F8">
        <w:rPr>
          <w:rStyle w:val="ui-provider"/>
          <w:rFonts w:asciiTheme="majorBidi" w:hAnsiTheme="majorBidi" w:cstheme="majorBidi"/>
          <w:szCs w:val="30"/>
          <w:cs/>
        </w:rPr>
        <w:t xml:space="preserve">คู่สัญญาทั้งสองฝ่ายสามารถบอกเลิกสัญญาโดยมีการบอกกล่าวล่วงหน้าเป็นลายลักษณ์อักษรให้คู่สัญญาอีกฝ่ายหนึ่งทราบล่วงหน้า </w:t>
      </w:r>
      <w:r w:rsidRPr="001076F8">
        <w:rPr>
          <w:rStyle w:val="ui-provider"/>
          <w:rFonts w:asciiTheme="majorBidi" w:hAnsiTheme="majorBidi" w:cstheme="majorBidi"/>
          <w:szCs w:val="30"/>
        </w:rPr>
        <w:t xml:space="preserve">30 </w:t>
      </w:r>
      <w:r w:rsidRPr="001076F8">
        <w:rPr>
          <w:rStyle w:val="ui-provider"/>
          <w:rFonts w:asciiTheme="majorBidi" w:hAnsiTheme="majorBidi" w:cstheme="majorBidi"/>
          <w:szCs w:val="30"/>
          <w:cs/>
        </w:rPr>
        <w:t>วัน เมื่อเกิดการเปลี่ยนแปลงการควบคุมของฝ่ายหนึ่งฝ่ายใดโดยไม่กระทบต่อสิทธิใดๆภายใต้สัญญา ผู้รับบริการมีภาระผูกพันที่จะต้องจ่ายค่าบริการตามอัตราที่ระบุไว้ในสัญญา</w:t>
      </w:r>
    </w:p>
    <w:p w14:paraId="13542DE5" w14:textId="77777777" w:rsidR="00601732" w:rsidRPr="001076F8" w:rsidRDefault="00601732" w:rsidP="006017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Style w:val="ui-provider"/>
          <w:rFonts w:asciiTheme="majorBidi" w:hAnsiTheme="majorBidi" w:cstheme="majorBidi"/>
          <w:cs/>
        </w:rPr>
      </w:pPr>
    </w:p>
    <w:p w14:paraId="1F71774C" w14:textId="589356A3" w:rsidR="00601732" w:rsidRPr="001076F8" w:rsidRDefault="00601732" w:rsidP="00601732">
      <w:pPr>
        <w:pStyle w:val="ListParagraph"/>
        <w:numPr>
          <w:ilvl w:val="0"/>
          <w:numId w:val="22"/>
        </w:numPr>
        <w:tabs>
          <w:tab w:val="clear" w:pos="454"/>
          <w:tab w:val="left" w:pos="540"/>
        </w:tabs>
        <w:ind w:left="540" w:hanging="540"/>
        <w:jc w:val="thaiDistribute"/>
        <w:rPr>
          <w:rStyle w:val="ui-provider"/>
          <w:rFonts w:asciiTheme="majorBidi" w:hAnsiTheme="majorBidi" w:cstheme="majorBidi"/>
          <w:szCs w:val="30"/>
        </w:rPr>
      </w:pPr>
      <w:r w:rsidRPr="001076F8">
        <w:rPr>
          <w:rStyle w:val="ui-provider"/>
          <w:rFonts w:asciiTheme="majorBidi" w:hAnsiTheme="majorBidi" w:cstheme="majorBidi"/>
          <w:szCs w:val="30"/>
          <w:cs/>
        </w:rPr>
        <w:t>เมื่อวันที่</w:t>
      </w:r>
      <w:r w:rsidRPr="001076F8">
        <w:rPr>
          <w:rStyle w:val="ui-provider"/>
          <w:rFonts w:asciiTheme="majorBidi" w:hAnsiTheme="majorBidi" w:cstheme="majorBidi"/>
          <w:szCs w:val="30"/>
        </w:rPr>
        <w:t xml:space="preserve"> 16 </w:t>
      </w:r>
      <w:r w:rsidRPr="001076F8">
        <w:rPr>
          <w:rStyle w:val="ui-provider"/>
          <w:rFonts w:asciiTheme="majorBidi" w:hAnsiTheme="majorBidi" w:cstheme="majorBidi"/>
          <w:szCs w:val="30"/>
          <w:cs/>
        </w:rPr>
        <w:t>ธันวาคม</w:t>
      </w:r>
      <w:r w:rsidRPr="001076F8">
        <w:rPr>
          <w:rStyle w:val="ui-provider"/>
          <w:rFonts w:asciiTheme="majorBidi" w:hAnsiTheme="majorBidi" w:cstheme="majorBidi"/>
          <w:szCs w:val="30"/>
        </w:rPr>
        <w:t xml:space="preserve"> 2565 </w:t>
      </w:r>
      <w:r w:rsidRPr="001076F8">
        <w:rPr>
          <w:rStyle w:val="ui-provider"/>
          <w:rFonts w:asciiTheme="majorBidi" w:hAnsiTheme="majorBidi" w:cstheme="majorBidi"/>
          <w:szCs w:val="30"/>
          <w:cs/>
        </w:rPr>
        <w:t xml:space="preserve">บริษัทย่อยแห่งหนึ่งได้ทำสัญญา </w:t>
      </w:r>
      <w:r w:rsidRPr="001076F8">
        <w:rPr>
          <w:rStyle w:val="ui-provider"/>
          <w:rFonts w:asciiTheme="majorBidi" w:hAnsiTheme="majorBidi" w:cstheme="majorBidi"/>
          <w:szCs w:val="30"/>
        </w:rPr>
        <w:t xml:space="preserve">“Accounting and IT services agreement” </w:t>
      </w:r>
      <w:r w:rsidRPr="001076F8">
        <w:rPr>
          <w:rStyle w:val="ui-provider"/>
          <w:rFonts w:asciiTheme="majorBidi" w:hAnsiTheme="majorBidi" w:cstheme="majorBidi"/>
          <w:szCs w:val="30"/>
          <w:cs/>
        </w:rPr>
        <w:t>เพื่อให้</w:t>
      </w:r>
      <w:r w:rsidRPr="001076F8">
        <w:rPr>
          <w:rStyle w:val="ui-provider"/>
          <w:rFonts w:asciiTheme="majorBidi" w:hAnsiTheme="majorBidi" w:cstheme="majorBidi"/>
          <w:szCs w:val="30"/>
        </w:rPr>
        <w:br/>
      </w:r>
      <w:r w:rsidRPr="001076F8">
        <w:rPr>
          <w:rStyle w:val="ui-provider"/>
          <w:rFonts w:asciiTheme="majorBidi" w:hAnsiTheme="majorBidi" w:cstheme="majorBidi"/>
          <w:szCs w:val="30"/>
          <w:cs/>
        </w:rPr>
        <w:t xml:space="preserve">บริการเกี่ยวกับด้านบัญชีและเทคโนโลยีสารสนเทศกับบริษัท โดยสัญญามีกำหนดระยะเวลา </w:t>
      </w:r>
      <w:r w:rsidRPr="001076F8">
        <w:rPr>
          <w:rStyle w:val="ui-provider"/>
          <w:rFonts w:asciiTheme="majorBidi" w:hAnsiTheme="majorBidi" w:cstheme="majorBidi"/>
          <w:szCs w:val="30"/>
        </w:rPr>
        <w:t xml:space="preserve">12 </w:t>
      </w:r>
      <w:r w:rsidRPr="001076F8">
        <w:rPr>
          <w:rStyle w:val="ui-provider"/>
          <w:rFonts w:asciiTheme="majorBidi" w:hAnsiTheme="majorBidi" w:cstheme="majorBidi"/>
          <w:szCs w:val="30"/>
          <w:cs/>
        </w:rPr>
        <w:t xml:space="preserve">เดือน และสัญญาดังกล่าวจะต่ออายุสัญญาเป็นรายปีทันที คู่สัญญาทั้งสองฝ่ายจะมีการบอกเลิกสัญญาโดยมีการบอกกล่าวล่วงหน้าอย่างน้อย </w:t>
      </w:r>
      <w:r w:rsidRPr="001076F8">
        <w:rPr>
          <w:rStyle w:val="ui-provider"/>
          <w:rFonts w:asciiTheme="majorBidi" w:hAnsiTheme="majorBidi" w:cstheme="majorBidi"/>
          <w:szCs w:val="30"/>
        </w:rPr>
        <w:t xml:space="preserve">60 </w:t>
      </w:r>
      <w:r w:rsidRPr="001076F8">
        <w:rPr>
          <w:rStyle w:val="ui-provider"/>
          <w:rFonts w:asciiTheme="majorBidi" w:hAnsiTheme="majorBidi" w:cstheme="majorBidi"/>
          <w:szCs w:val="30"/>
          <w:cs/>
        </w:rPr>
        <w:t>วัน เป็นลายลักษณ์อักษรต่อคู่สัญญา บริษัทมีภาระผูกพันที่จะจ่ายค่าบริการตามอัตราที่ระบุไว้ในสัญญา</w:t>
      </w:r>
    </w:p>
    <w:p w14:paraId="19DABC94" w14:textId="4BA91B8C" w:rsidR="000802AE" w:rsidRPr="001076F8" w:rsidRDefault="000802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cs/>
        </w:rPr>
      </w:pPr>
    </w:p>
    <w:p w14:paraId="5AA6FEA5" w14:textId="77777777" w:rsidR="00075AE8" w:rsidRPr="001076F8" w:rsidRDefault="00075A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cs/>
        </w:rPr>
      </w:pPr>
      <w:r w:rsidRPr="001076F8">
        <w:rPr>
          <w:rFonts w:asciiTheme="majorBidi" w:hAnsiTheme="majorBidi" w:cstheme="majorBidi"/>
          <w:b/>
          <w:bCs/>
          <w:cs/>
        </w:rPr>
        <w:br w:type="page"/>
      </w:r>
    </w:p>
    <w:p w14:paraId="56B58049" w14:textId="3ED3B3D6" w:rsidR="007E1EBC" w:rsidRPr="001076F8" w:rsidRDefault="007E1EBC" w:rsidP="007E1EBC">
      <w:pPr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1076F8">
        <w:rPr>
          <w:rFonts w:asciiTheme="majorBidi" w:hAnsiTheme="majorBidi" w:cstheme="majorBidi"/>
          <w:b/>
          <w:bCs/>
          <w:cs/>
        </w:rPr>
        <w:lastRenderedPageBreak/>
        <w:t>รายได้ดอกเบี้ย</w:t>
      </w:r>
    </w:p>
    <w:p w14:paraId="119A2726" w14:textId="24606C12" w:rsidR="007E1EBC" w:rsidRPr="001076F8" w:rsidRDefault="007E1EBC" w:rsidP="1EC29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tbl>
      <w:tblPr>
        <w:tblW w:w="981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638"/>
        <w:gridCol w:w="1042"/>
        <w:gridCol w:w="1080"/>
        <w:gridCol w:w="270"/>
        <w:gridCol w:w="1080"/>
        <w:gridCol w:w="270"/>
        <w:gridCol w:w="1080"/>
        <w:gridCol w:w="270"/>
        <w:gridCol w:w="1080"/>
      </w:tblGrid>
      <w:tr w:rsidR="1EC29960" w:rsidRPr="001076F8" w14:paraId="13FB874F" w14:textId="77777777" w:rsidTr="0065010B">
        <w:trPr>
          <w:trHeight w:val="20"/>
        </w:trPr>
        <w:tc>
          <w:tcPr>
            <w:tcW w:w="3638" w:type="dxa"/>
          </w:tcPr>
          <w:p w14:paraId="135CA9C8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both"/>
              <w:rPr>
                <w:rFonts w:asciiTheme="majorBidi" w:hAnsiTheme="majorBidi" w:cstheme="majorBidi"/>
                <w:i/>
                <w:iCs/>
                <w:lang w:val="th-TH"/>
              </w:rPr>
            </w:pPr>
          </w:p>
        </w:tc>
        <w:tc>
          <w:tcPr>
            <w:tcW w:w="1042" w:type="dxa"/>
            <w:vAlign w:val="bottom"/>
          </w:tcPr>
          <w:p w14:paraId="1604B451" w14:textId="34FA7C5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7633ECF1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งบการเงินรวม</w:t>
            </w:r>
          </w:p>
        </w:tc>
        <w:tc>
          <w:tcPr>
            <w:tcW w:w="270" w:type="dxa"/>
          </w:tcPr>
          <w:p w14:paraId="68F63151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30" w:type="dxa"/>
            <w:gridSpan w:val="3"/>
          </w:tcPr>
          <w:p w14:paraId="725CB968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งบการเงินเฉพาะกิจการ</w:t>
            </w:r>
          </w:p>
        </w:tc>
      </w:tr>
      <w:tr w:rsidR="0065010B" w:rsidRPr="001076F8" w14:paraId="59E2B47A" w14:textId="77777777" w:rsidTr="0065010B">
        <w:trPr>
          <w:trHeight w:val="20"/>
        </w:trPr>
        <w:tc>
          <w:tcPr>
            <w:tcW w:w="3638" w:type="dxa"/>
          </w:tcPr>
          <w:p w14:paraId="6BA883BF" w14:textId="6BB244EE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55" w:hanging="282"/>
              <w:jc w:val="both"/>
              <w:rPr>
                <w:rFonts w:asciiTheme="majorBidi" w:hAnsiTheme="majorBidi" w:cstheme="majorBidi"/>
                <w:b/>
                <w:bCs/>
                <w:i/>
                <w:iCs/>
                <w:lang w:val="th-TH"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สำหรับงวด</w:t>
            </w:r>
            <w:r w:rsidR="242FB0CD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สาม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เดือนสิ้นสุด</w:t>
            </w:r>
            <w:r w:rsidRPr="001076F8">
              <w:rPr>
                <w:rFonts w:asciiTheme="majorBidi" w:hAnsiTheme="majorBidi" w:cstheme="majorBidi"/>
              </w:rPr>
              <w:br/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วันที่ </w:t>
            </w:r>
            <w:r w:rsidR="00BD4224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30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 </w:t>
            </w:r>
            <w:r w:rsidR="003902EC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กันยายน</w:t>
            </w:r>
          </w:p>
        </w:tc>
        <w:tc>
          <w:tcPr>
            <w:tcW w:w="1042" w:type="dxa"/>
          </w:tcPr>
          <w:p w14:paraId="4725CA44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  <w:p w14:paraId="35FE8D33" w14:textId="5D3E3C56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080" w:type="dxa"/>
          </w:tcPr>
          <w:p w14:paraId="1AFEB56F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4DF8F8B7" w14:textId="27004EB5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70" w:type="dxa"/>
          </w:tcPr>
          <w:p w14:paraId="69CF6B6D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i/>
                <w:iCs/>
                <w:lang w:val="th-TH"/>
              </w:rPr>
            </w:pPr>
          </w:p>
        </w:tc>
        <w:tc>
          <w:tcPr>
            <w:tcW w:w="1080" w:type="dxa"/>
          </w:tcPr>
          <w:p w14:paraId="6278A036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0424622D" w14:textId="705E83D0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270" w:type="dxa"/>
          </w:tcPr>
          <w:p w14:paraId="11A91B9E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576D19FB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5D38845C" w14:textId="45B7940F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70" w:type="dxa"/>
          </w:tcPr>
          <w:p w14:paraId="29C1659F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5C1770DC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74C27D8B" w14:textId="5C7DCAE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2566</w:t>
            </w:r>
          </w:p>
        </w:tc>
      </w:tr>
      <w:tr w:rsidR="1EC29960" w:rsidRPr="001076F8" w14:paraId="021CBFF7" w14:textId="77777777" w:rsidTr="0065010B">
        <w:trPr>
          <w:trHeight w:val="20"/>
        </w:trPr>
        <w:tc>
          <w:tcPr>
            <w:tcW w:w="3638" w:type="dxa"/>
          </w:tcPr>
          <w:p w14:paraId="717D27A8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both"/>
              <w:rPr>
                <w:rFonts w:asciiTheme="majorBidi" w:hAnsiTheme="majorBidi" w:cstheme="majorBidi"/>
                <w:b/>
                <w:bCs/>
                <w:i/>
                <w:iCs/>
                <w:lang w:val="th-TH"/>
              </w:rPr>
            </w:pPr>
          </w:p>
        </w:tc>
        <w:tc>
          <w:tcPr>
            <w:tcW w:w="1042" w:type="dxa"/>
          </w:tcPr>
          <w:p w14:paraId="2151AFBE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lang w:val="th-TH"/>
              </w:rPr>
            </w:pPr>
          </w:p>
        </w:tc>
        <w:tc>
          <w:tcPr>
            <w:tcW w:w="5130" w:type="dxa"/>
            <w:gridSpan w:val="7"/>
          </w:tcPr>
          <w:p w14:paraId="5F37BDA5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lang w:val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lang w:val="th-TH"/>
              </w:rPr>
              <w:t>(พันบาท)</w:t>
            </w:r>
          </w:p>
        </w:tc>
      </w:tr>
      <w:tr w:rsidR="00A857D5" w:rsidRPr="001076F8" w14:paraId="28F0BB68" w14:textId="77777777" w:rsidTr="00CF5BE6">
        <w:trPr>
          <w:trHeight w:val="20"/>
        </w:trPr>
        <w:tc>
          <w:tcPr>
            <w:tcW w:w="3638" w:type="dxa"/>
          </w:tcPr>
          <w:p w14:paraId="14EA5109" w14:textId="276F8ECC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รายได้ดอกเบี้ยจากเงินฝากสถาบันการเงิน</w:t>
            </w:r>
          </w:p>
        </w:tc>
        <w:tc>
          <w:tcPr>
            <w:tcW w:w="1042" w:type="dxa"/>
          </w:tcPr>
          <w:p w14:paraId="11D2C2EB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vAlign w:val="bottom"/>
          </w:tcPr>
          <w:p w14:paraId="2C1E9BF7" w14:textId="2FCE0C46" w:rsidR="00A857D5" w:rsidRPr="001076F8" w:rsidRDefault="00A857D5" w:rsidP="00EA3411">
            <w:pPr>
              <w:tabs>
                <w:tab w:val="left" w:pos="0"/>
                <w:tab w:val="left" w:pos="0"/>
                <w:tab w:val="decimal" w:pos="1240"/>
              </w:tabs>
              <w:ind w:left="-108" w:right="-513" w:firstLine="270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51 </w:t>
            </w:r>
          </w:p>
        </w:tc>
        <w:tc>
          <w:tcPr>
            <w:tcW w:w="270" w:type="dxa"/>
          </w:tcPr>
          <w:p w14:paraId="21D0BF84" w14:textId="2D7BA6E4" w:rsidR="00A857D5" w:rsidRPr="001076F8" w:rsidRDefault="00A857D5" w:rsidP="00A857D5">
            <w:pPr>
              <w:tabs>
                <w:tab w:val="decimal" w:pos="1240"/>
              </w:tabs>
              <w:ind w:left="-48" w:right="-20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lang w:val="en-GB"/>
              </w:rPr>
              <w:t xml:space="preserve"> </w:t>
            </w:r>
          </w:p>
        </w:tc>
        <w:tc>
          <w:tcPr>
            <w:tcW w:w="1080" w:type="dxa"/>
          </w:tcPr>
          <w:p w14:paraId="4492A42D" w14:textId="1A6126EC" w:rsidR="00A857D5" w:rsidRPr="001076F8" w:rsidRDefault="00A857D5" w:rsidP="000313A4">
            <w:pPr>
              <w:tabs>
                <w:tab w:val="left" w:pos="0"/>
                <w:tab w:val="left" w:pos="0"/>
                <w:tab w:val="decimal" w:pos="1240"/>
              </w:tabs>
              <w:ind w:left="-108" w:right="-513" w:firstLine="35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270" w:type="dxa"/>
          </w:tcPr>
          <w:p w14:paraId="69AC7A40" w14:textId="1F972E88" w:rsidR="00A857D5" w:rsidRPr="001076F8" w:rsidRDefault="00A857D5" w:rsidP="00A857D5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lang w:val="en-GB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3CF98828" w14:textId="75292C9D" w:rsidR="00A857D5" w:rsidRPr="001076F8" w:rsidRDefault="00A857D5" w:rsidP="00CF5BE6">
            <w:pPr>
              <w:tabs>
                <w:tab w:val="left" w:pos="0"/>
                <w:tab w:val="left" w:pos="0"/>
                <w:tab w:val="decimal" w:pos="167"/>
              </w:tabs>
              <w:ind w:left="-108" w:right="-376" w:hanging="2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270" w:type="dxa"/>
          </w:tcPr>
          <w:p w14:paraId="6B47F18C" w14:textId="52CAD452" w:rsidR="00A857D5" w:rsidRPr="001076F8" w:rsidRDefault="00A857D5" w:rsidP="00A857D5">
            <w:pPr>
              <w:tabs>
                <w:tab w:val="left" w:pos="0"/>
                <w:tab w:val="left" w:pos="0"/>
                <w:tab w:val="decimal" w:pos="167"/>
              </w:tabs>
              <w:ind w:left="-108" w:right="-32" w:hanging="2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lang w:val="en-GB"/>
              </w:rPr>
              <w:t xml:space="preserve"> </w:t>
            </w:r>
          </w:p>
        </w:tc>
        <w:tc>
          <w:tcPr>
            <w:tcW w:w="1080" w:type="dxa"/>
          </w:tcPr>
          <w:p w14:paraId="0582FC75" w14:textId="67D6073E" w:rsidR="00A857D5" w:rsidRPr="001076F8" w:rsidRDefault="00A857D5" w:rsidP="00A857D5">
            <w:pPr>
              <w:tabs>
                <w:tab w:val="left" w:pos="0"/>
                <w:tab w:val="left" w:pos="0"/>
                <w:tab w:val="decimal" w:pos="167"/>
              </w:tabs>
              <w:ind w:left="-108" w:right="-376" w:hanging="2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</w:tr>
      <w:tr w:rsidR="00A857D5" w:rsidRPr="001076F8" w14:paraId="34E79EFD" w14:textId="77777777" w:rsidTr="00CF5BE6">
        <w:trPr>
          <w:trHeight w:val="20"/>
        </w:trPr>
        <w:tc>
          <w:tcPr>
            <w:tcW w:w="3638" w:type="dxa"/>
          </w:tcPr>
          <w:p w14:paraId="63F4007A" w14:textId="08DD4FF9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รายได้ดอกเบี้ยจากเงินให้สินเชื่อแก่ลูกหนี้</w:t>
            </w:r>
          </w:p>
        </w:tc>
        <w:tc>
          <w:tcPr>
            <w:tcW w:w="1042" w:type="dxa"/>
          </w:tcPr>
          <w:p w14:paraId="3BDC863A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vAlign w:val="bottom"/>
          </w:tcPr>
          <w:p w14:paraId="4D20127D" w14:textId="0EB993F4" w:rsidR="00A857D5" w:rsidRPr="001076F8" w:rsidRDefault="00A857D5" w:rsidP="00EA3411">
            <w:pPr>
              <w:tabs>
                <w:tab w:val="left" w:pos="0"/>
                <w:tab w:val="left" w:pos="0"/>
                <w:tab w:val="decimal" w:pos="1240"/>
              </w:tabs>
              <w:ind w:left="-108" w:right="-513" w:hanging="180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112,246 </w:t>
            </w:r>
          </w:p>
        </w:tc>
        <w:tc>
          <w:tcPr>
            <w:tcW w:w="270" w:type="dxa"/>
          </w:tcPr>
          <w:p w14:paraId="1F19F97F" w14:textId="10B1BC9E" w:rsidR="00A857D5" w:rsidRPr="001076F8" w:rsidRDefault="00A857D5" w:rsidP="00A857D5">
            <w:pPr>
              <w:tabs>
                <w:tab w:val="decimal" w:pos="1240"/>
              </w:tabs>
              <w:ind w:left="-48" w:right="-20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lang w:val="en-GB"/>
              </w:rPr>
              <w:t xml:space="preserve"> </w:t>
            </w:r>
          </w:p>
        </w:tc>
        <w:tc>
          <w:tcPr>
            <w:tcW w:w="1080" w:type="dxa"/>
          </w:tcPr>
          <w:p w14:paraId="59AAEEA2" w14:textId="034BFF91" w:rsidR="00A857D5" w:rsidRPr="001076F8" w:rsidRDefault="00A857D5" w:rsidP="00EC40EA">
            <w:pPr>
              <w:tabs>
                <w:tab w:val="left" w:pos="0"/>
                <w:tab w:val="left" w:pos="0"/>
                <w:tab w:val="decimal" w:pos="1240"/>
              </w:tabs>
              <w:ind w:left="-108" w:right="-513" w:hanging="2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98,760</w:t>
            </w:r>
          </w:p>
        </w:tc>
        <w:tc>
          <w:tcPr>
            <w:tcW w:w="270" w:type="dxa"/>
          </w:tcPr>
          <w:p w14:paraId="03A398CF" w14:textId="78641A69" w:rsidR="00A857D5" w:rsidRPr="001076F8" w:rsidRDefault="00A857D5" w:rsidP="00A857D5">
            <w:pPr>
              <w:tabs>
                <w:tab w:val="decimal" w:pos="1240"/>
              </w:tabs>
              <w:ind w:right="-20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lang w:val="en-GB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572AD6F6" w14:textId="47A17B25" w:rsidR="00A857D5" w:rsidRPr="001076F8" w:rsidRDefault="00A857D5" w:rsidP="00CF5BE6">
            <w:pPr>
              <w:tabs>
                <w:tab w:val="left" w:pos="0"/>
                <w:tab w:val="left" w:pos="0"/>
                <w:tab w:val="decimal" w:pos="167"/>
              </w:tabs>
              <w:ind w:left="-108" w:right="-376" w:hanging="2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270" w:type="dxa"/>
          </w:tcPr>
          <w:p w14:paraId="73C50761" w14:textId="5B7EE544" w:rsidR="00A857D5" w:rsidRPr="001076F8" w:rsidRDefault="00A857D5" w:rsidP="00A857D5">
            <w:pPr>
              <w:tabs>
                <w:tab w:val="left" w:pos="0"/>
                <w:tab w:val="left" w:pos="0"/>
                <w:tab w:val="decimal" w:pos="167"/>
                <w:tab w:val="left" w:pos="1240"/>
              </w:tabs>
              <w:ind w:left="-108" w:right="-32" w:hanging="2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lang w:val="en-GB"/>
              </w:rPr>
              <w:t xml:space="preserve"> </w:t>
            </w:r>
          </w:p>
        </w:tc>
        <w:tc>
          <w:tcPr>
            <w:tcW w:w="1080" w:type="dxa"/>
          </w:tcPr>
          <w:p w14:paraId="203B7CC8" w14:textId="0624735B" w:rsidR="00A857D5" w:rsidRPr="001076F8" w:rsidRDefault="00A857D5" w:rsidP="00A857D5">
            <w:pPr>
              <w:tabs>
                <w:tab w:val="left" w:pos="0"/>
                <w:tab w:val="left" w:pos="0"/>
                <w:tab w:val="decimal" w:pos="167"/>
              </w:tabs>
              <w:ind w:left="-108" w:right="-376" w:hanging="2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</w:tr>
      <w:tr w:rsidR="00A857D5" w:rsidRPr="001076F8" w14:paraId="3385319A" w14:textId="77777777" w:rsidTr="00CF5BE6">
        <w:trPr>
          <w:trHeight w:val="20"/>
        </w:trPr>
        <w:tc>
          <w:tcPr>
            <w:tcW w:w="3638" w:type="dxa"/>
          </w:tcPr>
          <w:p w14:paraId="2F1AE3B2" w14:textId="059D48BE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</w:rPr>
              <w:t>รายได้ดอกเบี้ยจากเงินให้กู้ยืมบริษัทย่อย</w:t>
            </w:r>
          </w:p>
        </w:tc>
        <w:tc>
          <w:tcPr>
            <w:tcW w:w="1042" w:type="dxa"/>
          </w:tcPr>
          <w:p w14:paraId="11A601C7" w14:textId="3064EC05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9DBC11F" w14:textId="006DA5CD" w:rsidR="00A857D5" w:rsidRPr="00CF5BE6" w:rsidRDefault="00A857D5" w:rsidP="00CF5BE6">
            <w:pPr>
              <w:tabs>
                <w:tab w:val="left" w:pos="0"/>
                <w:tab w:val="left" w:pos="0"/>
                <w:tab w:val="decimal" w:pos="167"/>
              </w:tabs>
              <w:ind w:left="-108" w:right="-376" w:hanging="2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270" w:type="dxa"/>
          </w:tcPr>
          <w:p w14:paraId="377F3BAC" w14:textId="3E8673FC" w:rsidR="00A857D5" w:rsidRPr="001076F8" w:rsidRDefault="00A857D5" w:rsidP="00A857D5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lang w:val="en-GB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AA947C1" w14:textId="632FF722" w:rsidR="00A857D5" w:rsidRPr="001076F8" w:rsidRDefault="00A857D5" w:rsidP="00A857D5">
            <w:pPr>
              <w:ind w:left="-126" w:right="-243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1EEDFBBA" w14:textId="6E258E2A" w:rsidR="00A857D5" w:rsidRPr="001076F8" w:rsidRDefault="00A857D5" w:rsidP="00A857D5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lang w:val="en-GB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DBB980E" w14:textId="18FE1AE0" w:rsidR="00A857D5" w:rsidRPr="001076F8" w:rsidRDefault="00A857D5" w:rsidP="00FA28F8">
            <w:pPr>
              <w:tabs>
                <w:tab w:val="left" w:pos="0"/>
                <w:tab w:val="left" w:pos="0"/>
                <w:tab w:val="decimal" w:pos="167"/>
              </w:tabs>
              <w:ind w:left="-108" w:right="-376" w:firstLine="108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40,328 </w:t>
            </w:r>
          </w:p>
        </w:tc>
        <w:tc>
          <w:tcPr>
            <w:tcW w:w="270" w:type="dxa"/>
          </w:tcPr>
          <w:p w14:paraId="314AB6A2" w14:textId="3ECD48C4" w:rsidR="00A857D5" w:rsidRPr="001076F8" w:rsidRDefault="00A857D5" w:rsidP="00A857D5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lang w:val="en-GB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322B662" w14:textId="2E8BB6D6" w:rsidR="00A857D5" w:rsidRPr="001076F8" w:rsidRDefault="00A857D5" w:rsidP="00FA28F8">
            <w:pPr>
              <w:tabs>
                <w:tab w:val="left" w:pos="0"/>
                <w:tab w:val="left" w:pos="0"/>
              </w:tabs>
              <w:ind w:left="-108" w:right="-293" w:firstLine="176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18,580</w:t>
            </w:r>
          </w:p>
        </w:tc>
      </w:tr>
      <w:tr w:rsidR="00A857D5" w:rsidRPr="001076F8" w14:paraId="135328B8" w14:textId="77777777" w:rsidTr="00CF5BE6">
        <w:trPr>
          <w:trHeight w:val="20"/>
        </w:trPr>
        <w:tc>
          <w:tcPr>
            <w:tcW w:w="3638" w:type="dxa"/>
          </w:tcPr>
          <w:p w14:paraId="43FAD439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รวม</w:t>
            </w:r>
          </w:p>
        </w:tc>
        <w:tc>
          <w:tcPr>
            <w:tcW w:w="1042" w:type="dxa"/>
          </w:tcPr>
          <w:p w14:paraId="0D5EB1C7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7B8153" w14:textId="097E58C2" w:rsidR="00A857D5" w:rsidRPr="00CF5BE6" w:rsidRDefault="00A857D5" w:rsidP="00CF5BE6">
            <w:pPr>
              <w:tabs>
                <w:tab w:val="left" w:pos="0"/>
                <w:tab w:val="left" w:pos="0"/>
                <w:tab w:val="decimal" w:pos="167"/>
              </w:tabs>
              <w:ind w:left="-108" w:right="-376" w:hanging="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112,297 </w:t>
            </w:r>
          </w:p>
        </w:tc>
        <w:tc>
          <w:tcPr>
            <w:tcW w:w="270" w:type="dxa"/>
          </w:tcPr>
          <w:p w14:paraId="48DC3D4E" w14:textId="563E16B2" w:rsidR="00A857D5" w:rsidRPr="00CF5BE6" w:rsidRDefault="00A857D5" w:rsidP="00A857D5">
            <w:pPr>
              <w:tabs>
                <w:tab w:val="decimal" w:pos="1240"/>
              </w:tabs>
              <w:ind w:left="-48" w:right="-2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857D5">
              <w:rPr>
                <w:rFonts w:asciiTheme="majorBidi" w:hAnsiTheme="majorBidi" w:cstheme="majorBidi"/>
                <w:b/>
                <w:bCs/>
                <w:lang w:val="en-GB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F5A4E31" w14:textId="1C7E17CF" w:rsidR="00A857D5" w:rsidRPr="00CF5BE6" w:rsidRDefault="00A857D5" w:rsidP="00250B48">
            <w:pPr>
              <w:tabs>
                <w:tab w:val="left" w:pos="0"/>
                <w:tab w:val="left" w:pos="0"/>
                <w:tab w:val="decimal" w:pos="167"/>
              </w:tabs>
              <w:ind w:left="-108" w:right="-376" w:firstLine="17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857D5">
              <w:rPr>
                <w:rFonts w:asciiTheme="majorBidi" w:hAnsiTheme="majorBidi" w:cstheme="majorBidi"/>
                <w:b/>
                <w:bCs/>
              </w:rPr>
              <w:t>98,773</w:t>
            </w:r>
          </w:p>
        </w:tc>
        <w:tc>
          <w:tcPr>
            <w:tcW w:w="270" w:type="dxa"/>
          </w:tcPr>
          <w:p w14:paraId="497E3B1F" w14:textId="770B92EE" w:rsidR="00A857D5" w:rsidRPr="00CF5BE6" w:rsidRDefault="00A857D5" w:rsidP="00A857D5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857D5">
              <w:rPr>
                <w:rFonts w:asciiTheme="majorBidi" w:hAnsiTheme="majorBidi" w:cstheme="majorBidi"/>
                <w:b/>
                <w:bCs/>
                <w:lang w:val="en-GB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1A017A" w14:textId="6759D472" w:rsidR="00A857D5" w:rsidRPr="00CF5BE6" w:rsidRDefault="00A857D5" w:rsidP="00C916B3">
            <w:pPr>
              <w:tabs>
                <w:tab w:val="left" w:pos="0"/>
                <w:tab w:val="left" w:pos="0"/>
                <w:tab w:val="decimal" w:pos="167"/>
              </w:tabs>
              <w:ind w:left="-108" w:right="-376" w:firstLine="8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40,328 </w:t>
            </w:r>
          </w:p>
        </w:tc>
        <w:tc>
          <w:tcPr>
            <w:tcW w:w="270" w:type="dxa"/>
          </w:tcPr>
          <w:p w14:paraId="478F0636" w14:textId="0DB5C486" w:rsidR="00A857D5" w:rsidRPr="00CF5BE6" w:rsidRDefault="00A857D5" w:rsidP="00A857D5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857D5">
              <w:rPr>
                <w:rFonts w:asciiTheme="majorBidi" w:hAnsiTheme="majorBidi" w:cstheme="majorBidi"/>
                <w:b/>
                <w:bCs/>
                <w:lang w:val="en-GB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656797B" w14:textId="1875CCF3" w:rsidR="00A857D5" w:rsidRPr="00CF5BE6" w:rsidRDefault="00A857D5" w:rsidP="00FA28F8">
            <w:pPr>
              <w:tabs>
                <w:tab w:val="left" w:pos="0"/>
                <w:tab w:val="left" w:pos="0"/>
              </w:tabs>
              <w:ind w:left="-108" w:right="-293" w:firstLine="176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857D5">
              <w:rPr>
                <w:rFonts w:asciiTheme="majorBidi" w:hAnsiTheme="majorBidi" w:cstheme="majorBidi"/>
                <w:b/>
                <w:bCs/>
              </w:rPr>
              <w:t>18,580</w:t>
            </w:r>
          </w:p>
        </w:tc>
      </w:tr>
    </w:tbl>
    <w:p w14:paraId="22AA61CC" w14:textId="6AD6A5F3" w:rsidR="007E1EBC" w:rsidRPr="001076F8" w:rsidRDefault="007E1EBC" w:rsidP="1EC29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tbl>
      <w:tblPr>
        <w:tblW w:w="981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690"/>
        <w:gridCol w:w="990"/>
        <w:gridCol w:w="1080"/>
        <w:gridCol w:w="270"/>
        <w:gridCol w:w="1080"/>
        <w:gridCol w:w="270"/>
        <w:gridCol w:w="1080"/>
        <w:gridCol w:w="270"/>
        <w:gridCol w:w="1080"/>
      </w:tblGrid>
      <w:tr w:rsidR="007E1EBC" w:rsidRPr="001076F8" w14:paraId="4F10DC01" w14:textId="77777777" w:rsidTr="1EC29960">
        <w:trPr>
          <w:cantSplit/>
          <w:trHeight w:val="20"/>
        </w:trPr>
        <w:tc>
          <w:tcPr>
            <w:tcW w:w="3690" w:type="dxa"/>
          </w:tcPr>
          <w:p w14:paraId="27932E1A" w14:textId="77777777" w:rsidR="007E1EBC" w:rsidRPr="001076F8" w:rsidRDefault="007E1EBC" w:rsidP="007F6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both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</w:p>
        </w:tc>
        <w:tc>
          <w:tcPr>
            <w:tcW w:w="990" w:type="dxa"/>
            <w:vAlign w:val="bottom"/>
          </w:tcPr>
          <w:p w14:paraId="545C6DF1" w14:textId="41B289CA" w:rsidR="007E1EBC" w:rsidRPr="001076F8" w:rsidRDefault="007E1EBC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78F28FDD" w14:textId="77777777" w:rsidR="007E1EBC" w:rsidRPr="001076F8" w:rsidRDefault="007E1EBC" w:rsidP="007F6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C85FEE9" w14:textId="77777777" w:rsidR="007E1EBC" w:rsidRPr="001076F8" w:rsidRDefault="007E1EBC" w:rsidP="007F6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430" w:type="dxa"/>
            <w:gridSpan w:val="3"/>
          </w:tcPr>
          <w:p w14:paraId="0B90DA3C" w14:textId="77777777" w:rsidR="007E1EBC" w:rsidRPr="001076F8" w:rsidRDefault="007E1EBC" w:rsidP="007F6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7E1EBC" w:rsidRPr="001076F8" w14:paraId="665B321A" w14:textId="77777777" w:rsidTr="1EC29960">
        <w:trPr>
          <w:cantSplit/>
          <w:trHeight w:val="20"/>
        </w:trPr>
        <w:tc>
          <w:tcPr>
            <w:tcW w:w="3690" w:type="dxa"/>
          </w:tcPr>
          <w:p w14:paraId="54D4F2A5" w14:textId="1172D233" w:rsidR="007E1EBC" w:rsidRPr="001076F8" w:rsidRDefault="300A829A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55" w:hanging="282"/>
              <w:jc w:val="both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สำหรับงวด</w:t>
            </w:r>
            <w:r w:rsidR="003902EC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เก้า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เดือน</w:t>
            </w:r>
            <w:r w:rsidR="007E1EBC"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สิ้นสุด</w:t>
            </w:r>
            <w:r w:rsidR="00BD1910"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br/>
            </w:r>
            <w:r w:rsidR="007E1EBC"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วันที่</w:t>
            </w:r>
            <w:r w:rsidR="6F6ADBC9"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 xml:space="preserve"> </w:t>
            </w:r>
            <w:r w:rsidR="00BD4224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30</w:t>
            </w:r>
            <w:r w:rsidR="358AEB74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 </w:t>
            </w:r>
            <w:r w:rsidR="003902EC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กันยายน</w:t>
            </w:r>
          </w:p>
        </w:tc>
        <w:tc>
          <w:tcPr>
            <w:tcW w:w="990" w:type="dxa"/>
          </w:tcPr>
          <w:p w14:paraId="4AE2897C" w14:textId="77777777" w:rsidR="00601732" w:rsidRPr="001076F8" w:rsidRDefault="00601732" w:rsidP="007F6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  <w:p w14:paraId="6DD7F84C" w14:textId="7AC28AFE" w:rsidR="007E1EBC" w:rsidRPr="001076F8" w:rsidRDefault="0065010B" w:rsidP="007F6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  <w:r w:rsidRPr="001076F8">
              <w:rPr>
                <w:rFonts w:asciiTheme="majorBidi" w:hAnsiTheme="majorBidi" w:cstheme="majorBidi" w:hint="cs"/>
                <w:i/>
                <w:iCs/>
                <w:cs/>
              </w:rPr>
              <w:t>หมายเหตุ</w:t>
            </w:r>
          </w:p>
        </w:tc>
        <w:tc>
          <w:tcPr>
            <w:tcW w:w="1080" w:type="dxa"/>
          </w:tcPr>
          <w:p w14:paraId="51795401" w14:textId="77777777" w:rsidR="00BD1910" w:rsidRPr="001076F8" w:rsidRDefault="00BD1910" w:rsidP="007F6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47BA6B09" w14:textId="27004EB5" w:rsidR="007E1EBC" w:rsidRPr="001076F8" w:rsidRDefault="007E1EBC" w:rsidP="007F6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075A36" w:rsidRPr="001076F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70" w:type="dxa"/>
          </w:tcPr>
          <w:p w14:paraId="55A90AD7" w14:textId="77777777" w:rsidR="007E1EBC" w:rsidRPr="001076F8" w:rsidRDefault="007E1EBC" w:rsidP="007F6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</w:p>
        </w:tc>
        <w:tc>
          <w:tcPr>
            <w:tcW w:w="1080" w:type="dxa"/>
          </w:tcPr>
          <w:p w14:paraId="160B99EF" w14:textId="77777777" w:rsidR="00BD1910" w:rsidRPr="001076F8" w:rsidRDefault="00BD1910" w:rsidP="007F6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30285177" w14:textId="705E83D0" w:rsidR="007E1EBC" w:rsidRPr="001076F8" w:rsidRDefault="007E1EBC" w:rsidP="007F6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075A36" w:rsidRPr="001076F8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270" w:type="dxa"/>
          </w:tcPr>
          <w:p w14:paraId="15CA127B" w14:textId="77777777" w:rsidR="007E1EBC" w:rsidRPr="001076F8" w:rsidRDefault="007E1EBC" w:rsidP="007F6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51928943" w14:textId="77777777" w:rsidR="00BD1910" w:rsidRPr="001076F8" w:rsidRDefault="00BD1910" w:rsidP="007F6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5076EF00" w14:textId="45B7940F" w:rsidR="007E1EBC" w:rsidRPr="001076F8" w:rsidRDefault="007E1EBC" w:rsidP="007F6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075A36" w:rsidRPr="001076F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70" w:type="dxa"/>
          </w:tcPr>
          <w:p w14:paraId="7DBBBDFF" w14:textId="77777777" w:rsidR="007E1EBC" w:rsidRPr="001076F8" w:rsidRDefault="007E1EBC" w:rsidP="007F6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4CB0E163" w14:textId="77777777" w:rsidR="00BD1910" w:rsidRPr="001076F8" w:rsidRDefault="00BD1910" w:rsidP="007F6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692FB5B8" w14:textId="5C7DCAE7" w:rsidR="007E1EBC" w:rsidRPr="001076F8" w:rsidRDefault="007E1EBC" w:rsidP="007F6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075A36" w:rsidRPr="001076F8">
              <w:rPr>
                <w:rFonts w:asciiTheme="majorBidi" w:hAnsiTheme="majorBidi" w:cstheme="majorBidi"/>
              </w:rPr>
              <w:t>6</w:t>
            </w:r>
          </w:p>
        </w:tc>
      </w:tr>
      <w:tr w:rsidR="007E1EBC" w:rsidRPr="001076F8" w14:paraId="0320F23A" w14:textId="77777777" w:rsidTr="1EC29960">
        <w:trPr>
          <w:cantSplit/>
          <w:trHeight w:val="20"/>
        </w:trPr>
        <w:tc>
          <w:tcPr>
            <w:tcW w:w="3690" w:type="dxa"/>
          </w:tcPr>
          <w:p w14:paraId="539DFC9D" w14:textId="77777777" w:rsidR="007E1EBC" w:rsidRPr="001076F8" w:rsidRDefault="007E1EBC" w:rsidP="007F6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both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</w:p>
        </w:tc>
        <w:tc>
          <w:tcPr>
            <w:tcW w:w="990" w:type="dxa"/>
          </w:tcPr>
          <w:p w14:paraId="6EF105D3" w14:textId="77777777" w:rsidR="007E1EBC" w:rsidRPr="001076F8" w:rsidRDefault="007E1EBC" w:rsidP="007F6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</w:p>
        </w:tc>
        <w:tc>
          <w:tcPr>
            <w:tcW w:w="5130" w:type="dxa"/>
            <w:gridSpan w:val="7"/>
          </w:tcPr>
          <w:p w14:paraId="2F7953FC" w14:textId="77777777" w:rsidR="007E1EBC" w:rsidRPr="001076F8" w:rsidRDefault="007E1EBC" w:rsidP="007F6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  <w:lang w:val="th-TH"/>
              </w:rPr>
              <w:t>(พันบาท)</w:t>
            </w:r>
          </w:p>
        </w:tc>
      </w:tr>
      <w:tr w:rsidR="00A857D5" w:rsidRPr="001076F8" w14:paraId="7C370AE4" w14:textId="77777777" w:rsidTr="00CF5BE6">
        <w:trPr>
          <w:cantSplit/>
          <w:trHeight w:val="20"/>
        </w:trPr>
        <w:tc>
          <w:tcPr>
            <w:tcW w:w="3690" w:type="dxa"/>
          </w:tcPr>
          <w:p w14:paraId="1E26D591" w14:textId="276F8ECC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รายได้ดอกเบี้ยจากเงินฝากสถาบันการเงิน</w:t>
            </w:r>
          </w:p>
        </w:tc>
        <w:tc>
          <w:tcPr>
            <w:tcW w:w="990" w:type="dxa"/>
          </w:tcPr>
          <w:p w14:paraId="52DBE5C7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550BE3DE" w14:textId="3507B6A0" w:rsidR="00A857D5" w:rsidRPr="001076F8" w:rsidRDefault="00A857D5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513" w:firstLine="183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896 </w:t>
            </w:r>
          </w:p>
        </w:tc>
        <w:tc>
          <w:tcPr>
            <w:tcW w:w="270" w:type="dxa"/>
          </w:tcPr>
          <w:p w14:paraId="414A986E" w14:textId="2E91E6C2" w:rsidR="00A857D5" w:rsidRPr="001076F8" w:rsidRDefault="00A857D5" w:rsidP="00A857D5">
            <w:pPr>
              <w:tabs>
                <w:tab w:val="decimal" w:pos="1240"/>
              </w:tabs>
              <w:ind w:left="-48" w:right="-20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0" w:type="dxa"/>
          </w:tcPr>
          <w:p w14:paraId="535808BE" w14:textId="27F32578" w:rsidR="00A857D5" w:rsidRPr="001076F8" w:rsidRDefault="00A857D5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513" w:firstLine="273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366</w:t>
            </w:r>
          </w:p>
        </w:tc>
        <w:tc>
          <w:tcPr>
            <w:tcW w:w="270" w:type="dxa"/>
          </w:tcPr>
          <w:p w14:paraId="62C1C37E" w14:textId="21E5D218" w:rsidR="00A857D5" w:rsidRPr="001076F8" w:rsidRDefault="00A857D5" w:rsidP="00A857D5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0" w:type="dxa"/>
          </w:tcPr>
          <w:p w14:paraId="1F699F4D" w14:textId="1D794A3A" w:rsidR="00A857D5" w:rsidRPr="001076F8" w:rsidRDefault="00A857D5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513" w:firstLine="183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478 </w:t>
            </w:r>
          </w:p>
        </w:tc>
        <w:tc>
          <w:tcPr>
            <w:tcW w:w="270" w:type="dxa"/>
          </w:tcPr>
          <w:p w14:paraId="5A41F7AB" w14:textId="621D4360" w:rsidR="00A857D5" w:rsidRPr="001076F8" w:rsidRDefault="00A857D5" w:rsidP="00A857D5">
            <w:pPr>
              <w:tabs>
                <w:tab w:val="left" w:pos="0"/>
                <w:tab w:val="left" w:pos="0"/>
                <w:tab w:val="decimal" w:pos="167"/>
              </w:tabs>
              <w:ind w:left="-108" w:right="-32" w:hanging="2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0" w:type="dxa"/>
          </w:tcPr>
          <w:p w14:paraId="7A040DE0" w14:textId="3BA8BDDB" w:rsidR="00A857D5" w:rsidRPr="00CF5BE6" w:rsidRDefault="00A857D5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513" w:firstLine="363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63</w:t>
            </w:r>
          </w:p>
        </w:tc>
      </w:tr>
      <w:tr w:rsidR="00A857D5" w:rsidRPr="001076F8" w14:paraId="35278535" w14:textId="77777777" w:rsidTr="00CF5BE6">
        <w:trPr>
          <w:cantSplit/>
          <w:trHeight w:val="20"/>
        </w:trPr>
        <w:tc>
          <w:tcPr>
            <w:tcW w:w="3690" w:type="dxa"/>
          </w:tcPr>
          <w:p w14:paraId="1D2846B1" w14:textId="08DD4FF9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รายได้ดอกเบี้ยจากเงินให้สินเชื่อแก่ลูกหนี้</w:t>
            </w:r>
          </w:p>
        </w:tc>
        <w:tc>
          <w:tcPr>
            <w:tcW w:w="990" w:type="dxa"/>
          </w:tcPr>
          <w:p w14:paraId="2D2CA6CE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714C69E3" w14:textId="03F5FA83" w:rsidR="00A857D5" w:rsidRPr="001076F8" w:rsidRDefault="00A857D5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513" w:hanging="177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311,837 </w:t>
            </w:r>
          </w:p>
        </w:tc>
        <w:tc>
          <w:tcPr>
            <w:tcW w:w="270" w:type="dxa"/>
          </w:tcPr>
          <w:p w14:paraId="128AB271" w14:textId="36613046" w:rsidR="00A857D5" w:rsidRPr="001076F8" w:rsidRDefault="00A857D5" w:rsidP="00A857D5">
            <w:pPr>
              <w:tabs>
                <w:tab w:val="decimal" w:pos="1240"/>
              </w:tabs>
              <w:ind w:left="-48" w:right="-20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0" w:type="dxa"/>
          </w:tcPr>
          <w:p w14:paraId="1B4889A1" w14:textId="2CA5468F" w:rsidR="00A857D5" w:rsidRPr="001076F8" w:rsidRDefault="00A857D5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513" w:hanging="2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281,581</w:t>
            </w:r>
          </w:p>
        </w:tc>
        <w:tc>
          <w:tcPr>
            <w:tcW w:w="270" w:type="dxa"/>
          </w:tcPr>
          <w:p w14:paraId="44DF118E" w14:textId="73EE050B" w:rsidR="00A857D5" w:rsidRPr="001076F8" w:rsidRDefault="00A857D5" w:rsidP="00A857D5">
            <w:pPr>
              <w:tabs>
                <w:tab w:val="decimal" w:pos="1240"/>
              </w:tabs>
              <w:ind w:right="-20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0" w:type="dxa"/>
          </w:tcPr>
          <w:p w14:paraId="4248DA73" w14:textId="1A1DC0BD" w:rsidR="00A857D5" w:rsidRPr="00CF5BE6" w:rsidRDefault="00A857D5" w:rsidP="00CF5BE6">
            <w:pPr>
              <w:tabs>
                <w:tab w:val="clear" w:pos="680"/>
                <w:tab w:val="left" w:pos="0"/>
                <w:tab w:val="left" w:pos="0"/>
                <w:tab w:val="decimal" w:pos="167"/>
                <w:tab w:val="left" w:pos="698"/>
              </w:tabs>
              <w:ind w:left="-108" w:right="-376" w:hanging="2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-   </w:t>
            </w:r>
          </w:p>
        </w:tc>
        <w:tc>
          <w:tcPr>
            <w:tcW w:w="270" w:type="dxa"/>
          </w:tcPr>
          <w:p w14:paraId="01E5EFAC" w14:textId="7F97A263" w:rsidR="00A857D5" w:rsidRPr="001076F8" w:rsidRDefault="00A857D5" w:rsidP="00CF5BE6">
            <w:pPr>
              <w:tabs>
                <w:tab w:val="left" w:pos="0"/>
                <w:tab w:val="left" w:pos="0"/>
                <w:tab w:val="decimal" w:pos="167"/>
                <w:tab w:val="left" w:pos="1240"/>
              </w:tabs>
              <w:ind w:left="-108" w:right="-376" w:hanging="2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0" w:type="dxa"/>
          </w:tcPr>
          <w:p w14:paraId="63A44222" w14:textId="5A081324" w:rsidR="00A857D5" w:rsidRPr="00CF5BE6" w:rsidRDefault="00A857D5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376" w:hanging="2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</w:tr>
      <w:tr w:rsidR="00A857D5" w:rsidRPr="001076F8" w:rsidDel="000F299A" w14:paraId="1B3AD8DD" w14:textId="77777777" w:rsidTr="00CF5BE6">
        <w:trPr>
          <w:cantSplit/>
          <w:trHeight w:val="20"/>
        </w:trPr>
        <w:tc>
          <w:tcPr>
            <w:tcW w:w="3690" w:type="dxa"/>
          </w:tcPr>
          <w:p w14:paraId="482E06AA" w14:textId="059D48BE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รายได้ดอกเบี้ยจากเงินให้กู้ยืมบริษัทย่อย</w:t>
            </w:r>
          </w:p>
        </w:tc>
        <w:tc>
          <w:tcPr>
            <w:tcW w:w="990" w:type="dxa"/>
          </w:tcPr>
          <w:p w14:paraId="28C27B61" w14:textId="7009C5B9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  <w:r w:rsidRPr="001076F8">
              <w:rPr>
                <w:rFonts w:asciiTheme="majorBidi" w:hAnsiTheme="majorBidi" w:cstheme="majorBidi"/>
                <w:i/>
                <w:iCs/>
              </w:rPr>
              <w:t>13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92DA8A3" w14:textId="0E9813AA" w:rsidR="00A857D5" w:rsidRPr="00CF5BE6" w:rsidRDefault="00A857D5" w:rsidP="00CF5BE6">
            <w:pPr>
              <w:tabs>
                <w:tab w:val="left" w:pos="0"/>
                <w:tab w:val="left" w:pos="0"/>
                <w:tab w:val="decimal" w:pos="167"/>
              </w:tabs>
              <w:ind w:left="-108" w:right="-376" w:hanging="2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270" w:type="dxa"/>
          </w:tcPr>
          <w:p w14:paraId="265CA5DF" w14:textId="52EF6F59" w:rsidR="00A857D5" w:rsidRPr="001076F8" w:rsidRDefault="00A857D5" w:rsidP="00CF5BE6">
            <w:pPr>
              <w:tabs>
                <w:tab w:val="decimal" w:pos="167"/>
              </w:tabs>
              <w:ind w:left="-126" w:right="-376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D3DDD40" w14:textId="78D8803F" w:rsidR="00A857D5" w:rsidRPr="00CF5BE6" w:rsidRDefault="00A857D5" w:rsidP="00CF5BE6">
            <w:pPr>
              <w:tabs>
                <w:tab w:val="decimal" w:pos="167"/>
              </w:tabs>
              <w:ind w:left="-126" w:right="-376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63B427FA" w14:textId="58F42AD9" w:rsidR="00A857D5" w:rsidRPr="001076F8" w:rsidRDefault="00A857D5" w:rsidP="00A857D5">
            <w:pPr>
              <w:tabs>
                <w:tab w:val="decimal" w:pos="1240"/>
              </w:tabs>
              <w:ind w:right="-20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3959969" w14:textId="3FB93D38" w:rsidR="00A857D5" w:rsidRPr="001076F8" w:rsidRDefault="00A857D5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513" w:hanging="2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77,503 </w:t>
            </w:r>
          </w:p>
        </w:tc>
        <w:tc>
          <w:tcPr>
            <w:tcW w:w="270" w:type="dxa"/>
          </w:tcPr>
          <w:p w14:paraId="4FE9BE1B" w14:textId="701ACF8D" w:rsidR="00A857D5" w:rsidRPr="001076F8" w:rsidRDefault="00A857D5" w:rsidP="00A857D5">
            <w:pPr>
              <w:tabs>
                <w:tab w:val="decimal" w:pos="1240"/>
              </w:tabs>
              <w:ind w:right="-20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6863717" w14:textId="6321E723" w:rsidR="00A857D5" w:rsidRPr="001076F8" w:rsidRDefault="00A857D5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513" w:hanging="2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26,417</w:t>
            </w:r>
          </w:p>
        </w:tc>
      </w:tr>
      <w:tr w:rsidR="00A857D5" w:rsidRPr="001076F8" w:rsidDel="000F299A" w14:paraId="5924DB4F" w14:textId="77777777" w:rsidTr="1EC29960">
        <w:trPr>
          <w:cantSplit/>
          <w:trHeight w:val="20"/>
        </w:trPr>
        <w:tc>
          <w:tcPr>
            <w:tcW w:w="3690" w:type="dxa"/>
          </w:tcPr>
          <w:p w14:paraId="715AA819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990" w:type="dxa"/>
          </w:tcPr>
          <w:p w14:paraId="3DEFC290" w14:textId="77777777" w:rsidR="00A857D5" w:rsidRPr="001076F8" w:rsidRDefault="00A857D5" w:rsidP="00A857D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0F2BBF6" w14:textId="7B370A57" w:rsidR="00A857D5" w:rsidRPr="00CF5BE6" w:rsidRDefault="00A857D5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513" w:hanging="17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312,733 </w:t>
            </w:r>
          </w:p>
        </w:tc>
        <w:tc>
          <w:tcPr>
            <w:tcW w:w="270" w:type="dxa"/>
          </w:tcPr>
          <w:p w14:paraId="5B8AD8B6" w14:textId="7E512426" w:rsidR="00A857D5" w:rsidRPr="00CF5BE6" w:rsidRDefault="00A857D5" w:rsidP="00A857D5">
            <w:pPr>
              <w:tabs>
                <w:tab w:val="decimal" w:pos="1240"/>
              </w:tabs>
              <w:ind w:left="-48" w:right="-2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02D0EFB" w14:textId="58F7E16A" w:rsidR="00A857D5" w:rsidRPr="00CF5BE6" w:rsidRDefault="00A857D5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513" w:hanging="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857D5">
              <w:rPr>
                <w:rFonts w:asciiTheme="majorBidi" w:hAnsiTheme="majorBidi" w:cstheme="majorBidi"/>
                <w:b/>
                <w:bCs/>
              </w:rPr>
              <w:t>281,947</w:t>
            </w:r>
          </w:p>
        </w:tc>
        <w:tc>
          <w:tcPr>
            <w:tcW w:w="270" w:type="dxa"/>
          </w:tcPr>
          <w:p w14:paraId="79626E11" w14:textId="5E8EE2F4" w:rsidR="00A857D5" w:rsidRPr="00CF5BE6" w:rsidRDefault="00A857D5" w:rsidP="00A857D5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857D5">
              <w:rPr>
                <w:rFonts w:asciiTheme="majorBidi" w:hAnsiTheme="majorBidi" w:cstheme="majorBidi"/>
                <w:b/>
                <w:bCs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2397215" w14:textId="406E7113" w:rsidR="00A857D5" w:rsidRPr="00CF5BE6" w:rsidRDefault="00A857D5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513" w:hanging="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77,981 </w:t>
            </w:r>
          </w:p>
        </w:tc>
        <w:tc>
          <w:tcPr>
            <w:tcW w:w="270" w:type="dxa"/>
          </w:tcPr>
          <w:p w14:paraId="4DC6775B" w14:textId="3B087C8B" w:rsidR="00A857D5" w:rsidRPr="00CF5BE6" w:rsidRDefault="00A857D5" w:rsidP="00A857D5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857D5">
              <w:rPr>
                <w:rFonts w:asciiTheme="majorBidi" w:hAnsiTheme="majorBidi" w:cstheme="majorBidi"/>
                <w:b/>
                <w:bCs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E67FBB9" w14:textId="2BFC9FF4" w:rsidR="00A857D5" w:rsidRPr="00A857D5" w:rsidRDefault="00A857D5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513" w:hanging="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857D5">
              <w:rPr>
                <w:rFonts w:asciiTheme="majorBidi" w:hAnsiTheme="majorBidi" w:cstheme="majorBidi"/>
                <w:b/>
                <w:bCs/>
              </w:rPr>
              <w:t>26,480</w:t>
            </w:r>
          </w:p>
        </w:tc>
      </w:tr>
    </w:tbl>
    <w:p w14:paraId="104A9AE2" w14:textId="243E19E7" w:rsidR="00E406F9" w:rsidRPr="001076F8" w:rsidRDefault="00E406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cs/>
        </w:rPr>
      </w:pPr>
    </w:p>
    <w:p w14:paraId="4523F509" w14:textId="64364038" w:rsidR="006E1150" w:rsidRPr="001076F8" w:rsidRDefault="006E1150" w:rsidP="00AA207C">
      <w:pPr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1076F8">
        <w:rPr>
          <w:rFonts w:asciiTheme="majorBidi" w:hAnsiTheme="majorBidi" w:cstheme="majorBidi"/>
          <w:b/>
          <w:bCs/>
          <w:cs/>
        </w:rPr>
        <w:t>ค่าใช้จ่ายดอกเบี้ย</w:t>
      </w:r>
    </w:p>
    <w:tbl>
      <w:tblPr>
        <w:tblW w:w="981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666"/>
        <w:gridCol w:w="916"/>
        <w:gridCol w:w="1178"/>
        <w:gridCol w:w="270"/>
        <w:gridCol w:w="1080"/>
        <w:gridCol w:w="270"/>
        <w:gridCol w:w="1080"/>
        <w:gridCol w:w="270"/>
        <w:gridCol w:w="1080"/>
      </w:tblGrid>
      <w:tr w:rsidR="1EC29960" w:rsidRPr="001076F8" w14:paraId="707E8998" w14:textId="77777777" w:rsidTr="58F522C2">
        <w:trPr>
          <w:trHeight w:val="20"/>
        </w:trPr>
        <w:tc>
          <w:tcPr>
            <w:tcW w:w="3666" w:type="dxa"/>
          </w:tcPr>
          <w:p w14:paraId="32DF8693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both"/>
              <w:rPr>
                <w:rFonts w:asciiTheme="majorBidi" w:hAnsiTheme="majorBidi" w:cstheme="majorBidi"/>
                <w:i/>
                <w:iCs/>
                <w:lang w:val="th-TH"/>
              </w:rPr>
            </w:pPr>
          </w:p>
        </w:tc>
        <w:tc>
          <w:tcPr>
            <w:tcW w:w="916" w:type="dxa"/>
            <w:vAlign w:val="bottom"/>
          </w:tcPr>
          <w:p w14:paraId="38B7C118" w14:textId="4EBBFCBE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lang w:val="th-TH"/>
              </w:rPr>
            </w:pPr>
          </w:p>
        </w:tc>
        <w:tc>
          <w:tcPr>
            <w:tcW w:w="2528" w:type="dxa"/>
            <w:gridSpan w:val="3"/>
            <w:vAlign w:val="bottom"/>
          </w:tcPr>
          <w:p w14:paraId="3104B902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งบการเงินรวม</w:t>
            </w:r>
          </w:p>
        </w:tc>
        <w:tc>
          <w:tcPr>
            <w:tcW w:w="270" w:type="dxa"/>
          </w:tcPr>
          <w:p w14:paraId="15D64EFF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30" w:type="dxa"/>
            <w:gridSpan w:val="3"/>
          </w:tcPr>
          <w:p w14:paraId="3423664F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งบการเงินเฉพาะกิจการ</w:t>
            </w:r>
          </w:p>
        </w:tc>
      </w:tr>
      <w:tr w:rsidR="1EC29960" w:rsidRPr="001076F8" w14:paraId="5E416C17" w14:textId="77777777" w:rsidTr="58F522C2">
        <w:trPr>
          <w:trHeight w:val="20"/>
        </w:trPr>
        <w:tc>
          <w:tcPr>
            <w:tcW w:w="3666" w:type="dxa"/>
          </w:tcPr>
          <w:p w14:paraId="2B33B92D" w14:textId="70E77A38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55" w:hanging="282"/>
              <w:jc w:val="both"/>
              <w:rPr>
                <w:rFonts w:asciiTheme="majorBidi" w:hAnsiTheme="majorBidi" w:cstheme="majorBidi"/>
                <w:b/>
                <w:bCs/>
                <w:i/>
                <w:iCs/>
                <w:lang w:val="th-TH"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สำหรับงวด</w:t>
            </w:r>
            <w:r w:rsidR="6DC18C67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สาม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เดือนสิ้นสุด</w:t>
            </w:r>
            <w:r w:rsidRPr="001076F8">
              <w:rPr>
                <w:rFonts w:asciiTheme="majorBidi" w:hAnsiTheme="majorBidi" w:cstheme="majorBidi"/>
              </w:rPr>
              <w:br/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วันที่ </w:t>
            </w:r>
            <w:r w:rsidR="00BD4224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30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 </w:t>
            </w:r>
            <w:r w:rsidR="003902EC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กันยายน</w:t>
            </w:r>
          </w:p>
        </w:tc>
        <w:tc>
          <w:tcPr>
            <w:tcW w:w="916" w:type="dxa"/>
          </w:tcPr>
          <w:p w14:paraId="039F9FBB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lang w:val="th-TH"/>
              </w:rPr>
            </w:pPr>
          </w:p>
        </w:tc>
        <w:tc>
          <w:tcPr>
            <w:tcW w:w="1178" w:type="dxa"/>
          </w:tcPr>
          <w:p w14:paraId="122EE340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7B728E8A" w14:textId="37DCC050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70" w:type="dxa"/>
          </w:tcPr>
          <w:p w14:paraId="6711F6BE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i/>
                <w:iCs/>
                <w:lang w:val="th-TH"/>
              </w:rPr>
            </w:pPr>
          </w:p>
        </w:tc>
        <w:tc>
          <w:tcPr>
            <w:tcW w:w="1080" w:type="dxa"/>
          </w:tcPr>
          <w:p w14:paraId="24424A3C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0F3C0A43" w14:textId="3759E11E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270" w:type="dxa"/>
          </w:tcPr>
          <w:p w14:paraId="25B3087E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6594ECB5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7FC2C77A" w14:textId="3468577F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70" w:type="dxa"/>
          </w:tcPr>
          <w:p w14:paraId="2AF31561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3DDE6A7A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5BE1DDC1" w14:textId="456BD5FD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2566</w:t>
            </w:r>
          </w:p>
        </w:tc>
      </w:tr>
      <w:tr w:rsidR="1EC29960" w:rsidRPr="001076F8" w14:paraId="1625F0A1" w14:textId="77777777" w:rsidTr="58F522C2">
        <w:trPr>
          <w:trHeight w:val="20"/>
        </w:trPr>
        <w:tc>
          <w:tcPr>
            <w:tcW w:w="3666" w:type="dxa"/>
          </w:tcPr>
          <w:p w14:paraId="3652282B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both"/>
              <w:rPr>
                <w:rFonts w:asciiTheme="majorBidi" w:hAnsiTheme="majorBidi" w:cstheme="majorBidi"/>
                <w:b/>
                <w:bCs/>
                <w:i/>
                <w:iCs/>
                <w:lang w:val="th-TH"/>
              </w:rPr>
            </w:pPr>
          </w:p>
        </w:tc>
        <w:tc>
          <w:tcPr>
            <w:tcW w:w="916" w:type="dxa"/>
          </w:tcPr>
          <w:p w14:paraId="6A991BB3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lang w:val="th-TH"/>
              </w:rPr>
            </w:pPr>
          </w:p>
        </w:tc>
        <w:tc>
          <w:tcPr>
            <w:tcW w:w="5228" w:type="dxa"/>
            <w:gridSpan w:val="7"/>
          </w:tcPr>
          <w:p w14:paraId="1B5B59A3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lang w:val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lang w:val="th-TH"/>
              </w:rPr>
              <w:t>(พันบาท)</w:t>
            </w:r>
          </w:p>
        </w:tc>
      </w:tr>
      <w:tr w:rsidR="00941439" w:rsidRPr="001076F8" w14:paraId="0DCCFED2" w14:textId="77777777" w:rsidTr="58F522C2">
        <w:trPr>
          <w:trHeight w:val="20"/>
        </w:trPr>
        <w:tc>
          <w:tcPr>
            <w:tcW w:w="3666" w:type="dxa"/>
          </w:tcPr>
          <w:p w14:paraId="424BBCA6" w14:textId="1F032BF8" w:rsidR="00941439" w:rsidRPr="001076F8" w:rsidRDefault="00941439" w:rsidP="009414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หุ้นกู้</w:t>
            </w:r>
          </w:p>
        </w:tc>
        <w:tc>
          <w:tcPr>
            <w:tcW w:w="916" w:type="dxa"/>
          </w:tcPr>
          <w:p w14:paraId="6911EC68" w14:textId="77777777" w:rsidR="00941439" w:rsidRPr="001076F8" w:rsidRDefault="00941439" w:rsidP="0094143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8" w:type="dxa"/>
          </w:tcPr>
          <w:p w14:paraId="30299E53" w14:textId="651AF790" w:rsidR="00941439" w:rsidRPr="001076F8" w:rsidRDefault="00941439" w:rsidP="00941439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lang w:val="en-GB"/>
              </w:rPr>
            </w:pPr>
            <w:r w:rsidRPr="003935F6">
              <w:t xml:space="preserve"> 22,165 </w:t>
            </w:r>
          </w:p>
        </w:tc>
        <w:tc>
          <w:tcPr>
            <w:tcW w:w="270" w:type="dxa"/>
          </w:tcPr>
          <w:p w14:paraId="6AA00ED2" w14:textId="2078F84D" w:rsidR="00941439" w:rsidRPr="001076F8" w:rsidRDefault="00941439" w:rsidP="00941439">
            <w:pPr>
              <w:tabs>
                <w:tab w:val="decimal" w:pos="1240"/>
              </w:tabs>
              <w:ind w:left="-48" w:right="-20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lang w:val="en-GB"/>
              </w:rPr>
              <w:t xml:space="preserve"> </w:t>
            </w:r>
          </w:p>
        </w:tc>
        <w:tc>
          <w:tcPr>
            <w:tcW w:w="1080" w:type="dxa"/>
          </w:tcPr>
          <w:p w14:paraId="5AD5351E" w14:textId="2EA9F4F4" w:rsidR="00941439" w:rsidRPr="001076F8" w:rsidRDefault="00941439" w:rsidP="00941439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lang w:val="en-GB"/>
              </w:rPr>
            </w:pPr>
            <w:r w:rsidRPr="001076F8">
              <w:rPr>
                <w:rFonts w:asciiTheme="majorBidi" w:hAnsiTheme="majorBidi" w:cstheme="majorBidi"/>
                <w:lang w:val="en-GB"/>
              </w:rPr>
              <w:t xml:space="preserve"> </w:t>
            </w:r>
            <w:r w:rsidRPr="001076F8">
              <w:rPr>
                <w:rFonts w:asciiTheme="majorBidi" w:hAnsiTheme="majorBidi" w:cstheme="majorBidi"/>
              </w:rPr>
              <w:t>16,083</w:t>
            </w:r>
          </w:p>
        </w:tc>
        <w:tc>
          <w:tcPr>
            <w:tcW w:w="270" w:type="dxa"/>
          </w:tcPr>
          <w:p w14:paraId="673E0245" w14:textId="1563511F" w:rsidR="00941439" w:rsidRPr="001076F8" w:rsidRDefault="00941439" w:rsidP="00941439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lang w:val="en-GB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102E9789" w14:textId="29A87942" w:rsidR="00941439" w:rsidRPr="00CF5BE6" w:rsidRDefault="00941439" w:rsidP="00941439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</w:pPr>
            <w:r w:rsidRPr="00CF5BE6">
              <w:t xml:space="preserve"> 22,165 </w:t>
            </w:r>
          </w:p>
        </w:tc>
        <w:tc>
          <w:tcPr>
            <w:tcW w:w="270" w:type="dxa"/>
          </w:tcPr>
          <w:p w14:paraId="0B9DFB16" w14:textId="0832D380" w:rsidR="00941439" w:rsidRPr="00CF5BE6" w:rsidRDefault="00941439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</w:pPr>
            <w:r w:rsidRPr="00CF5BE6">
              <w:t xml:space="preserve"> </w:t>
            </w:r>
          </w:p>
        </w:tc>
        <w:tc>
          <w:tcPr>
            <w:tcW w:w="1080" w:type="dxa"/>
          </w:tcPr>
          <w:p w14:paraId="47E18B2B" w14:textId="790A65DF" w:rsidR="00941439" w:rsidRPr="00CF5BE6" w:rsidRDefault="00941439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</w:pPr>
            <w:r w:rsidRPr="00CF5BE6">
              <w:t>14,381</w:t>
            </w:r>
          </w:p>
        </w:tc>
      </w:tr>
      <w:tr w:rsidR="00941439" w:rsidRPr="001076F8" w14:paraId="4CFF7EE8" w14:textId="77777777" w:rsidTr="58F522C2">
        <w:trPr>
          <w:trHeight w:val="20"/>
        </w:trPr>
        <w:tc>
          <w:tcPr>
            <w:tcW w:w="3666" w:type="dxa"/>
          </w:tcPr>
          <w:p w14:paraId="71E126F6" w14:textId="01548076" w:rsidR="00941439" w:rsidRPr="001076F8" w:rsidRDefault="00941439" w:rsidP="009414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เงินกู้ยืมสถาบันการเงิน</w:t>
            </w:r>
          </w:p>
        </w:tc>
        <w:tc>
          <w:tcPr>
            <w:tcW w:w="916" w:type="dxa"/>
          </w:tcPr>
          <w:p w14:paraId="65A0AC64" w14:textId="77777777" w:rsidR="00941439" w:rsidRPr="001076F8" w:rsidRDefault="00941439" w:rsidP="0094143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8" w:type="dxa"/>
          </w:tcPr>
          <w:p w14:paraId="60027070" w14:textId="199D25F1" w:rsidR="00941439" w:rsidRPr="001076F8" w:rsidRDefault="00941439" w:rsidP="00941439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lang w:val="en-GB"/>
              </w:rPr>
            </w:pPr>
            <w:r w:rsidRPr="003935F6">
              <w:t xml:space="preserve"> 10,42</w:t>
            </w:r>
            <w:r w:rsidR="00112BC8">
              <w:t>3</w:t>
            </w:r>
            <w:r w:rsidRPr="003935F6">
              <w:t xml:space="preserve"> </w:t>
            </w:r>
          </w:p>
        </w:tc>
        <w:tc>
          <w:tcPr>
            <w:tcW w:w="270" w:type="dxa"/>
          </w:tcPr>
          <w:p w14:paraId="58A0590B" w14:textId="21D0E02C" w:rsidR="00941439" w:rsidRPr="001076F8" w:rsidRDefault="00941439" w:rsidP="00941439">
            <w:pPr>
              <w:tabs>
                <w:tab w:val="decimal" w:pos="1240"/>
              </w:tabs>
              <w:ind w:left="-48" w:right="-20"/>
              <w:rPr>
                <w:rFonts w:asciiTheme="majorBidi" w:hAnsiTheme="majorBidi" w:cstheme="majorBidi"/>
                <w:lang w:val="en-GB"/>
              </w:rPr>
            </w:pPr>
            <w:r w:rsidRPr="001076F8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0" w:type="dxa"/>
          </w:tcPr>
          <w:p w14:paraId="1A84EB77" w14:textId="511EC19E" w:rsidR="00941439" w:rsidRPr="001076F8" w:rsidRDefault="00941439" w:rsidP="00941439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lang w:val="en-GB"/>
              </w:rPr>
            </w:pPr>
            <w:r w:rsidRPr="001076F8">
              <w:rPr>
                <w:rFonts w:asciiTheme="majorBidi" w:hAnsiTheme="majorBidi" w:cstheme="majorBidi"/>
              </w:rPr>
              <w:t>10,9</w:t>
            </w:r>
            <w:r w:rsidR="009136C9">
              <w:rPr>
                <w:rFonts w:asciiTheme="majorBidi" w:hAnsiTheme="majorBidi" w:cstheme="majorBidi"/>
              </w:rPr>
              <w:t>69</w:t>
            </w:r>
          </w:p>
        </w:tc>
        <w:tc>
          <w:tcPr>
            <w:tcW w:w="270" w:type="dxa"/>
          </w:tcPr>
          <w:p w14:paraId="784A005B" w14:textId="339F48A4" w:rsidR="00941439" w:rsidRPr="001076F8" w:rsidRDefault="00941439" w:rsidP="00941439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center"/>
              <w:rPr>
                <w:rFonts w:asciiTheme="majorBidi" w:hAnsiTheme="majorBidi" w:cstheme="majorBidi"/>
                <w:lang w:val="en-GB"/>
              </w:rPr>
            </w:pPr>
            <w:r w:rsidRPr="001076F8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49FC91E1" w14:textId="3F409D50" w:rsidR="00941439" w:rsidRPr="00CF5BE6" w:rsidRDefault="00941439" w:rsidP="00CF5BE6">
            <w:pPr>
              <w:tabs>
                <w:tab w:val="left" w:pos="0"/>
                <w:tab w:val="left" w:pos="0"/>
                <w:tab w:val="decimal" w:pos="167"/>
              </w:tabs>
              <w:ind w:left="-108" w:right="-376" w:hanging="2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270" w:type="dxa"/>
          </w:tcPr>
          <w:p w14:paraId="79753116" w14:textId="00B28D8E" w:rsidR="00941439" w:rsidRPr="00CF5BE6" w:rsidRDefault="00941439" w:rsidP="00CF5BE6">
            <w:pPr>
              <w:tabs>
                <w:tab w:val="left" w:pos="0"/>
                <w:tab w:val="left" w:pos="0"/>
                <w:tab w:val="decimal" w:pos="167"/>
              </w:tabs>
              <w:ind w:left="-108" w:right="-376" w:hanging="2"/>
              <w:jc w:val="center"/>
              <w:rPr>
                <w:rFonts w:asciiTheme="majorBidi" w:hAnsiTheme="majorBidi" w:cstheme="majorBidi"/>
              </w:rPr>
            </w:pPr>
            <w:r w:rsidRPr="00941439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0" w:type="dxa"/>
          </w:tcPr>
          <w:p w14:paraId="1FE91CB8" w14:textId="5CED291F" w:rsidR="00941439" w:rsidRPr="00941439" w:rsidRDefault="00941439" w:rsidP="00CF5BE6">
            <w:pPr>
              <w:tabs>
                <w:tab w:val="left" w:pos="0"/>
                <w:tab w:val="left" w:pos="0"/>
                <w:tab w:val="decimal" w:pos="167"/>
              </w:tabs>
              <w:ind w:left="-108" w:right="-376" w:hanging="2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-   </w:t>
            </w:r>
          </w:p>
        </w:tc>
      </w:tr>
      <w:tr w:rsidR="00FA6515" w:rsidRPr="001076F8" w14:paraId="0E276AAD" w14:textId="77777777" w:rsidTr="58F522C2">
        <w:trPr>
          <w:trHeight w:val="20"/>
        </w:trPr>
        <w:tc>
          <w:tcPr>
            <w:tcW w:w="3666" w:type="dxa"/>
          </w:tcPr>
          <w:p w14:paraId="0FE99465" w14:textId="10CC8157" w:rsidR="00FA6515" w:rsidRPr="001076F8" w:rsidRDefault="00FA6515" w:rsidP="009414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เงินกู้ยืมบริษัทอื่น</w:t>
            </w:r>
          </w:p>
        </w:tc>
        <w:tc>
          <w:tcPr>
            <w:tcW w:w="916" w:type="dxa"/>
          </w:tcPr>
          <w:p w14:paraId="0EEEA376" w14:textId="77777777" w:rsidR="00FA6515" w:rsidRPr="001076F8" w:rsidRDefault="00FA6515" w:rsidP="0094143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8" w:type="dxa"/>
          </w:tcPr>
          <w:p w14:paraId="7401A541" w14:textId="51B7B8D9" w:rsidR="00FA6515" w:rsidRPr="003935F6" w:rsidRDefault="7943EA67" w:rsidP="58F522C2">
            <w:pPr>
              <w:tabs>
                <w:tab w:val="decimal" w:pos="1240"/>
              </w:tabs>
              <w:ind w:left="-108" w:right="-20" w:hanging="2"/>
              <w:jc w:val="right"/>
            </w:pPr>
            <w:r>
              <w:t>4</w:t>
            </w:r>
            <w:r w:rsidR="00FA6515">
              <w:t>,</w:t>
            </w:r>
            <w:ins w:id="72" w:author="Nattanon, Jeenpatipat" w:date="2024-11-12T11:15:00Z">
              <w:r w:rsidR="004720E0">
                <w:t>02</w:t>
              </w:r>
            </w:ins>
            <w:del w:id="73" w:author="Nattanon, Jeenpatipat" w:date="2024-11-12T11:15:00Z">
              <w:r w:rsidR="03F43897" w:rsidDel="004720E0">
                <w:delText>11</w:delText>
              </w:r>
            </w:del>
            <w:ins w:id="74" w:author="Nattanon, Jeenpatipat" w:date="2024-11-12T17:12:00Z">
              <w:r w:rsidR="00FD4CC3">
                <w:t>5</w:t>
              </w:r>
            </w:ins>
            <w:del w:id="75" w:author="Nattanon, Jeenpatipat" w:date="2024-11-12T17:12:00Z">
              <w:r w:rsidR="03F43897" w:rsidDel="00FD4CC3">
                <w:delText>6</w:delText>
              </w:r>
            </w:del>
          </w:p>
        </w:tc>
        <w:tc>
          <w:tcPr>
            <w:tcW w:w="270" w:type="dxa"/>
          </w:tcPr>
          <w:p w14:paraId="7E2DA213" w14:textId="77777777" w:rsidR="00FA6515" w:rsidRPr="001076F8" w:rsidRDefault="00FA6515" w:rsidP="00941439">
            <w:pPr>
              <w:tabs>
                <w:tab w:val="decimal" w:pos="1240"/>
              </w:tabs>
              <w:ind w:left="-48" w:right="-20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37AFAFA9" w14:textId="36812D58" w:rsidR="00FA6515" w:rsidRPr="001076F8" w:rsidRDefault="00112BC8" w:rsidP="007D3092">
            <w:pPr>
              <w:tabs>
                <w:tab w:val="clear" w:pos="907"/>
                <w:tab w:val="left" w:pos="0"/>
                <w:tab w:val="left" w:pos="0"/>
                <w:tab w:val="left" w:pos="524"/>
                <w:tab w:val="decimal" w:pos="1240"/>
              </w:tabs>
              <w:ind w:left="-108" w:right="150" w:hanging="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69F2AA81" w14:textId="77777777" w:rsidR="00FA6515" w:rsidRPr="001076F8" w:rsidRDefault="00FA6515" w:rsidP="00941439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vAlign w:val="bottom"/>
          </w:tcPr>
          <w:p w14:paraId="1D83F4FA" w14:textId="4BCE6B79" w:rsidR="00FA6515" w:rsidRPr="00475CDE" w:rsidRDefault="7A9969A9" w:rsidP="58F522C2">
            <w:pPr>
              <w:tabs>
                <w:tab w:val="decimal" w:pos="1240"/>
              </w:tabs>
              <w:ind w:left="-108" w:right="-20" w:hanging="2"/>
              <w:jc w:val="right"/>
            </w:pPr>
            <w:r>
              <w:t>4</w:t>
            </w:r>
            <w:r w:rsidR="00112BC8">
              <w:t>,</w:t>
            </w:r>
            <w:ins w:id="76" w:author="Nattanon, Jeenpatipat" w:date="2024-11-12T11:15:00Z">
              <w:r w:rsidR="004720E0">
                <w:t>02</w:t>
              </w:r>
            </w:ins>
            <w:del w:id="77" w:author="Nattanon, Jeenpatipat" w:date="2024-11-12T11:15:00Z">
              <w:r w:rsidR="064D072A" w:rsidDel="004720E0">
                <w:delText>11</w:delText>
              </w:r>
            </w:del>
            <w:ins w:id="78" w:author="Nattanon, Jeenpatipat" w:date="2024-11-12T17:12:00Z">
              <w:r w:rsidR="00FD4CC3">
                <w:t>5</w:t>
              </w:r>
            </w:ins>
            <w:del w:id="79" w:author="Nattanon, Jeenpatipat" w:date="2024-11-12T17:12:00Z">
              <w:r w:rsidR="064D072A" w:rsidDel="00FD4CC3">
                <w:delText>6</w:delText>
              </w:r>
            </w:del>
          </w:p>
        </w:tc>
        <w:tc>
          <w:tcPr>
            <w:tcW w:w="270" w:type="dxa"/>
          </w:tcPr>
          <w:p w14:paraId="6A59D3B0" w14:textId="77777777" w:rsidR="00FA6515" w:rsidRPr="00941439" w:rsidRDefault="00FA6515" w:rsidP="00CF5BE6">
            <w:pPr>
              <w:tabs>
                <w:tab w:val="left" w:pos="0"/>
                <w:tab w:val="left" w:pos="0"/>
                <w:tab w:val="decimal" w:pos="167"/>
              </w:tabs>
              <w:ind w:left="-108" w:right="-376" w:hanging="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131B01F9" w14:textId="7B07A0B6" w:rsidR="00FA6515" w:rsidRPr="00CF5BE6" w:rsidRDefault="00112BC8" w:rsidP="00CF5BE6">
            <w:pPr>
              <w:tabs>
                <w:tab w:val="left" w:pos="0"/>
                <w:tab w:val="left" w:pos="0"/>
                <w:tab w:val="decimal" w:pos="167"/>
              </w:tabs>
              <w:ind w:left="-108" w:right="-376" w:hanging="2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112BC8" w:rsidRPr="001076F8" w14:paraId="166F75F1" w14:textId="77777777" w:rsidTr="58F522C2">
        <w:trPr>
          <w:trHeight w:val="20"/>
        </w:trPr>
        <w:tc>
          <w:tcPr>
            <w:tcW w:w="3666" w:type="dxa"/>
          </w:tcPr>
          <w:p w14:paraId="6B36ECBB" w14:textId="2BD8B024" w:rsidR="00112BC8" w:rsidRPr="001076F8" w:rsidRDefault="00112BC8" w:rsidP="00112B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</w:rPr>
            </w:pPr>
            <w:r w:rsidRPr="007F5395">
              <w:rPr>
                <w:cs/>
              </w:rPr>
              <w:t>เงินกู้ยืมบุคคลอื่น</w:t>
            </w:r>
          </w:p>
        </w:tc>
        <w:tc>
          <w:tcPr>
            <w:tcW w:w="916" w:type="dxa"/>
          </w:tcPr>
          <w:p w14:paraId="3524BBFE" w14:textId="77777777" w:rsidR="00112BC8" w:rsidRPr="001076F8" w:rsidRDefault="00112BC8" w:rsidP="00112BC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8" w:type="dxa"/>
          </w:tcPr>
          <w:p w14:paraId="5D4CD511" w14:textId="3E320851" w:rsidR="00112BC8" w:rsidRPr="001076F8" w:rsidRDefault="00112BC8" w:rsidP="58F522C2">
            <w:pPr>
              <w:tabs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lang w:val="en-GB"/>
              </w:rPr>
            </w:pPr>
            <w:r>
              <w:t xml:space="preserve"> 1</w:t>
            </w:r>
            <w:r w:rsidR="6D44F1EC">
              <w:t>3</w:t>
            </w:r>
            <w:r>
              <w:t>,</w:t>
            </w:r>
            <w:r w:rsidR="691FF193">
              <w:t>4</w:t>
            </w:r>
            <w:ins w:id="80" w:author="Nattanon, Jeenpatipat" w:date="2024-11-12T11:15:00Z">
              <w:r w:rsidR="002E7C91">
                <w:t>9</w:t>
              </w:r>
            </w:ins>
            <w:del w:id="81" w:author="Nattanon, Jeenpatipat" w:date="2024-11-12T11:15:00Z">
              <w:r w:rsidR="691FF193" w:rsidDel="002E7C91">
                <w:delText>0</w:delText>
              </w:r>
            </w:del>
            <w:ins w:id="82" w:author="Nattanon, Jeenpatipat" w:date="2024-11-12T17:13:00Z">
              <w:r w:rsidR="00D5423E">
                <w:t>8</w:t>
              </w:r>
            </w:ins>
            <w:del w:id="83" w:author="Nattanon, Jeenpatipat" w:date="2024-11-12T17:13:00Z">
              <w:r w:rsidR="691FF193" w:rsidDel="00D5423E">
                <w:delText>7</w:delText>
              </w:r>
            </w:del>
            <w:r>
              <w:t xml:space="preserve"> </w:t>
            </w:r>
          </w:p>
        </w:tc>
        <w:tc>
          <w:tcPr>
            <w:tcW w:w="270" w:type="dxa"/>
          </w:tcPr>
          <w:p w14:paraId="6796C630" w14:textId="77777777" w:rsidR="00112BC8" w:rsidRPr="001076F8" w:rsidRDefault="00112BC8" w:rsidP="00112BC8">
            <w:pPr>
              <w:tabs>
                <w:tab w:val="decimal" w:pos="1240"/>
              </w:tabs>
              <w:ind w:left="-48" w:right="-20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080" w:type="dxa"/>
          </w:tcPr>
          <w:p w14:paraId="1E3E178D" w14:textId="32EA2434" w:rsidR="00112BC8" w:rsidRPr="001076F8" w:rsidRDefault="00112BC8" w:rsidP="00112BC8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lang w:val="en-GB"/>
              </w:rPr>
            </w:pPr>
            <w:r w:rsidRPr="007F5395">
              <w:t>6,261</w:t>
            </w:r>
          </w:p>
        </w:tc>
        <w:tc>
          <w:tcPr>
            <w:tcW w:w="270" w:type="dxa"/>
          </w:tcPr>
          <w:p w14:paraId="4F1A3637" w14:textId="77777777" w:rsidR="00112BC8" w:rsidRPr="001076F8" w:rsidRDefault="00112BC8" w:rsidP="00112BC8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center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080" w:type="dxa"/>
          </w:tcPr>
          <w:p w14:paraId="3B9ECC73" w14:textId="00505CE4" w:rsidR="00112BC8" w:rsidRPr="00CF5BE6" w:rsidRDefault="00112BC8" w:rsidP="58F522C2">
            <w:pPr>
              <w:tabs>
                <w:tab w:val="decimal" w:pos="1240"/>
              </w:tabs>
              <w:ind w:left="-108" w:right="-20" w:hanging="2"/>
              <w:jc w:val="right"/>
            </w:pPr>
            <w:r>
              <w:t xml:space="preserve"> 1</w:t>
            </w:r>
            <w:r w:rsidR="36D9DC18">
              <w:t>3</w:t>
            </w:r>
            <w:r>
              <w:t>,</w:t>
            </w:r>
            <w:r w:rsidR="4FD98502">
              <w:t>4</w:t>
            </w:r>
            <w:ins w:id="84" w:author="Nattanon, Jeenpatipat" w:date="2024-11-12T11:15:00Z">
              <w:r w:rsidR="002E7C91">
                <w:t>9</w:t>
              </w:r>
            </w:ins>
            <w:del w:id="85" w:author="Nattanon, Jeenpatipat" w:date="2024-11-12T11:15:00Z">
              <w:r w:rsidR="4FD98502" w:rsidDel="002E7C91">
                <w:delText>0</w:delText>
              </w:r>
            </w:del>
            <w:ins w:id="86" w:author="Nattanon, Jeenpatipat" w:date="2024-11-12T17:13:00Z">
              <w:r w:rsidR="00D5423E">
                <w:t>8</w:t>
              </w:r>
            </w:ins>
            <w:del w:id="87" w:author="Nattanon, Jeenpatipat" w:date="2024-11-12T17:13:00Z">
              <w:r w:rsidR="4FD98502" w:rsidDel="00D5423E">
                <w:delText>7</w:delText>
              </w:r>
            </w:del>
            <w:r>
              <w:t xml:space="preserve"> </w:t>
            </w:r>
          </w:p>
        </w:tc>
        <w:tc>
          <w:tcPr>
            <w:tcW w:w="270" w:type="dxa"/>
          </w:tcPr>
          <w:p w14:paraId="561623E7" w14:textId="77777777" w:rsidR="00112BC8" w:rsidRPr="00CF5BE6" w:rsidRDefault="00112BC8" w:rsidP="00112BC8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</w:pPr>
          </w:p>
        </w:tc>
        <w:tc>
          <w:tcPr>
            <w:tcW w:w="1080" w:type="dxa"/>
          </w:tcPr>
          <w:p w14:paraId="2A6C43BD" w14:textId="5B7BB189" w:rsidR="00112BC8" w:rsidRPr="00CF5BE6" w:rsidRDefault="00112BC8" w:rsidP="00112BC8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</w:pPr>
            <w:r w:rsidRPr="007F5395">
              <w:t>3,025</w:t>
            </w:r>
          </w:p>
        </w:tc>
      </w:tr>
      <w:tr w:rsidR="00941439" w:rsidRPr="001076F8" w14:paraId="6C668A35" w14:textId="77777777" w:rsidTr="58F522C2">
        <w:trPr>
          <w:trHeight w:val="20"/>
        </w:trPr>
        <w:tc>
          <w:tcPr>
            <w:tcW w:w="3666" w:type="dxa"/>
          </w:tcPr>
          <w:p w14:paraId="6E9D7962" w14:textId="3FAF75B1" w:rsidR="00941439" w:rsidRPr="001076F8" w:rsidRDefault="00941439" w:rsidP="009414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</w:rPr>
            </w:pPr>
            <w:r w:rsidRPr="007F5395">
              <w:rPr>
                <w:cs/>
              </w:rPr>
              <w:t>สัญญาเช่า</w:t>
            </w:r>
          </w:p>
        </w:tc>
        <w:tc>
          <w:tcPr>
            <w:tcW w:w="916" w:type="dxa"/>
          </w:tcPr>
          <w:p w14:paraId="33D6CEF7" w14:textId="77777777" w:rsidR="00941439" w:rsidRPr="001076F8" w:rsidRDefault="00941439" w:rsidP="0094143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8" w:type="dxa"/>
          </w:tcPr>
          <w:p w14:paraId="5D679642" w14:textId="3D8F6F1A" w:rsidR="00941439" w:rsidRPr="001076F8" w:rsidRDefault="00941439" w:rsidP="00941439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lang w:val="en-GB"/>
              </w:rPr>
            </w:pPr>
            <w:r w:rsidRPr="003935F6">
              <w:t xml:space="preserve"> 36</w:t>
            </w:r>
            <w:r w:rsidR="00112BC8">
              <w:t>9</w:t>
            </w:r>
            <w:r w:rsidRPr="003935F6">
              <w:t xml:space="preserve"> </w:t>
            </w:r>
          </w:p>
        </w:tc>
        <w:tc>
          <w:tcPr>
            <w:tcW w:w="270" w:type="dxa"/>
          </w:tcPr>
          <w:p w14:paraId="0C84962D" w14:textId="4942D4DA" w:rsidR="00941439" w:rsidRPr="001076F8" w:rsidRDefault="00941439" w:rsidP="00941439">
            <w:pPr>
              <w:tabs>
                <w:tab w:val="decimal" w:pos="1240"/>
              </w:tabs>
              <w:ind w:left="-153" w:right="242"/>
              <w:rPr>
                <w:rFonts w:asciiTheme="majorBidi" w:hAnsiTheme="majorBidi" w:cstheme="majorBidi"/>
              </w:rPr>
            </w:pPr>
            <w:r w:rsidRPr="007F5395">
              <w:rPr>
                <w:cs/>
              </w:rPr>
              <w:t xml:space="preserve"> </w:t>
            </w:r>
          </w:p>
        </w:tc>
        <w:tc>
          <w:tcPr>
            <w:tcW w:w="1080" w:type="dxa"/>
          </w:tcPr>
          <w:p w14:paraId="2AEC7BC2" w14:textId="23EC88F6" w:rsidR="00941439" w:rsidRPr="001076F8" w:rsidRDefault="00941439" w:rsidP="00941439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lang w:val="en-GB"/>
              </w:rPr>
            </w:pPr>
            <w:r w:rsidRPr="007F5395">
              <w:rPr>
                <w:cs/>
              </w:rPr>
              <w:t xml:space="preserve"> </w:t>
            </w:r>
            <w:r w:rsidRPr="007F5395">
              <w:t xml:space="preserve">547 </w:t>
            </w:r>
          </w:p>
        </w:tc>
        <w:tc>
          <w:tcPr>
            <w:tcW w:w="270" w:type="dxa"/>
          </w:tcPr>
          <w:p w14:paraId="3593EAAF" w14:textId="444F1012" w:rsidR="00941439" w:rsidRPr="001076F8" w:rsidRDefault="00941439" w:rsidP="00941439">
            <w:pPr>
              <w:tabs>
                <w:tab w:val="decimal" w:pos="1240"/>
              </w:tabs>
              <w:ind w:left="-153" w:right="242"/>
              <w:jc w:val="center"/>
              <w:rPr>
                <w:rFonts w:asciiTheme="majorBidi" w:hAnsiTheme="majorBidi" w:cstheme="majorBidi"/>
              </w:rPr>
            </w:pPr>
            <w:r w:rsidRPr="007F5395">
              <w:t xml:space="preserve"> </w:t>
            </w:r>
          </w:p>
        </w:tc>
        <w:tc>
          <w:tcPr>
            <w:tcW w:w="1080" w:type="dxa"/>
            <w:vAlign w:val="bottom"/>
          </w:tcPr>
          <w:p w14:paraId="244B5847" w14:textId="21A3895A" w:rsidR="00941439" w:rsidRPr="00CF5BE6" w:rsidRDefault="00941439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</w:pPr>
            <w:r w:rsidRPr="00CF5BE6">
              <w:t xml:space="preserve"> 34 </w:t>
            </w:r>
          </w:p>
        </w:tc>
        <w:tc>
          <w:tcPr>
            <w:tcW w:w="270" w:type="dxa"/>
          </w:tcPr>
          <w:p w14:paraId="1950575B" w14:textId="2828600D" w:rsidR="00941439" w:rsidRPr="00CF5BE6" w:rsidRDefault="00941439" w:rsidP="00CF5BE6">
            <w:pPr>
              <w:tabs>
                <w:tab w:val="decimal" w:pos="1240"/>
              </w:tabs>
              <w:ind w:left="-153" w:right="-20"/>
              <w:jc w:val="right"/>
            </w:pPr>
            <w:r w:rsidRPr="007F5395">
              <w:t xml:space="preserve"> </w:t>
            </w:r>
          </w:p>
        </w:tc>
        <w:tc>
          <w:tcPr>
            <w:tcW w:w="1080" w:type="dxa"/>
          </w:tcPr>
          <w:p w14:paraId="17AF5B96" w14:textId="2FF9A093" w:rsidR="00941439" w:rsidRPr="00CF5BE6" w:rsidRDefault="00941439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</w:pPr>
            <w:r w:rsidRPr="007F5395">
              <w:t xml:space="preserve"> 50</w:t>
            </w:r>
          </w:p>
        </w:tc>
      </w:tr>
      <w:tr w:rsidR="00941439" w:rsidRPr="001076F8" w14:paraId="76A25B08" w14:textId="77777777" w:rsidTr="58F522C2">
        <w:trPr>
          <w:trHeight w:val="20"/>
        </w:trPr>
        <w:tc>
          <w:tcPr>
            <w:tcW w:w="3666" w:type="dxa"/>
          </w:tcPr>
          <w:p w14:paraId="71EC7B4E" w14:textId="77777777" w:rsidR="00941439" w:rsidRPr="001076F8" w:rsidRDefault="00941439" w:rsidP="009414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รวม</w:t>
            </w:r>
          </w:p>
        </w:tc>
        <w:tc>
          <w:tcPr>
            <w:tcW w:w="916" w:type="dxa"/>
          </w:tcPr>
          <w:p w14:paraId="5638A24D" w14:textId="77777777" w:rsidR="00941439" w:rsidRPr="001076F8" w:rsidRDefault="00941439" w:rsidP="0094143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</w:tcPr>
          <w:p w14:paraId="4072CA4C" w14:textId="1DE96DBD" w:rsidR="00941439" w:rsidRPr="00CF5BE6" w:rsidRDefault="00941439" w:rsidP="00941439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 50,480 </w:t>
            </w:r>
          </w:p>
        </w:tc>
        <w:tc>
          <w:tcPr>
            <w:tcW w:w="270" w:type="dxa"/>
          </w:tcPr>
          <w:p w14:paraId="1B98C1DE" w14:textId="388D60FD" w:rsidR="00941439" w:rsidRPr="00CF5BE6" w:rsidRDefault="00941439" w:rsidP="00941439">
            <w:pPr>
              <w:tabs>
                <w:tab w:val="decimal" w:pos="1240"/>
              </w:tabs>
              <w:ind w:left="-48" w:right="-20"/>
              <w:rPr>
                <w:rFonts w:asciiTheme="majorBidi" w:hAnsiTheme="majorBidi" w:cstheme="majorBidi"/>
                <w:b/>
                <w:bCs/>
              </w:rPr>
            </w:pPr>
            <w:r w:rsidRPr="00941439">
              <w:rPr>
                <w:rFonts w:asciiTheme="majorBidi" w:hAnsiTheme="majorBidi" w:cstheme="majorBidi"/>
                <w:b/>
                <w:bCs/>
                <w:lang w:val="en-GB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F3ECC32" w14:textId="48B13934" w:rsidR="00941439" w:rsidRPr="00CF5BE6" w:rsidRDefault="00941439" w:rsidP="00941439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941439">
              <w:rPr>
                <w:rFonts w:asciiTheme="majorBidi" w:hAnsiTheme="majorBidi" w:cstheme="majorBidi"/>
                <w:b/>
                <w:bCs/>
              </w:rPr>
              <w:t>33,86</w:t>
            </w:r>
            <w:r w:rsidR="009136C9">
              <w:rPr>
                <w:rFonts w:asciiTheme="majorBidi" w:hAnsiTheme="majorBidi" w:cstheme="majorBidi"/>
                <w:b/>
                <w:bCs/>
              </w:rPr>
              <w:t>0</w:t>
            </w:r>
          </w:p>
        </w:tc>
        <w:tc>
          <w:tcPr>
            <w:tcW w:w="270" w:type="dxa"/>
          </w:tcPr>
          <w:p w14:paraId="24D8EDE6" w14:textId="69BF125C" w:rsidR="00941439" w:rsidRPr="00CF5BE6" w:rsidRDefault="00941439" w:rsidP="00941439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41439">
              <w:rPr>
                <w:rFonts w:asciiTheme="majorBidi" w:hAnsiTheme="majorBidi" w:cstheme="majorBidi"/>
                <w:b/>
                <w:bCs/>
                <w:lang w:val="en-GB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9F1086" w14:textId="75FB5C81" w:rsidR="00941439" w:rsidRPr="00CF5BE6" w:rsidRDefault="00941439" w:rsidP="00941439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39,722</w:t>
            </w:r>
          </w:p>
        </w:tc>
        <w:tc>
          <w:tcPr>
            <w:tcW w:w="270" w:type="dxa"/>
          </w:tcPr>
          <w:p w14:paraId="60AE529C" w14:textId="3C45B1A9" w:rsidR="00941439" w:rsidRPr="00CF5BE6" w:rsidRDefault="00941439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FE5D7F0" w14:textId="6D002CE4" w:rsidR="00941439" w:rsidRPr="00CF5BE6" w:rsidRDefault="00941439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b/>
                <w:bCs/>
              </w:rPr>
            </w:pPr>
            <w:r w:rsidRPr="00CF5BE6">
              <w:rPr>
                <w:b/>
                <w:bCs/>
              </w:rPr>
              <w:t xml:space="preserve"> 17,456</w:t>
            </w:r>
          </w:p>
        </w:tc>
      </w:tr>
    </w:tbl>
    <w:p w14:paraId="190A252B" w14:textId="0161A04A" w:rsidR="1EC29960" w:rsidRDefault="1EC29960" w:rsidP="1EC29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</w:p>
    <w:p w14:paraId="15A33262" w14:textId="77777777" w:rsidR="00941439" w:rsidRPr="001076F8" w:rsidRDefault="00941439" w:rsidP="1EC29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</w:p>
    <w:tbl>
      <w:tblPr>
        <w:tblW w:w="981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690"/>
        <w:gridCol w:w="990"/>
        <w:gridCol w:w="1080"/>
        <w:gridCol w:w="270"/>
        <w:gridCol w:w="1080"/>
        <w:gridCol w:w="270"/>
        <w:gridCol w:w="1080"/>
        <w:gridCol w:w="270"/>
        <w:gridCol w:w="1080"/>
      </w:tblGrid>
      <w:tr w:rsidR="009F75D6" w:rsidRPr="001076F8" w14:paraId="20237E71" w14:textId="77777777" w:rsidTr="1EC29960">
        <w:trPr>
          <w:cantSplit/>
          <w:trHeight w:val="20"/>
        </w:trPr>
        <w:tc>
          <w:tcPr>
            <w:tcW w:w="3690" w:type="dxa"/>
          </w:tcPr>
          <w:p w14:paraId="4F8860AD" w14:textId="77777777" w:rsidR="009F75D6" w:rsidRPr="001076F8" w:rsidRDefault="009F75D6" w:rsidP="002A29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both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</w:p>
        </w:tc>
        <w:tc>
          <w:tcPr>
            <w:tcW w:w="990" w:type="dxa"/>
            <w:vAlign w:val="bottom"/>
          </w:tcPr>
          <w:p w14:paraId="3DF1B0E1" w14:textId="4EBBFCBE" w:rsidR="009F75D6" w:rsidRPr="001076F8" w:rsidRDefault="009F75D6" w:rsidP="002A29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7C1B6E05" w14:textId="77777777" w:rsidR="009F75D6" w:rsidRPr="001076F8" w:rsidRDefault="009F75D6" w:rsidP="002A29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43589E31" w14:textId="77777777" w:rsidR="009F75D6" w:rsidRPr="001076F8" w:rsidRDefault="009F75D6" w:rsidP="002A29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430" w:type="dxa"/>
            <w:gridSpan w:val="3"/>
          </w:tcPr>
          <w:p w14:paraId="39B998B1" w14:textId="77777777" w:rsidR="009F75D6" w:rsidRPr="001076F8" w:rsidRDefault="009F75D6" w:rsidP="002A29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9F75D6" w:rsidRPr="001076F8" w14:paraId="7D256349" w14:textId="77777777" w:rsidTr="1EC29960">
        <w:trPr>
          <w:cantSplit/>
          <w:trHeight w:val="20"/>
        </w:trPr>
        <w:tc>
          <w:tcPr>
            <w:tcW w:w="3690" w:type="dxa"/>
          </w:tcPr>
          <w:p w14:paraId="0CB67B1D" w14:textId="53927323" w:rsidR="009F75D6" w:rsidRPr="001076F8" w:rsidRDefault="300A829A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55" w:hanging="282"/>
              <w:jc w:val="both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สำหรับงวด</w:t>
            </w:r>
            <w:r w:rsidR="003902EC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เก้า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เดือน</w:t>
            </w:r>
            <w:r w:rsidR="3DEC85E1"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สิ้นสุด</w:t>
            </w:r>
            <w:r w:rsidR="009F75D6"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br/>
            </w:r>
            <w:r w:rsidR="3DEC85E1"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 xml:space="preserve">วันที่ </w:t>
            </w:r>
            <w:r w:rsidR="00B93938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30</w:t>
            </w:r>
            <w:r w:rsidR="003902EC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 xml:space="preserve"> กันยายน</w:t>
            </w:r>
          </w:p>
        </w:tc>
        <w:tc>
          <w:tcPr>
            <w:tcW w:w="990" w:type="dxa"/>
          </w:tcPr>
          <w:p w14:paraId="4F9DB4A4" w14:textId="77777777" w:rsidR="009F75D6" w:rsidRPr="001076F8" w:rsidRDefault="009F75D6" w:rsidP="002A29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</w:p>
        </w:tc>
        <w:tc>
          <w:tcPr>
            <w:tcW w:w="1080" w:type="dxa"/>
          </w:tcPr>
          <w:p w14:paraId="7027DEC0" w14:textId="77777777" w:rsidR="009F75D6" w:rsidRPr="001076F8" w:rsidRDefault="009F75D6" w:rsidP="002A29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44997086" w14:textId="37DCC050" w:rsidR="009F75D6" w:rsidRPr="001076F8" w:rsidRDefault="009F75D6" w:rsidP="002A29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075A36" w:rsidRPr="001076F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70" w:type="dxa"/>
          </w:tcPr>
          <w:p w14:paraId="4D7E996C" w14:textId="77777777" w:rsidR="009F75D6" w:rsidRPr="001076F8" w:rsidRDefault="009F75D6" w:rsidP="002A29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</w:p>
        </w:tc>
        <w:tc>
          <w:tcPr>
            <w:tcW w:w="1080" w:type="dxa"/>
          </w:tcPr>
          <w:p w14:paraId="0CD0AEC9" w14:textId="77777777" w:rsidR="009F75D6" w:rsidRPr="001076F8" w:rsidRDefault="009F75D6" w:rsidP="002A29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3CCE13BC" w14:textId="3759E11E" w:rsidR="009F75D6" w:rsidRPr="001076F8" w:rsidRDefault="009F75D6" w:rsidP="002A29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075A36" w:rsidRPr="001076F8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270" w:type="dxa"/>
          </w:tcPr>
          <w:p w14:paraId="48D7EE69" w14:textId="77777777" w:rsidR="009F75D6" w:rsidRPr="001076F8" w:rsidRDefault="009F75D6" w:rsidP="002A29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1EE20731" w14:textId="77777777" w:rsidR="009F75D6" w:rsidRPr="001076F8" w:rsidRDefault="009F75D6" w:rsidP="002A29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603A9C7E" w14:textId="3468577F" w:rsidR="009F75D6" w:rsidRPr="001076F8" w:rsidRDefault="009F75D6" w:rsidP="002A29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075A36" w:rsidRPr="001076F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70" w:type="dxa"/>
          </w:tcPr>
          <w:p w14:paraId="439288BB" w14:textId="77777777" w:rsidR="009F75D6" w:rsidRPr="001076F8" w:rsidRDefault="009F75D6" w:rsidP="002A29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67944A8B" w14:textId="77777777" w:rsidR="009F75D6" w:rsidRPr="001076F8" w:rsidRDefault="009F75D6" w:rsidP="002A29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3EFCA3D1" w14:textId="456BD5FD" w:rsidR="009F75D6" w:rsidRPr="001076F8" w:rsidRDefault="009F75D6" w:rsidP="002A29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075A36" w:rsidRPr="001076F8">
              <w:rPr>
                <w:rFonts w:asciiTheme="majorBidi" w:hAnsiTheme="majorBidi" w:cstheme="majorBidi"/>
              </w:rPr>
              <w:t>6</w:t>
            </w:r>
          </w:p>
        </w:tc>
      </w:tr>
      <w:tr w:rsidR="009F75D6" w:rsidRPr="001076F8" w14:paraId="0DC31A31" w14:textId="77777777" w:rsidTr="1EC29960">
        <w:trPr>
          <w:cantSplit/>
          <w:trHeight w:val="20"/>
        </w:trPr>
        <w:tc>
          <w:tcPr>
            <w:tcW w:w="3690" w:type="dxa"/>
          </w:tcPr>
          <w:p w14:paraId="1E5EE9F9" w14:textId="77777777" w:rsidR="009F75D6" w:rsidRPr="001076F8" w:rsidRDefault="009F75D6" w:rsidP="002A29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both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</w:p>
        </w:tc>
        <w:tc>
          <w:tcPr>
            <w:tcW w:w="990" w:type="dxa"/>
          </w:tcPr>
          <w:p w14:paraId="3A42B213" w14:textId="77777777" w:rsidR="009F75D6" w:rsidRPr="001076F8" w:rsidRDefault="009F75D6" w:rsidP="002A29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</w:p>
        </w:tc>
        <w:tc>
          <w:tcPr>
            <w:tcW w:w="5130" w:type="dxa"/>
            <w:gridSpan w:val="7"/>
          </w:tcPr>
          <w:p w14:paraId="2BB65AB8" w14:textId="77777777" w:rsidR="009F75D6" w:rsidRPr="001076F8" w:rsidRDefault="009F75D6" w:rsidP="002A29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  <w:lang w:val="th-TH"/>
              </w:rPr>
              <w:t>(พันบาท)</w:t>
            </w:r>
          </w:p>
        </w:tc>
      </w:tr>
      <w:tr w:rsidR="00AD12EE" w:rsidRPr="001076F8" w14:paraId="58AD011D" w14:textId="77777777" w:rsidTr="00CF5BE6">
        <w:trPr>
          <w:cantSplit/>
          <w:trHeight w:val="20"/>
        </w:trPr>
        <w:tc>
          <w:tcPr>
            <w:tcW w:w="3690" w:type="dxa"/>
          </w:tcPr>
          <w:p w14:paraId="10D07902" w14:textId="1F032BF8" w:rsidR="00AD12EE" w:rsidRPr="001076F8" w:rsidRDefault="00AD12EE" w:rsidP="00AD12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หุ้นกู้</w:t>
            </w:r>
          </w:p>
        </w:tc>
        <w:tc>
          <w:tcPr>
            <w:tcW w:w="990" w:type="dxa"/>
          </w:tcPr>
          <w:p w14:paraId="28BF05D7" w14:textId="77777777" w:rsidR="00AD12EE" w:rsidRPr="001076F8" w:rsidRDefault="00AD12EE" w:rsidP="00AD12EE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329D8CB1" w14:textId="23C23B1A" w:rsidR="00AD12EE" w:rsidRPr="00CF5BE6" w:rsidRDefault="00AD12EE" w:rsidP="00AD12EE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81,347 </w:t>
            </w:r>
          </w:p>
        </w:tc>
        <w:tc>
          <w:tcPr>
            <w:tcW w:w="270" w:type="dxa"/>
          </w:tcPr>
          <w:p w14:paraId="1BC9B473" w14:textId="3F6B2890" w:rsidR="00AD12EE" w:rsidRPr="001076F8" w:rsidRDefault="00AD12EE" w:rsidP="00AD12EE">
            <w:pPr>
              <w:tabs>
                <w:tab w:val="decimal" w:pos="1240"/>
              </w:tabs>
              <w:ind w:left="-48" w:right="-20"/>
              <w:jc w:val="right"/>
              <w:rPr>
                <w:rFonts w:asciiTheme="majorBidi" w:hAnsiTheme="majorBidi" w:cstheme="majorBidi"/>
                <w:lang w:val="en-GB"/>
              </w:rPr>
            </w:pPr>
            <w:r w:rsidRPr="001076F8">
              <w:rPr>
                <w:rFonts w:asciiTheme="majorBidi" w:hAnsiTheme="majorBidi" w:cstheme="majorBidi"/>
                <w:lang w:val="en-GB"/>
              </w:rPr>
              <w:t xml:space="preserve"> </w:t>
            </w:r>
          </w:p>
        </w:tc>
        <w:tc>
          <w:tcPr>
            <w:tcW w:w="1080" w:type="dxa"/>
          </w:tcPr>
          <w:p w14:paraId="4EEF9736" w14:textId="29AF6D28" w:rsidR="00AD12EE" w:rsidRPr="001076F8" w:rsidRDefault="00AD12EE" w:rsidP="00AD12EE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lang w:val="en-GB"/>
              </w:rPr>
            </w:pPr>
            <w:r w:rsidRPr="001076F8">
              <w:rPr>
                <w:rFonts w:asciiTheme="majorBidi" w:hAnsiTheme="majorBidi" w:cstheme="majorBidi"/>
              </w:rPr>
              <w:t>81,108</w:t>
            </w:r>
          </w:p>
        </w:tc>
        <w:tc>
          <w:tcPr>
            <w:tcW w:w="270" w:type="dxa"/>
          </w:tcPr>
          <w:p w14:paraId="5EDC91F0" w14:textId="15AB2092" w:rsidR="00AD12EE" w:rsidRPr="001076F8" w:rsidRDefault="00AD12EE" w:rsidP="00AD12EE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lang w:val="en-GB"/>
              </w:rPr>
            </w:pPr>
            <w:r w:rsidRPr="001076F8">
              <w:rPr>
                <w:rFonts w:asciiTheme="majorBidi" w:hAnsiTheme="majorBidi" w:cstheme="majorBidi"/>
                <w:lang w:val="en-GB"/>
              </w:rPr>
              <w:t xml:space="preserve"> </w:t>
            </w:r>
          </w:p>
        </w:tc>
        <w:tc>
          <w:tcPr>
            <w:tcW w:w="1080" w:type="dxa"/>
          </w:tcPr>
          <w:p w14:paraId="7F576AED" w14:textId="423A4821" w:rsidR="00AD12EE" w:rsidRPr="00CF5BE6" w:rsidRDefault="00AD12EE" w:rsidP="00AD12EE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54,397 </w:t>
            </w:r>
          </w:p>
        </w:tc>
        <w:tc>
          <w:tcPr>
            <w:tcW w:w="270" w:type="dxa"/>
          </w:tcPr>
          <w:p w14:paraId="7FE91443" w14:textId="49AA1BE7" w:rsidR="00AD12EE" w:rsidRPr="001076F8" w:rsidRDefault="00AD12EE" w:rsidP="00AD12EE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lang w:val="en-GB"/>
              </w:rPr>
            </w:pPr>
            <w:r w:rsidRPr="001076F8">
              <w:rPr>
                <w:rFonts w:asciiTheme="majorBidi" w:hAnsiTheme="majorBidi" w:cstheme="majorBidi"/>
                <w:lang w:val="en-GB"/>
              </w:rPr>
              <w:t xml:space="preserve"> </w:t>
            </w:r>
          </w:p>
        </w:tc>
        <w:tc>
          <w:tcPr>
            <w:tcW w:w="1080" w:type="dxa"/>
          </w:tcPr>
          <w:p w14:paraId="5B5BC79E" w14:textId="4A25AA21" w:rsidR="00AD12EE" w:rsidRPr="00CF5BE6" w:rsidRDefault="00AD12EE" w:rsidP="00AD12EE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15,620</w:t>
            </w:r>
          </w:p>
        </w:tc>
      </w:tr>
      <w:tr w:rsidR="00AD12EE" w:rsidRPr="001076F8" w14:paraId="33C6C491" w14:textId="77777777" w:rsidTr="1EC29960">
        <w:trPr>
          <w:cantSplit/>
          <w:trHeight w:val="20"/>
        </w:trPr>
        <w:tc>
          <w:tcPr>
            <w:tcW w:w="3690" w:type="dxa"/>
          </w:tcPr>
          <w:p w14:paraId="07BECE87" w14:textId="450F8935" w:rsidR="00AD12EE" w:rsidRPr="001076F8" w:rsidRDefault="00AD12EE" w:rsidP="00AD12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เงินกู้ยืมสถาบันการเงิน</w:t>
            </w:r>
          </w:p>
        </w:tc>
        <w:tc>
          <w:tcPr>
            <w:tcW w:w="990" w:type="dxa"/>
          </w:tcPr>
          <w:p w14:paraId="3E05C80A" w14:textId="77777777" w:rsidR="00AD12EE" w:rsidRPr="001076F8" w:rsidRDefault="00AD12EE" w:rsidP="00AD12EE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46168F4C" w14:textId="6D6207EB" w:rsidR="00AD12EE" w:rsidRPr="00CF5BE6" w:rsidRDefault="00AD12EE" w:rsidP="00AD12EE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34,591 </w:t>
            </w:r>
          </w:p>
        </w:tc>
        <w:tc>
          <w:tcPr>
            <w:tcW w:w="270" w:type="dxa"/>
          </w:tcPr>
          <w:p w14:paraId="163E55FD" w14:textId="4C973737" w:rsidR="00AD12EE" w:rsidRPr="001076F8" w:rsidRDefault="00AD12EE" w:rsidP="00AD12EE">
            <w:pPr>
              <w:tabs>
                <w:tab w:val="decimal" w:pos="1240"/>
              </w:tabs>
              <w:ind w:left="-48" w:right="-20"/>
              <w:jc w:val="right"/>
              <w:rPr>
                <w:rFonts w:asciiTheme="majorBidi" w:hAnsiTheme="majorBidi" w:cstheme="majorBidi"/>
                <w:lang w:val="en-GB"/>
              </w:rPr>
            </w:pPr>
            <w:r w:rsidRPr="001076F8">
              <w:rPr>
                <w:rFonts w:asciiTheme="majorBidi" w:hAnsiTheme="majorBidi" w:cstheme="majorBidi"/>
                <w:lang w:val="en-GB"/>
              </w:rPr>
              <w:t xml:space="preserve"> </w:t>
            </w:r>
          </w:p>
        </w:tc>
        <w:tc>
          <w:tcPr>
            <w:tcW w:w="1080" w:type="dxa"/>
          </w:tcPr>
          <w:p w14:paraId="2B202FFB" w14:textId="70BFF0D9" w:rsidR="00AD12EE" w:rsidRPr="001076F8" w:rsidRDefault="00AD12EE" w:rsidP="00AD12EE">
            <w:pPr>
              <w:tabs>
                <w:tab w:val="decimal" w:pos="1240"/>
              </w:tabs>
              <w:ind w:right="-20"/>
              <w:jc w:val="right"/>
              <w:rPr>
                <w:rFonts w:asciiTheme="majorBidi" w:hAnsiTheme="majorBidi" w:cstheme="majorBidi"/>
                <w:lang w:val="en-GB"/>
              </w:rPr>
            </w:pPr>
            <w:r w:rsidRPr="001076F8">
              <w:rPr>
                <w:rFonts w:asciiTheme="majorBidi" w:hAnsiTheme="majorBidi" w:cstheme="majorBidi"/>
              </w:rPr>
              <w:t>33,403</w:t>
            </w:r>
          </w:p>
        </w:tc>
        <w:tc>
          <w:tcPr>
            <w:tcW w:w="270" w:type="dxa"/>
          </w:tcPr>
          <w:p w14:paraId="134B67EF" w14:textId="2755181C" w:rsidR="00AD12EE" w:rsidRPr="001076F8" w:rsidRDefault="00AD12EE" w:rsidP="00AD12EE">
            <w:pPr>
              <w:tabs>
                <w:tab w:val="decimal" w:pos="1240"/>
              </w:tabs>
              <w:ind w:right="-20"/>
              <w:jc w:val="right"/>
              <w:rPr>
                <w:rFonts w:asciiTheme="majorBidi" w:hAnsiTheme="majorBidi" w:cstheme="majorBidi"/>
                <w:lang w:val="en-GB"/>
              </w:rPr>
            </w:pPr>
            <w:r w:rsidRPr="001076F8">
              <w:rPr>
                <w:rFonts w:asciiTheme="majorBidi" w:hAnsiTheme="majorBidi" w:cstheme="majorBidi"/>
                <w:lang w:val="en-GB"/>
              </w:rPr>
              <w:t xml:space="preserve"> </w:t>
            </w:r>
          </w:p>
        </w:tc>
        <w:tc>
          <w:tcPr>
            <w:tcW w:w="1080" w:type="dxa"/>
          </w:tcPr>
          <w:p w14:paraId="034B53C6" w14:textId="50EDFD31" w:rsidR="00AD12EE" w:rsidRPr="00CF5BE6" w:rsidRDefault="00AD12EE" w:rsidP="00CF5BE6">
            <w:pPr>
              <w:tabs>
                <w:tab w:val="left" w:pos="0"/>
                <w:tab w:val="left" w:pos="0"/>
                <w:tab w:val="left" w:pos="258"/>
                <w:tab w:val="decimal" w:pos="1240"/>
              </w:tabs>
              <w:ind w:left="-153" w:right="-16" w:firstLine="171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270" w:type="dxa"/>
          </w:tcPr>
          <w:p w14:paraId="721F2455" w14:textId="065160E2" w:rsidR="00AD12EE" w:rsidRPr="001076F8" w:rsidRDefault="00AD12EE" w:rsidP="00AD12EE">
            <w:pPr>
              <w:tabs>
                <w:tab w:val="decimal" w:pos="1240"/>
              </w:tabs>
              <w:ind w:right="-20"/>
              <w:jc w:val="right"/>
              <w:rPr>
                <w:rFonts w:asciiTheme="majorBidi" w:hAnsiTheme="majorBidi" w:cstheme="majorBidi"/>
                <w:lang w:val="en-GB"/>
              </w:rPr>
            </w:pPr>
            <w:r w:rsidRPr="001076F8">
              <w:rPr>
                <w:rFonts w:asciiTheme="majorBidi" w:hAnsiTheme="majorBidi" w:cstheme="majorBidi"/>
                <w:lang w:val="en-GB"/>
              </w:rPr>
              <w:t xml:space="preserve"> </w:t>
            </w:r>
          </w:p>
        </w:tc>
        <w:tc>
          <w:tcPr>
            <w:tcW w:w="1080" w:type="dxa"/>
          </w:tcPr>
          <w:p w14:paraId="094A249D" w14:textId="5BBE1693" w:rsidR="00AD12EE" w:rsidRPr="00CF5BE6" w:rsidRDefault="00AD12EE" w:rsidP="00CF5BE6">
            <w:pPr>
              <w:tabs>
                <w:tab w:val="left" w:pos="0"/>
                <w:tab w:val="left" w:pos="0"/>
                <w:tab w:val="left" w:pos="258"/>
                <w:tab w:val="decimal" w:pos="1240"/>
              </w:tabs>
              <w:ind w:left="-153" w:right="-16" w:firstLine="171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-   </w:t>
            </w:r>
          </w:p>
        </w:tc>
      </w:tr>
      <w:tr w:rsidR="008F1CB0" w:rsidRPr="001076F8" w14:paraId="049E7DE5" w14:textId="77777777" w:rsidTr="1EC29960">
        <w:trPr>
          <w:cantSplit/>
          <w:trHeight w:val="20"/>
        </w:trPr>
        <w:tc>
          <w:tcPr>
            <w:tcW w:w="3690" w:type="dxa"/>
          </w:tcPr>
          <w:p w14:paraId="432B200B" w14:textId="2AEF23D9" w:rsidR="008F1CB0" w:rsidRPr="001076F8" w:rsidRDefault="008F1CB0" w:rsidP="00AD12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เงินกู้ยืมบริษัทอื่น</w:t>
            </w:r>
          </w:p>
        </w:tc>
        <w:tc>
          <w:tcPr>
            <w:tcW w:w="990" w:type="dxa"/>
          </w:tcPr>
          <w:p w14:paraId="687911D2" w14:textId="77777777" w:rsidR="008F1CB0" w:rsidRPr="001076F8" w:rsidRDefault="008F1CB0" w:rsidP="00AD12EE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07AD9E9A" w14:textId="331A2934" w:rsidR="008F1CB0" w:rsidRPr="00CF5BE6" w:rsidRDefault="00B96ED1" w:rsidP="00AD12EE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19,692</w:t>
            </w:r>
          </w:p>
        </w:tc>
        <w:tc>
          <w:tcPr>
            <w:tcW w:w="270" w:type="dxa"/>
          </w:tcPr>
          <w:p w14:paraId="2AAA3058" w14:textId="77777777" w:rsidR="008F1CB0" w:rsidRPr="001076F8" w:rsidRDefault="008F1CB0" w:rsidP="00AD12EE">
            <w:pPr>
              <w:tabs>
                <w:tab w:val="decimal" w:pos="1240"/>
              </w:tabs>
              <w:ind w:left="-48" w:right="-20"/>
              <w:jc w:val="right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080" w:type="dxa"/>
          </w:tcPr>
          <w:p w14:paraId="5E0D74DC" w14:textId="7B126990" w:rsidR="008F1CB0" w:rsidRPr="001076F8" w:rsidRDefault="0070112E" w:rsidP="007011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74"/>
                <w:tab w:val="left" w:pos="344"/>
                <w:tab w:val="decimal" w:pos="434"/>
              </w:tabs>
              <w:ind w:right="68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         </w:t>
            </w:r>
            <w:r w:rsidRPr="00CF5BE6">
              <w:rPr>
                <w:rFonts w:asciiTheme="majorBidi" w:hAnsiTheme="majorBidi" w:cstheme="majorBidi"/>
              </w:rPr>
              <w:t xml:space="preserve">-   </w:t>
            </w:r>
          </w:p>
        </w:tc>
        <w:tc>
          <w:tcPr>
            <w:tcW w:w="270" w:type="dxa"/>
          </w:tcPr>
          <w:p w14:paraId="45491468" w14:textId="77777777" w:rsidR="008F1CB0" w:rsidRPr="001076F8" w:rsidRDefault="008F1CB0" w:rsidP="00AD12EE">
            <w:pPr>
              <w:tabs>
                <w:tab w:val="decimal" w:pos="1240"/>
              </w:tabs>
              <w:ind w:right="-20"/>
              <w:jc w:val="right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080" w:type="dxa"/>
          </w:tcPr>
          <w:p w14:paraId="1FA0B69F" w14:textId="6E7DFA50" w:rsidR="008F1CB0" w:rsidRPr="00CF5BE6" w:rsidRDefault="00F178A7" w:rsidP="00475CDE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5,457</w:t>
            </w:r>
          </w:p>
        </w:tc>
        <w:tc>
          <w:tcPr>
            <w:tcW w:w="270" w:type="dxa"/>
          </w:tcPr>
          <w:p w14:paraId="738AA742" w14:textId="77777777" w:rsidR="008F1CB0" w:rsidRPr="001076F8" w:rsidRDefault="008F1CB0" w:rsidP="00AD12EE">
            <w:pPr>
              <w:tabs>
                <w:tab w:val="decimal" w:pos="1240"/>
              </w:tabs>
              <w:ind w:right="-20"/>
              <w:jc w:val="right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080" w:type="dxa"/>
          </w:tcPr>
          <w:p w14:paraId="293F8358" w14:textId="1647612C" w:rsidR="008F1CB0" w:rsidRPr="00CF5BE6" w:rsidRDefault="008F1CB0" w:rsidP="00CF5BE6">
            <w:pPr>
              <w:tabs>
                <w:tab w:val="left" w:pos="0"/>
                <w:tab w:val="left" w:pos="0"/>
                <w:tab w:val="left" w:pos="258"/>
                <w:tab w:val="decimal" w:pos="1240"/>
              </w:tabs>
              <w:ind w:left="-153" w:right="-16" w:firstLine="171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AD12EE" w:rsidRPr="001076F8" w14:paraId="6AC70B00" w14:textId="77777777" w:rsidTr="00CF5BE6">
        <w:trPr>
          <w:cantSplit/>
          <w:trHeight w:val="20"/>
        </w:trPr>
        <w:tc>
          <w:tcPr>
            <w:tcW w:w="3690" w:type="dxa"/>
          </w:tcPr>
          <w:p w14:paraId="3C790337" w14:textId="549796E6" w:rsidR="00AD12EE" w:rsidRPr="001076F8" w:rsidRDefault="00AD12EE" w:rsidP="00AD12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cs/>
              </w:rPr>
            </w:pPr>
            <w:r w:rsidRPr="00A14E60">
              <w:rPr>
                <w:cs/>
              </w:rPr>
              <w:t>เงินกู้ยืมบุคคลอื่น</w:t>
            </w:r>
          </w:p>
        </w:tc>
        <w:tc>
          <w:tcPr>
            <w:tcW w:w="990" w:type="dxa"/>
          </w:tcPr>
          <w:p w14:paraId="097D2455" w14:textId="77777777" w:rsidR="00AD12EE" w:rsidRPr="001076F8" w:rsidRDefault="00AD12EE" w:rsidP="00AD12EE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20E79212" w14:textId="27AA7134" w:rsidR="00AD12EE" w:rsidRPr="00CF5BE6" w:rsidRDefault="00AD12EE" w:rsidP="00AD12EE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</w:t>
            </w:r>
            <w:r w:rsidR="008F1CB0">
              <w:rPr>
                <w:rFonts w:asciiTheme="majorBidi" w:hAnsiTheme="majorBidi" w:cstheme="majorBidi"/>
              </w:rPr>
              <w:t>1</w:t>
            </w:r>
            <w:r w:rsidR="00B96ED1">
              <w:rPr>
                <w:rFonts w:asciiTheme="majorBidi" w:hAnsiTheme="majorBidi" w:cstheme="majorBidi"/>
              </w:rPr>
              <w:t>7,783</w:t>
            </w:r>
            <w:r w:rsidRPr="00CF5BE6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270" w:type="dxa"/>
          </w:tcPr>
          <w:p w14:paraId="6EDB7110" w14:textId="5684D889" w:rsidR="00AD12EE" w:rsidRPr="001076F8" w:rsidRDefault="00AD12EE" w:rsidP="00AD12EE">
            <w:pPr>
              <w:tabs>
                <w:tab w:val="decimal" w:pos="1240"/>
              </w:tabs>
              <w:ind w:left="-48" w:right="-20"/>
              <w:jc w:val="right"/>
              <w:rPr>
                <w:rFonts w:asciiTheme="majorBidi" w:hAnsiTheme="majorBidi" w:cstheme="majorBidi"/>
                <w:lang w:val="en-GB"/>
              </w:rPr>
            </w:pPr>
            <w:r w:rsidRPr="00A14E60">
              <w:rPr>
                <w:cs/>
              </w:rPr>
              <w:t xml:space="preserve"> </w:t>
            </w:r>
          </w:p>
        </w:tc>
        <w:tc>
          <w:tcPr>
            <w:tcW w:w="1080" w:type="dxa"/>
          </w:tcPr>
          <w:p w14:paraId="738D5950" w14:textId="4173D796" w:rsidR="00AD12EE" w:rsidRPr="001076F8" w:rsidRDefault="00AD12EE" w:rsidP="00AD12EE">
            <w:pPr>
              <w:tabs>
                <w:tab w:val="decimal" w:pos="1240"/>
              </w:tabs>
              <w:ind w:right="-20"/>
              <w:jc w:val="right"/>
              <w:rPr>
                <w:rFonts w:asciiTheme="majorBidi" w:hAnsiTheme="majorBidi" w:cstheme="majorBidi"/>
              </w:rPr>
            </w:pPr>
            <w:r w:rsidRPr="00A14E60">
              <w:t>6,584</w:t>
            </w:r>
          </w:p>
        </w:tc>
        <w:tc>
          <w:tcPr>
            <w:tcW w:w="270" w:type="dxa"/>
          </w:tcPr>
          <w:p w14:paraId="10A83E7D" w14:textId="14226AD7" w:rsidR="00AD12EE" w:rsidRPr="001076F8" w:rsidRDefault="00AD12EE" w:rsidP="00AD12EE">
            <w:pPr>
              <w:tabs>
                <w:tab w:val="decimal" w:pos="1240"/>
              </w:tabs>
              <w:ind w:right="-20"/>
              <w:jc w:val="right"/>
              <w:rPr>
                <w:rFonts w:asciiTheme="majorBidi" w:hAnsiTheme="majorBidi" w:cstheme="majorBidi"/>
                <w:lang w:val="en-GB"/>
              </w:rPr>
            </w:pPr>
            <w:r w:rsidRPr="00A14E60">
              <w:t xml:space="preserve"> </w:t>
            </w:r>
          </w:p>
        </w:tc>
        <w:tc>
          <w:tcPr>
            <w:tcW w:w="1080" w:type="dxa"/>
          </w:tcPr>
          <w:p w14:paraId="2171EE98" w14:textId="7397BDB3" w:rsidR="00AD12EE" w:rsidRPr="00CF5BE6" w:rsidRDefault="00AD12EE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</w:t>
            </w:r>
            <w:r w:rsidR="00F178A7">
              <w:rPr>
                <w:rFonts w:asciiTheme="majorBidi" w:hAnsiTheme="majorBidi" w:cstheme="majorBidi"/>
              </w:rPr>
              <w:t>17,783</w:t>
            </w:r>
            <w:r w:rsidRPr="00CF5BE6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270" w:type="dxa"/>
          </w:tcPr>
          <w:p w14:paraId="2ADB0500" w14:textId="07696950" w:rsidR="00AD12EE" w:rsidRPr="001076F8" w:rsidRDefault="00AD12EE" w:rsidP="00AD12EE">
            <w:pPr>
              <w:tabs>
                <w:tab w:val="decimal" w:pos="1240"/>
              </w:tabs>
              <w:ind w:right="-20"/>
              <w:jc w:val="right"/>
              <w:rPr>
                <w:rFonts w:asciiTheme="majorBidi" w:hAnsiTheme="majorBidi" w:cstheme="majorBidi"/>
                <w:lang w:val="en-GB"/>
              </w:rPr>
            </w:pPr>
            <w:r w:rsidRPr="00A14E60">
              <w:t xml:space="preserve"> </w:t>
            </w:r>
          </w:p>
        </w:tc>
        <w:tc>
          <w:tcPr>
            <w:tcW w:w="1080" w:type="dxa"/>
          </w:tcPr>
          <w:p w14:paraId="2F5BAB4A" w14:textId="71F9E62B" w:rsidR="00AD12EE" w:rsidRPr="00CF5BE6" w:rsidRDefault="00AD12EE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>3,183</w:t>
            </w:r>
          </w:p>
        </w:tc>
      </w:tr>
      <w:tr w:rsidR="00AD12EE" w:rsidRPr="001076F8" w14:paraId="1A5258FF" w14:textId="77777777" w:rsidTr="00CF5BE6">
        <w:trPr>
          <w:cantSplit/>
          <w:trHeight w:val="20"/>
        </w:trPr>
        <w:tc>
          <w:tcPr>
            <w:tcW w:w="3690" w:type="dxa"/>
          </w:tcPr>
          <w:p w14:paraId="4CFF0F6E" w14:textId="1B000419" w:rsidR="00AD12EE" w:rsidRPr="001076F8" w:rsidRDefault="00AD12EE" w:rsidP="00AD12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cs/>
              </w:rPr>
            </w:pPr>
            <w:r w:rsidRPr="00A14E60">
              <w:rPr>
                <w:cs/>
              </w:rPr>
              <w:t>สัญญาเช่า</w:t>
            </w:r>
          </w:p>
        </w:tc>
        <w:tc>
          <w:tcPr>
            <w:tcW w:w="990" w:type="dxa"/>
          </w:tcPr>
          <w:p w14:paraId="6FFFDD1A" w14:textId="77777777" w:rsidR="00AD12EE" w:rsidRPr="001076F8" w:rsidRDefault="00AD12EE" w:rsidP="00AD12EE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45D22F19" w14:textId="1CBA0153" w:rsidR="00AD12EE" w:rsidRPr="00CF5BE6" w:rsidRDefault="00AD12EE" w:rsidP="00AD12EE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1,232 </w:t>
            </w:r>
          </w:p>
        </w:tc>
        <w:tc>
          <w:tcPr>
            <w:tcW w:w="270" w:type="dxa"/>
          </w:tcPr>
          <w:p w14:paraId="2B65A747" w14:textId="6AA9EBF3" w:rsidR="00AD12EE" w:rsidRPr="001076F8" w:rsidRDefault="00AD12EE" w:rsidP="00AD12EE">
            <w:pPr>
              <w:tabs>
                <w:tab w:val="decimal" w:pos="1240"/>
              </w:tabs>
              <w:ind w:left="-48" w:right="-20"/>
              <w:jc w:val="right"/>
              <w:rPr>
                <w:rFonts w:asciiTheme="majorBidi" w:hAnsiTheme="majorBidi" w:cstheme="majorBidi"/>
                <w:lang w:val="en-GB"/>
              </w:rPr>
            </w:pPr>
            <w:r w:rsidRPr="00A14E60">
              <w:rPr>
                <w:cs/>
              </w:rPr>
              <w:t xml:space="preserve"> </w:t>
            </w:r>
          </w:p>
        </w:tc>
        <w:tc>
          <w:tcPr>
            <w:tcW w:w="1080" w:type="dxa"/>
          </w:tcPr>
          <w:p w14:paraId="75CF166C" w14:textId="13CDC450" w:rsidR="00AD12EE" w:rsidRPr="001076F8" w:rsidRDefault="00AD12EE" w:rsidP="00AD12EE">
            <w:pPr>
              <w:tabs>
                <w:tab w:val="decimal" w:pos="1240"/>
              </w:tabs>
              <w:ind w:right="-20"/>
              <w:jc w:val="right"/>
              <w:rPr>
                <w:rFonts w:asciiTheme="majorBidi" w:hAnsiTheme="majorBidi" w:cstheme="majorBidi"/>
              </w:rPr>
            </w:pPr>
            <w:r w:rsidRPr="00A14E60">
              <w:t>1,077</w:t>
            </w:r>
          </w:p>
        </w:tc>
        <w:tc>
          <w:tcPr>
            <w:tcW w:w="270" w:type="dxa"/>
          </w:tcPr>
          <w:p w14:paraId="249C1FF4" w14:textId="57F0EE47" w:rsidR="00AD12EE" w:rsidRPr="001076F8" w:rsidRDefault="00AD12EE" w:rsidP="00AD12EE">
            <w:pPr>
              <w:tabs>
                <w:tab w:val="decimal" w:pos="1240"/>
              </w:tabs>
              <w:ind w:right="-20"/>
              <w:jc w:val="right"/>
              <w:rPr>
                <w:rFonts w:asciiTheme="majorBidi" w:hAnsiTheme="majorBidi" w:cstheme="majorBidi"/>
                <w:lang w:val="en-GB"/>
              </w:rPr>
            </w:pPr>
            <w:r w:rsidRPr="00A14E60">
              <w:t xml:space="preserve"> </w:t>
            </w:r>
          </w:p>
        </w:tc>
        <w:tc>
          <w:tcPr>
            <w:tcW w:w="1080" w:type="dxa"/>
          </w:tcPr>
          <w:p w14:paraId="14828AB7" w14:textId="753A36A8" w:rsidR="00AD12EE" w:rsidRPr="00CF5BE6" w:rsidRDefault="00AD12EE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113 </w:t>
            </w:r>
          </w:p>
        </w:tc>
        <w:tc>
          <w:tcPr>
            <w:tcW w:w="270" w:type="dxa"/>
          </w:tcPr>
          <w:p w14:paraId="6F10555C" w14:textId="50F202FE" w:rsidR="00AD12EE" w:rsidRPr="001076F8" w:rsidRDefault="00AD12EE" w:rsidP="00AD12EE">
            <w:pPr>
              <w:tabs>
                <w:tab w:val="decimal" w:pos="1240"/>
              </w:tabs>
              <w:ind w:right="-20"/>
              <w:jc w:val="right"/>
              <w:rPr>
                <w:rFonts w:asciiTheme="majorBidi" w:hAnsiTheme="majorBidi" w:cstheme="majorBidi"/>
                <w:lang w:val="en-GB"/>
              </w:rPr>
            </w:pPr>
            <w:r w:rsidRPr="00A14E60">
              <w:t xml:space="preserve"> </w:t>
            </w:r>
          </w:p>
        </w:tc>
        <w:tc>
          <w:tcPr>
            <w:tcW w:w="1080" w:type="dxa"/>
          </w:tcPr>
          <w:p w14:paraId="60A7A42E" w14:textId="6F69A502" w:rsidR="00AD12EE" w:rsidRPr="00CF5BE6" w:rsidRDefault="00AD12EE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94</w:t>
            </w:r>
          </w:p>
        </w:tc>
      </w:tr>
      <w:tr w:rsidR="00AD12EE" w:rsidRPr="001076F8" w:rsidDel="000F299A" w14:paraId="7AFFB7CA" w14:textId="77777777" w:rsidTr="00CF5BE6">
        <w:trPr>
          <w:cantSplit/>
          <w:trHeight w:val="20"/>
        </w:trPr>
        <w:tc>
          <w:tcPr>
            <w:tcW w:w="3690" w:type="dxa"/>
          </w:tcPr>
          <w:p w14:paraId="6CCE4DD5" w14:textId="77777777" w:rsidR="00AD12EE" w:rsidRPr="001076F8" w:rsidRDefault="00AD12EE" w:rsidP="00AD12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990" w:type="dxa"/>
          </w:tcPr>
          <w:p w14:paraId="418CCB1B" w14:textId="77777777" w:rsidR="00AD12EE" w:rsidRPr="001076F8" w:rsidRDefault="00AD12EE" w:rsidP="00AD12EE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CE4A42" w14:textId="1C72DB93" w:rsidR="00AD12EE" w:rsidRPr="00CF5BE6" w:rsidRDefault="00AD12EE" w:rsidP="00AD12EE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154,645  </w:t>
            </w:r>
          </w:p>
        </w:tc>
        <w:tc>
          <w:tcPr>
            <w:tcW w:w="270" w:type="dxa"/>
          </w:tcPr>
          <w:p w14:paraId="1F6BC388" w14:textId="7D15A9A8" w:rsidR="00AD12EE" w:rsidRPr="00AD12EE" w:rsidRDefault="00AD12EE" w:rsidP="00AD12EE">
            <w:pPr>
              <w:tabs>
                <w:tab w:val="decimal" w:pos="1240"/>
              </w:tabs>
              <w:ind w:left="-48" w:right="-20"/>
              <w:jc w:val="right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AD12EE">
              <w:rPr>
                <w:rFonts w:asciiTheme="majorBidi" w:hAnsiTheme="majorBidi" w:cstheme="majorBidi"/>
                <w:b/>
                <w:bCs/>
                <w:lang w:val="en-GB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F517E25" w14:textId="285BD371" w:rsidR="00AD12EE" w:rsidRPr="00AD12EE" w:rsidRDefault="00AD12EE" w:rsidP="00AD12EE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AD12EE">
              <w:rPr>
                <w:rFonts w:asciiTheme="majorBidi" w:hAnsiTheme="majorBidi" w:cstheme="majorBidi"/>
                <w:b/>
                <w:bCs/>
              </w:rPr>
              <w:t>122,172</w:t>
            </w:r>
          </w:p>
        </w:tc>
        <w:tc>
          <w:tcPr>
            <w:tcW w:w="270" w:type="dxa"/>
          </w:tcPr>
          <w:p w14:paraId="4D593522" w14:textId="6960B62C" w:rsidR="00AD12EE" w:rsidRPr="00AD12EE" w:rsidRDefault="00AD12EE" w:rsidP="00AD12EE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AD12EE">
              <w:rPr>
                <w:rFonts w:asciiTheme="majorBidi" w:hAnsiTheme="majorBidi" w:cstheme="majorBidi"/>
                <w:b/>
                <w:bCs/>
                <w:lang w:val="en-GB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A4B0DB2" w14:textId="75FF7A7F" w:rsidR="00AD12EE" w:rsidRPr="00CF5BE6" w:rsidRDefault="00AD12EE" w:rsidP="00AD12EE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77,750</w:t>
            </w:r>
          </w:p>
        </w:tc>
        <w:tc>
          <w:tcPr>
            <w:tcW w:w="270" w:type="dxa"/>
          </w:tcPr>
          <w:p w14:paraId="4BF76AA7" w14:textId="78151D72" w:rsidR="00AD12EE" w:rsidRPr="00AD12EE" w:rsidRDefault="00AD12EE" w:rsidP="00AD12EE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AD12EE">
              <w:rPr>
                <w:rFonts w:asciiTheme="majorBidi" w:hAnsiTheme="majorBidi" w:cstheme="majorBidi"/>
                <w:b/>
                <w:bCs/>
                <w:lang w:val="en-GB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A7D34E1" w14:textId="43D06634" w:rsidR="00AD12EE" w:rsidRPr="00CF5BE6" w:rsidRDefault="00AD12EE" w:rsidP="00AD12EE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AD12EE">
              <w:rPr>
                <w:rFonts w:asciiTheme="majorBidi" w:hAnsiTheme="majorBidi" w:cstheme="majorBidi"/>
                <w:b/>
                <w:bCs/>
              </w:rPr>
              <w:t>18,897</w:t>
            </w:r>
          </w:p>
        </w:tc>
      </w:tr>
    </w:tbl>
    <w:p w14:paraId="7322176F" w14:textId="77777777" w:rsidR="009F75D6" w:rsidRPr="001076F8" w:rsidRDefault="009F75D6" w:rsidP="009F75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Theme="majorBidi" w:hAnsiTheme="majorBidi" w:cstheme="majorBidi"/>
          <w:b/>
          <w:bCs/>
        </w:rPr>
      </w:pPr>
    </w:p>
    <w:p w14:paraId="07DC691F" w14:textId="77777777" w:rsidR="00BD7849" w:rsidRPr="00CF5BE6" w:rsidRDefault="00BD7849" w:rsidP="00BD7849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CF5BE6">
        <w:rPr>
          <w:rFonts w:asciiTheme="majorBidi" w:hAnsiTheme="majorBidi" w:cstheme="majorBidi"/>
          <w:b/>
          <w:bCs/>
          <w:cs/>
        </w:rPr>
        <w:t>ผลขาดทุนด้านเครดิตที่คาดว่าจะเกิดขึ้น</w:t>
      </w:r>
      <w:r w:rsidRPr="00CF5BE6">
        <w:rPr>
          <w:rFonts w:asciiTheme="majorBidi" w:hAnsiTheme="majorBidi" w:cstheme="majorBidi"/>
          <w:b/>
          <w:bCs/>
        </w:rPr>
        <w:t xml:space="preserve"> (</w:t>
      </w:r>
      <w:r w:rsidRPr="00CF5BE6">
        <w:rPr>
          <w:rFonts w:asciiTheme="majorBidi" w:hAnsiTheme="majorBidi" w:cstheme="majorBidi"/>
          <w:b/>
          <w:bCs/>
          <w:cs/>
        </w:rPr>
        <w:t>กลับรายการ</w:t>
      </w:r>
      <w:r w:rsidRPr="00CF5BE6">
        <w:rPr>
          <w:rFonts w:asciiTheme="majorBidi" w:hAnsiTheme="majorBidi" w:cstheme="majorBidi"/>
          <w:b/>
          <w:bCs/>
        </w:rPr>
        <w:t>)</w:t>
      </w:r>
    </w:p>
    <w:tbl>
      <w:tblPr>
        <w:tblW w:w="981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634"/>
        <w:gridCol w:w="1046"/>
        <w:gridCol w:w="1080"/>
        <w:gridCol w:w="270"/>
        <w:gridCol w:w="1080"/>
        <w:gridCol w:w="270"/>
        <w:gridCol w:w="1080"/>
        <w:gridCol w:w="270"/>
        <w:gridCol w:w="1080"/>
      </w:tblGrid>
      <w:tr w:rsidR="1EC29960" w:rsidRPr="001076F8" w14:paraId="7A4CD8AF" w14:textId="77777777" w:rsidTr="00FD2BA6">
        <w:trPr>
          <w:trHeight w:val="442"/>
        </w:trPr>
        <w:tc>
          <w:tcPr>
            <w:tcW w:w="3634" w:type="dxa"/>
          </w:tcPr>
          <w:p w14:paraId="2AA0811E" w14:textId="77777777" w:rsidR="1EC29960" w:rsidRPr="001076F8" w:rsidRDefault="1EC29960" w:rsidP="1EC29960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46" w:type="dxa"/>
          </w:tcPr>
          <w:p w14:paraId="23AC4B06" w14:textId="77777777" w:rsidR="1EC29960" w:rsidRPr="001076F8" w:rsidRDefault="1EC29960" w:rsidP="1EC29960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66A0F265" w14:textId="00654A35" w:rsidR="1EC29960" w:rsidRPr="001076F8" w:rsidRDefault="1EC29960" w:rsidP="1EC29960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งบการเงินรวม</w:t>
            </w:r>
          </w:p>
        </w:tc>
        <w:tc>
          <w:tcPr>
            <w:tcW w:w="270" w:type="dxa"/>
          </w:tcPr>
          <w:p w14:paraId="55A44A29" w14:textId="77777777" w:rsidR="1EC29960" w:rsidRPr="001076F8" w:rsidRDefault="1EC29960" w:rsidP="1EC29960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30" w:type="dxa"/>
            <w:gridSpan w:val="3"/>
          </w:tcPr>
          <w:p w14:paraId="3EEE48D2" w14:textId="77777777" w:rsidR="1EC29960" w:rsidRPr="001076F8" w:rsidRDefault="1EC29960" w:rsidP="1EC29960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งบการเงินเฉพาะกิจการ</w:t>
            </w:r>
          </w:p>
        </w:tc>
      </w:tr>
      <w:tr w:rsidR="00FD2BA6" w:rsidRPr="001076F8" w14:paraId="37B24879" w14:textId="77777777" w:rsidTr="00FD2BA6">
        <w:trPr>
          <w:trHeight w:val="442"/>
        </w:trPr>
        <w:tc>
          <w:tcPr>
            <w:tcW w:w="3634" w:type="dxa"/>
          </w:tcPr>
          <w:p w14:paraId="4F60B415" w14:textId="6FC8F972" w:rsidR="1EC29960" w:rsidRPr="001076F8" w:rsidRDefault="1EC29960" w:rsidP="1EC29960">
            <w:pPr>
              <w:tabs>
                <w:tab w:val="clear" w:pos="227"/>
              </w:tabs>
              <w:spacing w:line="240" w:lineRule="auto"/>
              <w:ind w:left="252" w:right="-43" w:hanging="252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สำหรับงวด</w:t>
            </w:r>
            <w:r w:rsidR="3781377A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สาม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เดือนสิ้นสุด</w:t>
            </w:r>
          </w:p>
          <w:p w14:paraId="430AD193" w14:textId="702B86C0" w:rsidR="1EC29960" w:rsidRPr="001076F8" w:rsidRDefault="1EC29960" w:rsidP="1EC29960">
            <w:pPr>
              <w:tabs>
                <w:tab w:val="clear" w:pos="227"/>
              </w:tabs>
              <w:spacing w:line="240" w:lineRule="auto"/>
              <w:ind w:left="252" w:right="-43" w:firstLine="8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วันที่ </w:t>
            </w:r>
            <w:r w:rsidR="00B93938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30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 </w:t>
            </w:r>
            <w:r w:rsidR="003902EC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กันยายน</w:t>
            </w:r>
          </w:p>
        </w:tc>
        <w:tc>
          <w:tcPr>
            <w:tcW w:w="1046" w:type="dxa"/>
          </w:tcPr>
          <w:p w14:paraId="49D0FE70" w14:textId="77777777" w:rsidR="1EC29960" w:rsidRPr="001076F8" w:rsidRDefault="1EC29960" w:rsidP="1EC29960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04B73D29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39C61846" w14:textId="50A08616" w:rsidR="1EC29960" w:rsidRPr="001076F8" w:rsidRDefault="1EC29960" w:rsidP="1EC29960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70" w:type="dxa"/>
          </w:tcPr>
          <w:p w14:paraId="49635C36" w14:textId="77777777" w:rsidR="1EC29960" w:rsidRPr="001076F8" w:rsidRDefault="1EC29960" w:rsidP="1EC29960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098CCB80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118579CC" w14:textId="67B57E59" w:rsidR="1EC29960" w:rsidRPr="001076F8" w:rsidRDefault="1EC29960" w:rsidP="1EC29960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270" w:type="dxa"/>
          </w:tcPr>
          <w:p w14:paraId="602FF08F" w14:textId="77777777" w:rsidR="1EC29960" w:rsidRPr="001076F8" w:rsidRDefault="1EC29960" w:rsidP="1EC29960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6C0E2EE6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7305F04A" w14:textId="11C70B8E" w:rsidR="1EC29960" w:rsidRPr="001076F8" w:rsidRDefault="1EC29960" w:rsidP="1EC29960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70" w:type="dxa"/>
          </w:tcPr>
          <w:p w14:paraId="351FCE86" w14:textId="77777777" w:rsidR="1EC29960" w:rsidRPr="001076F8" w:rsidRDefault="1EC29960" w:rsidP="1EC29960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5918652F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359C34F9" w14:textId="36E07107" w:rsidR="1EC29960" w:rsidRPr="001076F8" w:rsidRDefault="1EC29960" w:rsidP="1EC29960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2566</w:t>
            </w:r>
          </w:p>
        </w:tc>
      </w:tr>
      <w:tr w:rsidR="1EC29960" w:rsidRPr="001076F8" w14:paraId="6AF28218" w14:textId="77777777" w:rsidTr="00FD2BA6">
        <w:trPr>
          <w:trHeight w:val="442"/>
        </w:trPr>
        <w:tc>
          <w:tcPr>
            <w:tcW w:w="3634" w:type="dxa"/>
          </w:tcPr>
          <w:p w14:paraId="3AE46817" w14:textId="77777777" w:rsidR="1EC29960" w:rsidRPr="001076F8" w:rsidRDefault="1EC29960" w:rsidP="1EC29960">
            <w:pPr>
              <w:tabs>
                <w:tab w:val="clear" w:pos="227"/>
                <w:tab w:val="left" w:pos="252"/>
              </w:tabs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046" w:type="dxa"/>
          </w:tcPr>
          <w:p w14:paraId="54D4AD4E" w14:textId="77777777" w:rsidR="1EC29960" w:rsidRPr="001076F8" w:rsidRDefault="1EC29960" w:rsidP="1EC29960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5130" w:type="dxa"/>
            <w:gridSpan w:val="7"/>
          </w:tcPr>
          <w:p w14:paraId="1A29433F" w14:textId="7D2156B9" w:rsidR="1EC29960" w:rsidRPr="001076F8" w:rsidRDefault="1EC29960" w:rsidP="1EC29960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1076F8">
              <w:rPr>
                <w:rFonts w:asciiTheme="majorBidi" w:hAnsiTheme="majorBidi" w:cstheme="majorBidi"/>
                <w:i/>
                <w:iCs/>
              </w:rPr>
              <w:t>(พันบาท)</w:t>
            </w:r>
          </w:p>
        </w:tc>
      </w:tr>
      <w:tr w:rsidR="00C57AFD" w:rsidRPr="001076F8" w14:paraId="2AF5514F" w14:textId="77777777" w:rsidTr="00CF5BE6">
        <w:trPr>
          <w:trHeight w:val="442"/>
        </w:trPr>
        <w:tc>
          <w:tcPr>
            <w:tcW w:w="3634" w:type="dxa"/>
          </w:tcPr>
          <w:p w14:paraId="0B281078" w14:textId="77777777" w:rsidR="00C57AFD" w:rsidRPr="001076F8" w:rsidRDefault="00C57AFD" w:rsidP="00C57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รายการระหว่างธนาคารและตลาดเงิน </w:t>
            </w:r>
          </w:p>
        </w:tc>
        <w:tc>
          <w:tcPr>
            <w:tcW w:w="1046" w:type="dxa"/>
          </w:tcPr>
          <w:p w14:paraId="261F2725" w14:textId="77777777" w:rsidR="00C57AFD" w:rsidRPr="001076F8" w:rsidRDefault="00C57AFD" w:rsidP="00C57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vAlign w:val="bottom"/>
          </w:tcPr>
          <w:p w14:paraId="7C033531" w14:textId="75590AF8" w:rsidR="00C57AFD" w:rsidRPr="001076F8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(943)</w:t>
            </w:r>
          </w:p>
        </w:tc>
        <w:tc>
          <w:tcPr>
            <w:tcW w:w="270" w:type="dxa"/>
          </w:tcPr>
          <w:p w14:paraId="72330015" w14:textId="1691F6AE" w:rsidR="00C57AFD" w:rsidRPr="001076F8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vAlign w:val="bottom"/>
          </w:tcPr>
          <w:p w14:paraId="3C7CCEA1" w14:textId="78B12B6D" w:rsidR="00C57AFD" w:rsidRPr="001076F8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361 </w:t>
            </w:r>
          </w:p>
        </w:tc>
        <w:tc>
          <w:tcPr>
            <w:tcW w:w="270" w:type="dxa"/>
          </w:tcPr>
          <w:p w14:paraId="58405334" w14:textId="1645FE2A" w:rsidR="00C57AFD" w:rsidRPr="001076F8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1B0E45A2" w14:textId="57220829" w:rsidR="00C57AFD" w:rsidRPr="001076F8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</w:rPr>
            </w:pPr>
            <w:r w:rsidRPr="00690EF5">
              <w:rPr>
                <w:rFonts w:asciiTheme="majorBidi" w:hAnsiTheme="majorBidi" w:cstheme="majorBidi"/>
              </w:rPr>
              <w:t xml:space="preserve"> (</w:t>
            </w:r>
            <w:r>
              <w:rPr>
                <w:rFonts w:asciiTheme="majorBidi" w:hAnsiTheme="majorBidi" w:cstheme="majorBidi"/>
              </w:rPr>
              <w:t>10</w:t>
            </w:r>
            <w:ins w:id="88" w:author="Nattanon, Jeenpatipat" w:date="2024-11-13T15:02:00Z">
              <w:r w:rsidR="005637AF">
                <w:rPr>
                  <w:rFonts w:asciiTheme="majorBidi" w:hAnsiTheme="majorBidi" w:cstheme="majorBidi"/>
                </w:rPr>
                <w:t>5</w:t>
              </w:r>
            </w:ins>
            <w:del w:id="89" w:author="Nattanon, Jeenpatipat" w:date="2024-11-13T15:02:00Z">
              <w:r w:rsidDel="005637AF">
                <w:rPr>
                  <w:rFonts w:asciiTheme="majorBidi" w:hAnsiTheme="majorBidi" w:cstheme="majorBidi"/>
                </w:rPr>
                <w:delText>6</w:delText>
              </w:r>
            </w:del>
            <w:r w:rsidRPr="00690EF5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70" w:type="dxa"/>
          </w:tcPr>
          <w:p w14:paraId="04CB5256" w14:textId="4EDC9083" w:rsidR="00C57AFD" w:rsidRPr="001076F8" w:rsidRDefault="00C57AFD" w:rsidP="00CF5BE6">
            <w:pPr>
              <w:tabs>
                <w:tab w:val="left" w:pos="0"/>
                <w:tab w:val="left" w:pos="0"/>
                <w:tab w:val="decimal" w:pos="1240"/>
                <w:tab w:val="decimal" w:pos="1602"/>
              </w:tabs>
              <w:ind w:left="-108" w:right="-20" w:hanging="2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16EFEFFD" w14:textId="3FDBF9F8" w:rsidR="00C57AFD" w:rsidRPr="001076F8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36 </w:t>
            </w:r>
          </w:p>
        </w:tc>
      </w:tr>
      <w:tr w:rsidR="00C57AFD" w:rsidRPr="001076F8" w14:paraId="64309421" w14:textId="77777777" w:rsidTr="00CF5BE6">
        <w:trPr>
          <w:trHeight w:val="442"/>
        </w:trPr>
        <w:tc>
          <w:tcPr>
            <w:tcW w:w="3634" w:type="dxa"/>
          </w:tcPr>
          <w:p w14:paraId="058F8422" w14:textId="77777777" w:rsidR="00C57AFD" w:rsidRPr="001076F8" w:rsidRDefault="00C57AFD" w:rsidP="00C57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046" w:type="dxa"/>
          </w:tcPr>
          <w:p w14:paraId="45C6889B" w14:textId="77777777" w:rsidR="00C57AFD" w:rsidRPr="001076F8" w:rsidRDefault="00C57AFD" w:rsidP="00C57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9BA056C" w14:textId="320C425E" w:rsidR="00C57AFD" w:rsidRPr="001076F8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20,096 </w:t>
            </w:r>
          </w:p>
        </w:tc>
        <w:tc>
          <w:tcPr>
            <w:tcW w:w="270" w:type="dxa"/>
          </w:tcPr>
          <w:p w14:paraId="7EE83520" w14:textId="75118538" w:rsidR="00C57AFD" w:rsidRPr="001076F8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C72BC61" w14:textId="3C30A54A" w:rsidR="00C57AFD" w:rsidRPr="001076F8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9,558 </w:t>
            </w:r>
          </w:p>
        </w:tc>
        <w:tc>
          <w:tcPr>
            <w:tcW w:w="270" w:type="dxa"/>
          </w:tcPr>
          <w:p w14:paraId="50CA5872" w14:textId="0B8B89EB" w:rsidR="00C57AFD" w:rsidRPr="001076F8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7FF2442F" w14:textId="5C251520" w:rsidR="00C57AFD" w:rsidRPr="001076F8" w:rsidRDefault="00C57AFD" w:rsidP="00CF5BE6">
            <w:pPr>
              <w:tabs>
                <w:tab w:val="clear" w:pos="680"/>
                <w:tab w:val="left" w:pos="0"/>
                <w:tab w:val="left" w:pos="0"/>
                <w:tab w:val="left" w:pos="258"/>
                <w:tab w:val="left" w:pos="694"/>
                <w:tab w:val="decimal" w:pos="1240"/>
              </w:tabs>
              <w:ind w:left="-153" w:right="-16" w:firstLine="171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270" w:type="dxa"/>
          </w:tcPr>
          <w:p w14:paraId="1E5BBB3E" w14:textId="5ACCCDF3" w:rsidR="00C57AFD" w:rsidRPr="001076F8" w:rsidRDefault="00C57AFD" w:rsidP="00CF5BE6">
            <w:pPr>
              <w:tabs>
                <w:tab w:val="left" w:pos="0"/>
                <w:tab w:val="left" w:pos="0"/>
                <w:tab w:val="left" w:pos="258"/>
                <w:tab w:val="decimal" w:pos="1240"/>
              </w:tabs>
              <w:ind w:left="-153" w:right="-16" w:firstLine="171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00DF265" w14:textId="3141C9BF" w:rsidR="00C57AFD" w:rsidRPr="001076F8" w:rsidRDefault="00C57AFD" w:rsidP="00C57AFD">
            <w:pPr>
              <w:tabs>
                <w:tab w:val="left" w:pos="0"/>
                <w:tab w:val="left" w:pos="0"/>
                <w:tab w:val="left" w:pos="258"/>
                <w:tab w:val="decimal" w:pos="1240"/>
              </w:tabs>
              <w:ind w:left="-153" w:right="-16" w:firstLine="171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-   </w:t>
            </w:r>
          </w:p>
        </w:tc>
      </w:tr>
      <w:tr w:rsidR="00C57AFD" w:rsidRPr="001076F8" w14:paraId="71C9FF43" w14:textId="77777777" w:rsidTr="00CF5BE6">
        <w:trPr>
          <w:trHeight w:val="425"/>
        </w:trPr>
        <w:tc>
          <w:tcPr>
            <w:tcW w:w="3634" w:type="dxa"/>
          </w:tcPr>
          <w:p w14:paraId="6B6CAD39" w14:textId="77777777" w:rsidR="00C57AFD" w:rsidRPr="001076F8" w:rsidRDefault="00C57AFD" w:rsidP="00C57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รวม</w:t>
            </w:r>
          </w:p>
        </w:tc>
        <w:tc>
          <w:tcPr>
            <w:tcW w:w="1046" w:type="dxa"/>
          </w:tcPr>
          <w:p w14:paraId="5A79B67E" w14:textId="77777777" w:rsidR="00C57AFD" w:rsidRPr="001076F8" w:rsidRDefault="00C57AFD" w:rsidP="00C57AFD">
            <w:pPr>
              <w:spacing w:line="240" w:lineRule="auto"/>
              <w:ind w:right="1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5CEC98" w14:textId="4F8C9927" w:rsidR="00C57AFD" w:rsidRPr="00CF5BE6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19,153 </w:t>
            </w:r>
          </w:p>
        </w:tc>
        <w:tc>
          <w:tcPr>
            <w:tcW w:w="270" w:type="dxa"/>
          </w:tcPr>
          <w:p w14:paraId="6FAE62D3" w14:textId="43E57143" w:rsidR="00C57AFD" w:rsidRPr="00CF5BE6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B20861" w14:textId="5436FF1D" w:rsidR="00C57AFD" w:rsidRPr="00CF5BE6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9,919 </w:t>
            </w:r>
          </w:p>
        </w:tc>
        <w:tc>
          <w:tcPr>
            <w:tcW w:w="270" w:type="dxa"/>
          </w:tcPr>
          <w:p w14:paraId="22A2BBF4" w14:textId="0690B428" w:rsidR="00C57AFD" w:rsidRPr="00CF5BE6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rPr>
                <w:rFonts w:asciiTheme="majorBidi" w:hAnsiTheme="majorBidi" w:cstheme="majorBidi"/>
                <w:b/>
                <w:bCs/>
              </w:rPr>
            </w:pPr>
            <w:r w:rsidRPr="00C57AFD">
              <w:rPr>
                <w:rFonts w:asciiTheme="majorBidi" w:hAnsiTheme="majorBidi" w:cstheme="majorBidi"/>
                <w:b/>
                <w:bCs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D9E231" w14:textId="79A48A3D" w:rsidR="00C57AFD" w:rsidRPr="00CF5BE6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(10</w:t>
            </w:r>
            <w:ins w:id="90" w:author="Nattanon, Jeenpatipat" w:date="2024-11-13T15:02:00Z">
              <w:r w:rsidR="005637AF">
                <w:rPr>
                  <w:rFonts w:asciiTheme="majorBidi" w:hAnsiTheme="majorBidi" w:cstheme="majorBidi"/>
                  <w:b/>
                  <w:bCs/>
                </w:rPr>
                <w:t>5</w:t>
              </w:r>
            </w:ins>
            <w:del w:id="91" w:author="Nattanon, Jeenpatipat" w:date="2024-11-13T15:02:00Z">
              <w:r w:rsidRPr="00CF5BE6" w:rsidDel="005637AF">
                <w:rPr>
                  <w:rFonts w:asciiTheme="majorBidi" w:hAnsiTheme="majorBidi" w:cstheme="majorBidi"/>
                  <w:b/>
                  <w:bCs/>
                </w:rPr>
                <w:delText>6</w:delText>
              </w:r>
            </w:del>
            <w:r w:rsidRPr="00CF5BE6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270" w:type="dxa"/>
          </w:tcPr>
          <w:p w14:paraId="7787AE92" w14:textId="4CAC29F7" w:rsidR="00C57AFD" w:rsidRPr="00CF5BE6" w:rsidRDefault="00C57AFD" w:rsidP="00CF5BE6">
            <w:pPr>
              <w:tabs>
                <w:tab w:val="left" w:pos="0"/>
                <w:tab w:val="left" w:pos="0"/>
                <w:tab w:val="decimal" w:pos="1240"/>
                <w:tab w:val="decimal" w:pos="1602"/>
              </w:tabs>
              <w:ind w:left="-108" w:right="-20" w:hanging="2"/>
              <w:rPr>
                <w:rFonts w:asciiTheme="majorBidi" w:hAnsiTheme="majorBidi" w:cstheme="majorBidi"/>
                <w:b/>
                <w:bCs/>
              </w:rPr>
            </w:pPr>
            <w:r w:rsidRPr="00C57AFD">
              <w:rPr>
                <w:rFonts w:asciiTheme="majorBidi" w:hAnsiTheme="majorBidi" w:cstheme="majorBidi"/>
                <w:b/>
                <w:bCs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BB3AAA" w14:textId="5CE5EB54" w:rsidR="00C57AFD" w:rsidRPr="00CF5BE6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36 </w:t>
            </w:r>
          </w:p>
        </w:tc>
      </w:tr>
    </w:tbl>
    <w:p w14:paraId="2DB97AE4" w14:textId="77777777" w:rsidR="00BD7849" w:rsidRPr="001076F8" w:rsidRDefault="00BD7849" w:rsidP="00BD78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tbl>
      <w:tblPr>
        <w:tblW w:w="981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690"/>
        <w:gridCol w:w="990"/>
        <w:gridCol w:w="1080"/>
        <w:gridCol w:w="270"/>
        <w:gridCol w:w="1080"/>
        <w:gridCol w:w="270"/>
        <w:gridCol w:w="1080"/>
        <w:gridCol w:w="270"/>
        <w:gridCol w:w="1080"/>
      </w:tblGrid>
      <w:tr w:rsidR="000C7BCF" w:rsidRPr="001076F8" w14:paraId="1EB43A89" w14:textId="77777777" w:rsidTr="1EC29960">
        <w:trPr>
          <w:trHeight w:val="442"/>
        </w:trPr>
        <w:tc>
          <w:tcPr>
            <w:tcW w:w="3690" w:type="dxa"/>
          </w:tcPr>
          <w:p w14:paraId="3FAC523F" w14:textId="77777777" w:rsidR="000C7BCF" w:rsidRPr="001076F8" w:rsidRDefault="000C7BCF" w:rsidP="00891BBA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48DC7EB6" w14:textId="77777777" w:rsidR="000C7BCF" w:rsidRPr="001076F8" w:rsidRDefault="000C7BCF" w:rsidP="00891BBA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50DC176C" w14:textId="00654A35" w:rsidR="000C7BCF" w:rsidRPr="001076F8" w:rsidRDefault="000C7BCF" w:rsidP="00891BBA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267B7097" w14:textId="77777777" w:rsidR="000C7BCF" w:rsidRPr="001076F8" w:rsidRDefault="000C7BCF" w:rsidP="00891BBA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430" w:type="dxa"/>
            <w:gridSpan w:val="3"/>
          </w:tcPr>
          <w:p w14:paraId="689B08FA" w14:textId="77777777" w:rsidR="000C7BCF" w:rsidRPr="001076F8" w:rsidRDefault="000C7BCF" w:rsidP="00891BBA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0C7BCF" w:rsidRPr="001076F8" w14:paraId="0FDE8B5C" w14:textId="77777777" w:rsidTr="1EC29960">
        <w:trPr>
          <w:trHeight w:val="442"/>
        </w:trPr>
        <w:tc>
          <w:tcPr>
            <w:tcW w:w="3690" w:type="dxa"/>
          </w:tcPr>
          <w:p w14:paraId="6FE09AA6" w14:textId="1304D115" w:rsidR="000C7BCF" w:rsidRPr="001076F8" w:rsidRDefault="300A829A" w:rsidP="1EC29960">
            <w:pPr>
              <w:tabs>
                <w:tab w:val="clear" w:pos="227"/>
              </w:tabs>
              <w:spacing w:line="240" w:lineRule="auto"/>
              <w:ind w:left="252" w:right="-43" w:hanging="252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สำหรับงวด</w:t>
            </w:r>
            <w:r w:rsidR="003902EC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เก้า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เดือน</w:t>
            </w:r>
            <w:r w:rsidR="31EBB661"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สิ้นสุด</w:t>
            </w:r>
          </w:p>
          <w:p w14:paraId="033659D6" w14:textId="39D540AD" w:rsidR="000C7BCF" w:rsidRPr="001076F8" w:rsidRDefault="000C7BCF" w:rsidP="1C427D5D">
            <w:pPr>
              <w:tabs>
                <w:tab w:val="clear" w:pos="227"/>
              </w:tabs>
              <w:spacing w:line="240" w:lineRule="auto"/>
              <w:ind w:left="252" w:right="-43" w:firstLine="8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 xml:space="preserve">วันที่ </w:t>
            </w:r>
            <w:r w:rsidR="00B93938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30</w:t>
            </w:r>
            <w:r w:rsidR="358AEB74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 </w:t>
            </w:r>
            <w:r w:rsidR="003902EC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กันยายน</w:t>
            </w:r>
          </w:p>
        </w:tc>
        <w:tc>
          <w:tcPr>
            <w:tcW w:w="990" w:type="dxa"/>
          </w:tcPr>
          <w:p w14:paraId="6F8930C8" w14:textId="77777777" w:rsidR="000C7BCF" w:rsidRPr="001076F8" w:rsidRDefault="000C7BCF" w:rsidP="000C7BCF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4BE2A353" w14:textId="77777777" w:rsidR="000C7BCF" w:rsidRPr="001076F8" w:rsidRDefault="000C7BCF" w:rsidP="000C7B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572125D5" w14:textId="50A08616" w:rsidR="000C7BCF" w:rsidRPr="001076F8" w:rsidRDefault="000C7BCF" w:rsidP="000C7BCF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70" w:type="dxa"/>
          </w:tcPr>
          <w:p w14:paraId="2DB533F9" w14:textId="77777777" w:rsidR="000C7BCF" w:rsidRPr="001076F8" w:rsidRDefault="000C7BCF" w:rsidP="000C7BCF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214B7ADF" w14:textId="77777777" w:rsidR="000C7BCF" w:rsidRPr="001076F8" w:rsidRDefault="000C7BCF" w:rsidP="000C7B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1B97AEE7" w14:textId="67B57E59" w:rsidR="000C7BCF" w:rsidRPr="001076F8" w:rsidRDefault="000C7BCF" w:rsidP="000C7BCF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270" w:type="dxa"/>
          </w:tcPr>
          <w:p w14:paraId="251D866C" w14:textId="77777777" w:rsidR="000C7BCF" w:rsidRPr="001076F8" w:rsidRDefault="000C7BCF" w:rsidP="000C7BCF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467BADCA" w14:textId="77777777" w:rsidR="000C7BCF" w:rsidRPr="001076F8" w:rsidRDefault="000C7BCF" w:rsidP="000C7B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78BAA10B" w14:textId="11C70B8E" w:rsidR="000C7BCF" w:rsidRPr="001076F8" w:rsidRDefault="000C7BCF" w:rsidP="000C7BCF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70" w:type="dxa"/>
          </w:tcPr>
          <w:p w14:paraId="2AC10B99" w14:textId="77777777" w:rsidR="000C7BCF" w:rsidRPr="001076F8" w:rsidRDefault="000C7BCF" w:rsidP="000C7BCF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22CD3E6C" w14:textId="77777777" w:rsidR="000C7BCF" w:rsidRPr="001076F8" w:rsidRDefault="000C7BCF" w:rsidP="000C7B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4AE6B5F0" w14:textId="36E07107" w:rsidR="000C7BCF" w:rsidRPr="001076F8" w:rsidRDefault="000C7BCF" w:rsidP="000C7BCF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2566</w:t>
            </w:r>
          </w:p>
        </w:tc>
      </w:tr>
      <w:tr w:rsidR="000C7BCF" w:rsidRPr="001076F8" w14:paraId="11D8ABB2" w14:textId="77777777" w:rsidTr="1EC29960">
        <w:trPr>
          <w:trHeight w:val="442"/>
        </w:trPr>
        <w:tc>
          <w:tcPr>
            <w:tcW w:w="3690" w:type="dxa"/>
          </w:tcPr>
          <w:p w14:paraId="679513B9" w14:textId="77777777" w:rsidR="000C7BCF" w:rsidRPr="001076F8" w:rsidRDefault="000C7BCF" w:rsidP="009675BE">
            <w:pPr>
              <w:tabs>
                <w:tab w:val="clear" w:pos="227"/>
                <w:tab w:val="left" w:pos="252"/>
              </w:tabs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990" w:type="dxa"/>
          </w:tcPr>
          <w:p w14:paraId="0308F0F8" w14:textId="77777777" w:rsidR="000C7BCF" w:rsidRPr="001076F8" w:rsidRDefault="000C7BCF" w:rsidP="00891BBA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5130" w:type="dxa"/>
            <w:gridSpan w:val="7"/>
          </w:tcPr>
          <w:p w14:paraId="5D228F19" w14:textId="7D2156B9" w:rsidR="000C7BCF" w:rsidRPr="001076F8" w:rsidRDefault="000C7BCF" w:rsidP="00891BBA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</w:rPr>
              <w:t>(พันบาท)</w:t>
            </w:r>
          </w:p>
        </w:tc>
      </w:tr>
      <w:tr w:rsidR="00C57AFD" w:rsidRPr="001076F8" w14:paraId="5C1D707C" w14:textId="77777777" w:rsidTr="1EC29960">
        <w:trPr>
          <w:trHeight w:val="442"/>
        </w:trPr>
        <w:tc>
          <w:tcPr>
            <w:tcW w:w="3690" w:type="dxa"/>
          </w:tcPr>
          <w:p w14:paraId="403F7793" w14:textId="77777777" w:rsidR="00C57AFD" w:rsidRPr="001076F8" w:rsidRDefault="00C57AFD" w:rsidP="00C57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รายการระหว่างธนาคารและตลาดเงิน</w:t>
            </w:r>
            <w:r w:rsidRPr="001076F8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90" w:type="dxa"/>
          </w:tcPr>
          <w:p w14:paraId="6F39A097" w14:textId="77777777" w:rsidR="00C57AFD" w:rsidRPr="001076F8" w:rsidRDefault="00C57AFD" w:rsidP="00C57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vAlign w:val="bottom"/>
          </w:tcPr>
          <w:p w14:paraId="127C5628" w14:textId="1521131E" w:rsidR="00C57AFD" w:rsidRPr="001076F8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(143)</w:t>
            </w:r>
          </w:p>
        </w:tc>
        <w:tc>
          <w:tcPr>
            <w:tcW w:w="270" w:type="dxa"/>
          </w:tcPr>
          <w:p w14:paraId="77C53C5F" w14:textId="7B81CFA7" w:rsidR="00C57AFD" w:rsidRPr="001076F8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vAlign w:val="bottom"/>
          </w:tcPr>
          <w:p w14:paraId="7E8CF477" w14:textId="3E082737" w:rsidR="00C57AFD" w:rsidRPr="001076F8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(325)</w:t>
            </w:r>
          </w:p>
        </w:tc>
        <w:tc>
          <w:tcPr>
            <w:tcW w:w="270" w:type="dxa"/>
          </w:tcPr>
          <w:p w14:paraId="1659EB8D" w14:textId="59D53209" w:rsidR="00C57AFD" w:rsidRPr="001076F8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02D899BD" w14:textId="387486E7" w:rsidR="00C57AFD" w:rsidRPr="001076F8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(7)</w:t>
            </w:r>
          </w:p>
        </w:tc>
        <w:tc>
          <w:tcPr>
            <w:tcW w:w="270" w:type="dxa"/>
          </w:tcPr>
          <w:p w14:paraId="0E6611A7" w14:textId="62ED60EE" w:rsidR="00C57AFD" w:rsidRPr="001076F8" w:rsidRDefault="00C57AFD" w:rsidP="00CF5BE6">
            <w:pPr>
              <w:tabs>
                <w:tab w:val="left" w:pos="0"/>
                <w:tab w:val="left" w:pos="0"/>
                <w:tab w:val="decimal" w:pos="1240"/>
                <w:tab w:val="decimal" w:pos="1602"/>
              </w:tabs>
              <w:ind w:left="-108" w:right="-20" w:hanging="2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31A42145" w14:textId="47AC663F" w:rsidR="00C57AFD" w:rsidRPr="001076F8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4 </w:t>
            </w:r>
          </w:p>
        </w:tc>
      </w:tr>
      <w:tr w:rsidR="00C57AFD" w:rsidRPr="001076F8" w14:paraId="6D52F446" w14:textId="77777777" w:rsidTr="00CF5BE6">
        <w:trPr>
          <w:trHeight w:val="442"/>
        </w:trPr>
        <w:tc>
          <w:tcPr>
            <w:tcW w:w="3690" w:type="dxa"/>
          </w:tcPr>
          <w:p w14:paraId="70711D62" w14:textId="77777777" w:rsidR="00C57AFD" w:rsidRPr="001076F8" w:rsidRDefault="00C57AFD" w:rsidP="00C57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990" w:type="dxa"/>
          </w:tcPr>
          <w:p w14:paraId="7C879D52" w14:textId="77777777" w:rsidR="00C57AFD" w:rsidRPr="001076F8" w:rsidRDefault="00C57AFD" w:rsidP="00C57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7FDC4CE" w14:textId="01804BE8" w:rsidR="00C57AFD" w:rsidRPr="001076F8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25,994 </w:t>
            </w:r>
          </w:p>
        </w:tc>
        <w:tc>
          <w:tcPr>
            <w:tcW w:w="270" w:type="dxa"/>
          </w:tcPr>
          <w:p w14:paraId="4424C2F0" w14:textId="3BDB6C48" w:rsidR="00C57AFD" w:rsidRPr="001076F8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C54C0FA" w14:textId="6BD5E77C" w:rsidR="00C57AFD" w:rsidRPr="001076F8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>(8,465)</w:t>
            </w:r>
          </w:p>
        </w:tc>
        <w:tc>
          <w:tcPr>
            <w:tcW w:w="270" w:type="dxa"/>
          </w:tcPr>
          <w:p w14:paraId="12563B1D" w14:textId="081E7E61" w:rsidR="00C57AFD" w:rsidRPr="001076F8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192DD6A" w14:textId="3C5FB2A2" w:rsidR="00C57AFD" w:rsidRPr="001076F8" w:rsidRDefault="00C57AFD" w:rsidP="00CF5BE6">
            <w:pPr>
              <w:tabs>
                <w:tab w:val="clear" w:pos="680"/>
                <w:tab w:val="left" w:pos="0"/>
                <w:tab w:val="left" w:pos="0"/>
                <w:tab w:val="left" w:pos="258"/>
                <w:tab w:val="left" w:pos="694"/>
                <w:tab w:val="decimal" w:pos="1240"/>
              </w:tabs>
              <w:ind w:left="-153" w:right="-16" w:firstLine="171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-   </w:t>
            </w:r>
          </w:p>
        </w:tc>
        <w:tc>
          <w:tcPr>
            <w:tcW w:w="270" w:type="dxa"/>
          </w:tcPr>
          <w:p w14:paraId="252A4F36" w14:textId="14E30C4F" w:rsidR="00C57AFD" w:rsidRPr="001076F8" w:rsidRDefault="00C57AFD" w:rsidP="00CF5BE6">
            <w:pPr>
              <w:tabs>
                <w:tab w:val="left" w:pos="0"/>
                <w:tab w:val="left" w:pos="0"/>
                <w:tab w:val="left" w:pos="258"/>
                <w:tab w:val="decimal" w:pos="1240"/>
              </w:tabs>
              <w:ind w:left="-153" w:right="-16" w:firstLine="171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1637FE7" w14:textId="655BE799" w:rsidR="00C57AFD" w:rsidRPr="001076F8" w:rsidRDefault="00C57AFD" w:rsidP="00CF5BE6">
            <w:pPr>
              <w:tabs>
                <w:tab w:val="left" w:pos="0"/>
                <w:tab w:val="left" w:pos="0"/>
                <w:tab w:val="left" w:pos="258"/>
                <w:tab w:val="decimal" w:pos="1240"/>
              </w:tabs>
              <w:ind w:left="-153" w:right="-16" w:firstLine="171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-   </w:t>
            </w:r>
          </w:p>
        </w:tc>
      </w:tr>
      <w:tr w:rsidR="00C57AFD" w:rsidRPr="001076F8" w14:paraId="60BBA4BB" w14:textId="77777777" w:rsidTr="00CF5BE6">
        <w:trPr>
          <w:trHeight w:val="425"/>
        </w:trPr>
        <w:tc>
          <w:tcPr>
            <w:tcW w:w="3690" w:type="dxa"/>
          </w:tcPr>
          <w:p w14:paraId="227217AC" w14:textId="77777777" w:rsidR="00C57AFD" w:rsidRPr="001076F8" w:rsidRDefault="00C57AFD" w:rsidP="00C57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990" w:type="dxa"/>
          </w:tcPr>
          <w:p w14:paraId="3D004792" w14:textId="77777777" w:rsidR="00C57AFD" w:rsidRPr="001076F8" w:rsidRDefault="00C57AFD" w:rsidP="00C57AFD">
            <w:pPr>
              <w:spacing w:line="240" w:lineRule="auto"/>
              <w:ind w:right="1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41FD0DA" w14:textId="6166FF37" w:rsidR="00C57AFD" w:rsidRPr="00CF5BE6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25,851 </w:t>
            </w:r>
          </w:p>
        </w:tc>
        <w:tc>
          <w:tcPr>
            <w:tcW w:w="270" w:type="dxa"/>
          </w:tcPr>
          <w:p w14:paraId="7A32D0FD" w14:textId="11D0BB91" w:rsidR="00C57AFD" w:rsidRPr="00CF5BE6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12ACCF1" w14:textId="0FB85B22" w:rsidR="00C57AFD" w:rsidRPr="00CF5BE6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(8,790)</w:t>
            </w:r>
          </w:p>
        </w:tc>
        <w:tc>
          <w:tcPr>
            <w:tcW w:w="270" w:type="dxa"/>
          </w:tcPr>
          <w:p w14:paraId="254D4A0C" w14:textId="2E8CD655" w:rsidR="00C57AFD" w:rsidRPr="00CF5BE6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B05AECF" w14:textId="3FBE6395" w:rsidR="00C57AFD" w:rsidRPr="00CF5BE6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(7)</w:t>
            </w:r>
          </w:p>
        </w:tc>
        <w:tc>
          <w:tcPr>
            <w:tcW w:w="270" w:type="dxa"/>
          </w:tcPr>
          <w:p w14:paraId="3780941A" w14:textId="6C075072" w:rsidR="00C57AFD" w:rsidRPr="00CF5BE6" w:rsidRDefault="00C57AFD" w:rsidP="00CF5BE6">
            <w:pPr>
              <w:tabs>
                <w:tab w:val="left" w:pos="0"/>
                <w:tab w:val="left" w:pos="0"/>
                <w:tab w:val="decimal" w:pos="1240"/>
                <w:tab w:val="decimal" w:pos="1602"/>
              </w:tabs>
              <w:ind w:left="-108" w:right="-20" w:hanging="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ECAA228" w14:textId="6FA60FE2" w:rsidR="00C57AFD" w:rsidRPr="00CF5BE6" w:rsidRDefault="00C57AFD" w:rsidP="00CF5BE6">
            <w:pPr>
              <w:tabs>
                <w:tab w:val="left" w:pos="0"/>
                <w:tab w:val="left" w:pos="0"/>
                <w:tab w:val="decimal" w:pos="1240"/>
              </w:tabs>
              <w:ind w:left="-108" w:right="-20" w:hanging="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4 </w:t>
            </w:r>
          </w:p>
        </w:tc>
      </w:tr>
    </w:tbl>
    <w:p w14:paraId="04AA269E" w14:textId="70DB83AD" w:rsidR="00FD2BA6" w:rsidRPr="001076F8" w:rsidRDefault="00FD2B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cs/>
        </w:rPr>
      </w:pPr>
    </w:p>
    <w:p w14:paraId="305781A7" w14:textId="77777777" w:rsidR="00FD2BA6" w:rsidRPr="001076F8" w:rsidRDefault="00FD2B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cs/>
        </w:rPr>
      </w:pPr>
      <w:r w:rsidRPr="001076F8">
        <w:rPr>
          <w:rFonts w:asciiTheme="majorBidi" w:hAnsiTheme="majorBidi" w:cstheme="majorBidi"/>
          <w:b/>
          <w:bCs/>
          <w:cs/>
        </w:rPr>
        <w:br w:type="page"/>
      </w:r>
    </w:p>
    <w:p w14:paraId="1B3F468D" w14:textId="12F96526" w:rsidR="008E7716" w:rsidRPr="001076F8" w:rsidRDefault="008E7716" w:rsidP="009675BE">
      <w:pPr>
        <w:numPr>
          <w:ilvl w:val="0"/>
          <w:numId w:val="2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220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1076F8">
        <w:rPr>
          <w:rFonts w:asciiTheme="majorBidi" w:hAnsiTheme="majorBidi" w:cstheme="majorBidi"/>
          <w:b/>
          <w:bCs/>
          <w:cs/>
        </w:rPr>
        <w:lastRenderedPageBreak/>
        <w:t>ภาษีเงินได้</w:t>
      </w:r>
    </w:p>
    <w:p w14:paraId="6582519B" w14:textId="77777777" w:rsidR="008E7716" w:rsidRPr="001076F8" w:rsidRDefault="008E7716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15B24DC4" w14:textId="6DD324A4" w:rsidR="004B57E6" w:rsidRPr="001076F8" w:rsidRDefault="008E7716" w:rsidP="009675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i/>
          <w:iCs/>
        </w:rPr>
      </w:pPr>
      <w:r w:rsidRPr="001076F8">
        <w:rPr>
          <w:rFonts w:asciiTheme="majorBidi" w:hAnsiTheme="majorBidi" w:cstheme="majorBidi"/>
          <w:b/>
          <w:bCs/>
          <w:i/>
          <w:iCs/>
          <w:cs/>
        </w:rPr>
        <w:t>ภาษีเงินได้ที่รับรู้ในกำไรหรือขาดทุน</w:t>
      </w:r>
    </w:p>
    <w:tbl>
      <w:tblPr>
        <w:tblW w:w="0" w:type="auto"/>
        <w:tblInd w:w="450" w:type="dxa"/>
        <w:tblLook w:val="0000" w:firstRow="0" w:lastRow="0" w:firstColumn="0" w:lastColumn="0" w:noHBand="0" w:noVBand="0"/>
      </w:tblPr>
      <w:tblGrid>
        <w:gridCol w:w="3521"/>
        <w:gridCol w:w="1507"/>
        <w:gridCol w:w="241"/>
        <w:gridCol w:w="1227"/>
        <w:gridCol w:w="376"/>
        <w:gridCol w:w="1015"/>
        <w:gridCol w:w="376"/>
        <w:gridCol w:w="892"/>
      </w:tblGrid>
      <w:tr w:rsidR="1EC29960" w:rsidRPr="001076F8" w14:paraId="04F8C17B" w14:textId="77777777" w:rsidTr="002B5398">
        <w:trPr>
          <w:trHeight w:val="20"/>
        </w:trPr>
        <w:tc>
          <w:tcPr>
            <w:tcW w:w="3521" w:type="dxa"/>
          </w:tcPr>
          <w:p w14:paraId="4572DD28" w14:textId="1485A3B3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both"/>
              <w:rPr>
                <w:rFonts w:asciiTheme="majorBidi" w:hAnsiTheme="majorBidi" w:cstheme="majorBidi"/>
                <w:i/>
                <w:iCs/>
                <w:lang w:val="th-TH"/>
              </w:rPr>
            </w:pPr>
          </w:p>
        </w:tc>
        <w:tc>
          <w:tcPr>
            <w:tcW w:w="2975" w:type="dxa"/>
            <w:gridSpan w:val="3"/>
            <w:vAlign w:val="bottom"/>
          </w:tcPr>
          <w:p w14:paraId="50BA52FE" w14:textId="4830B29F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งบการเงินรวม</w:t>
            </w:r>
          </w:p>
        </w:tc>
        <w:tc>
          <w:tcPr>
            <w:tcW w:w="376" w:type="dxa"/>
          </w:tcPr>
          <w:p w14:paraId="262E821D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83" w:type="dxa"/>
            <w:gridSpan w:val="3"/>
          </w:tcPr>
          <w:p w14:paraId="1499427D" w14:textId="449C6C52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งบการเงินเฉพาะกิจการ</w:t>
            </w:r>
          </w:p>
        </w:tc>
      </w:tr>
      <w:tr w:rsidR="00CF32A5" w:rsidRPr="001076F8" w14:paraId="2DB04AB0" w14:textId="77777777" w:rsidTr="002B5398">
        <w:trPr>
          <w:trHeight w:val="20"/>
        </w:trPr>
        <w:tc>
          <w:tcPr>
            <w:tcW w:w="3521" w:type="dxa"/>
          </w:tcPr>
          <w:p w14:paraId="253FCB80" w14:textId="13DAFBAB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"/>
              </w:tabs>
              <w:spacing w:line="380" w:lineRule="exact"/>
              <w:ind w:left="255" w:hanging="282"/>
              <w:jc w:val="both"/>
              <w:rPr>
                <w:rFonts w:asciiTheme="majorBidi" w:hAnsiTheme="majorBidi" w:cstheme="majorBidi"/>
                <w:b/>
                <w:bCs/>
                <w:i/>
                <w:iCs/>
                <w:lang w:val="th-TH"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สำหรับงวด</w:t>
            </w:r>
            <w:r w:rsidR="2FAEAC48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สาม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เดือนสิ้นสุด </w:t>
            </w:r>
            <w:r w:rsidRPr="001076F8">
              <w:rPr>
                <w:rFonts w:asciiTheme="majorBidi" w:hAnsiTheme="majorBidi" w:cstheme="majorBidi"/>
              </w:rPr>
              <w:br/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วันที่ </w:t>
            </w:r>
            <w:r w:rsidR="00D930B7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30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 </w:t>
            </w:r>
            <w:r w:rsidR="002B5398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กันยายน</w:t>
            </w:r>
          </w:p>
        </w:tc>
        <w:tc>
          <w:tcPr>
            <w:tcW w:w="1507" w:type="dxa"/>
          </w:tcPr>
          <w:p w14:paraId="2B29D269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68816B13" w14:textId="5133C42A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41" w:type="dxa"/>
          </w:tcPr>
          <w:p w14:paraId="21F04F87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i/>
                <w:iCs/>
                <w:lang w:val="th-TH"/>
              </w:rPr>
            </w:pPr>
          </w:p>
        </w:tc>
        <w:tc>
          <w:tcPr>
            <w:tcW w:w="1227" w:type="dxa"/>
          </w:tcPr>
          <w:p w14:paraId="7ACF1479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2B5E1254" w14:textId="7F5754AE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376" w:type="dxa"/>
          </w:tcPr>
          <w:p w14:paraId="240AA12C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15" w:type="dxa"/>
          </w:tcPr>
          <w:p w14:paraId="7957A88C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55C18A89" w14:textId="649BDBED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376" w:type="dxa"/>
          </w:tcPr>
          <w:p w14:paraId="17C415E0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92" w:type="dxa"/>
          </w:tcPr>
          <w:p w14:paraId="2010B784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589DEE37" w14:textId="21A0B6B1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2566</w:t>
            </w:r>
          </w:p>
        </w:tc>
      </w:tr>
      <w:tr w:rsidR="1EC29960" w:rsidRPr="001076F8" w14:paraId="5142392B" w14:textId="77777777" w:rsidTr="002B5398">
        <w:trPr>
          <w:trHeight w:val="20"/>
        </w:trPr>
        <w:tc>
          <w:tcPr>
            <w:tcW w:w="3521" w:type="dxa"/>
          </w:tcPr>
          <w:p w14:paraId="02BB07F8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both"/>
              <w:rPr>
                <w:rFonts w:asciiTheme="majorBidi" w:hAnsiTheme="majorBidi" w:cstheme="majorBidi"/>
                <w:b/>
                <w:bCs/>
                <w:i/>
                <w:iCs/>
                <w:lang w:val="th-TH"/>
              </w:rPr>
            </w:pPr>
          </w:p>
        </w:tc>
        <w:tc>
          <w:tcPr>
            <w:tcW w:w="5634" w:type="dxa"/>
            <w:gridSpan w:val="7"/>
          </w:tcPr>
          <w:p w14:paraId="16291B2E" w14:textId="31C09B66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lang w:val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lang w:val="th-TH"/>
              </w:rPr>
              <w:t>(พันบาท)</w:t>
            </w:r>
          </w:p>
        </w:tc>
      </w:tr>
      <w:tr w:rsidR="00CF32A5" w:rsidRPr="001076F8" w14:paraId="69C065F8" w14:textId="77777777" w:rsidTr="002B5398">
        <w:trPr>
          <w:trHeight w:val="20"/>
        </w:trPr>
        <w:tc>
          <w:tcPr>
            <w:tcW w:w="3521" w:type="dxa"/>
          </w:tcPr>
          <w:p w14:paraId="0AEC7915" w14:textId="150E17A8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"/>
              </w:tabs>
              <w:spacing w:line="380" w:lineRule="exact"/>
              <w:ind w:left="255" w:hanging="282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ภาษีเงินได้ของงวดปัจจุบัน</w:t>
            </w:r>
          </w:p>
        </w:tc>
        <w:tc>
          <w:tcPr>
            <w:tcW w:w="1507" w:type="dxa"/>
            <w:tcBorders>
              <w:bottom w:val="none" w:sz="12" w:space="0" w:color="000000" w:themeColor="text1"/>
            </w:tcBorders>
          </w:tcPr>
          <w:p w14:paraId="23D3DAFC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1" w:type="dxa"/>
            <w:tcBorders>
              <w:bottom w:val="none" w:sz="12" w:space="0" w:color="000000" w:themeColor="text1"/>
            </w:tcBorders>
          </w:tcPr>
          <w:p w14:paraId="6FBD453E" w14:textId="1C95B8AB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129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27" w:type="dxa"/>
            <w:tcBorders>
              <w:bottom w:val="none" w:sz="12" w:space="0" w:color="000000" w:themeColor="text1"/>
            </w:tcBorders>
          </w:tcPr>
          <w:p w14:paraId="6E31938C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129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76" w:type="dxa"/>
            <w:tcBorders>
              <w:bottom w:val="none" w:sz="12" w:space="0" w:color="000000" w:themeColor="text1"/>
            </w:tcBorders>
          </w:tcPr>
          <w:p w14:paraId="72F5209E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129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15" w:type="dxa"/>
            <w:tcBorders>
              <w:bottom w:val="none" w:sz="12" w:space="0" w:color="000000" w:themeColor="text1"/>
            </w:tcBorders>
          </w:tcPr>
          <w:p w14:paraId="2A260E33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129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76" w:type="dxa"/>
            <w:tcBorders>
              <w:bottom w:val="none" w:sz="12" w:space="0" w:color="000000" w:themeColor="text1"/>
            </w:tcBorders>
          </w:tcPr>
          <w:p w14:paraId="75C681EB" w14:textId="31D39D2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129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92" w:type="dxa"/>
            <w:tcBorders>
              <w:bottom w:val="none" w:sz="12" w:space="0" w:color="000000" w:themeColor="text1"/>
            </w:tcBorders>
          </w:tcPr>
          <w:p w14:paraId="252ADF92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129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CF32A5" w:rsidRPr="001076F8" w14:paraId="1DF554D0" w14:textId="77777777" w:rsidTr="002B5398">
        <w:trPr>
          <w:trHeight w:val="20"/>
        </w:trPr>
        <w:tc>
          <w:tcPr>
            <w:tcW w:w="3521" w:type="dxa"/>
            <w:tcBorders>
              <w:right w:val="none" w:sz="12" w:space="0" w:color="000000" w:themeColor="text1"/>
            </w:tcBorders>
          </w:tcPr>
          <w:p w14:paraId="29CCB637" w14:textId="1916C1DF" w:rsidR="002B5398" w:rsidRPr="001076F8" w:rsidRDefault="002B5398" w:rsidP="002B53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"/>
              </w:tabs>
              <w:spacing w:line="380" w:lineRule="exact"/>
              <w:ind w:left="255" w:hanging="282"/>
              <w:jc w:val="both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สำหรับงวดปัจจุบัน</w:t>
            </w:r>
          </w:p>
        </w:tc>
        <w:tc>
          <w:tcPr>
            <w:tcW w:w="1507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</w:tcPr>
          <w:p w14:paraId="7B8D8E70" w14:textId="187C406C" w:rsidR="002B5398" w:rsidRPr="001076F8" w:rsidRDefault="00CF32A5" w:rsidP="00CF32A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(1,004)</w:t>
            </w:r>
          </w:p>
        </w:tc>
        <w:tc>
          <w:tcPr>
            <w:tcW w:w="241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</w:tcPr>
          <w:p w14:paraId="29F3F3C0" w14:textId="09AF6AD0" w:rsidR="002B5398" w:rsidRPr="001076F8" w:rsidRDefault="002B5398" w:rsidP="002B5398">
            <w:pPr>
              <w:tabs>
                <w:tab w:val="decimal" w:pos="748"/>
              </w:tabs>
              <w:ind w:left="-111" w:right="-57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lang w:val="en-GB"/>
              </w:rPr>
              <w:t xml:space="preserve"> </w:t>
            </w:r>
          </w:p>
        </w:tc>
        <w:tc>
          <w:tcPr>
            <w:tcW w:w="1227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</w:tcPr>
          <w:p w14:paraId="1CC01318" w14:textId="16DCA00A" w:rsidR="002B5398" w:rsidRPr="001076F8" w:rsidRDefault="002B5398" w:rsidP="00C82363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-6" w:hanging="720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9,304</w:t>
            </w:r>
          </w:p>
        </w:tc>
        <w:tc>
          <w:tcPr>
            <w:tcW w:w="376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</w:tcPr>
          <w:p w14:paraId="555C2186" w14:textId="3AD8BFE9" w:rsidR="002B5398" w:rsidRPr="001076F8" w:rsidRDefault="002B5398" w:rsidP="002B5398">
            <w:pPr>
              <w:tabs>
                <w:tab w:val="decimal" w:pos="978"/>
              </w:tabs>
              <w:ind w:left="-111" w:right="160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lang w:val="en-GB"/>
              </w:rPr>
              <w:t xml:space="preserve"> </w:t>
            </w:r>
          </w:p>
        </w:tc>
        <w:tc>
          <w:tcPr>
            <w:tcW w:w="1015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</w:tcPr>
          <w:p w14:paraId="21D19E61" w14:textId="60518371" w:rsidR="002B5398" w:rsidRPr="001076F8" w:rsidRDefault="00CF32A5" w:rsidP="002B5398">
            <w:pPr>
              <w:ind w:right="-108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376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</w:tcPr>
          <w:p w14:paraId="20AD40E9" w14:textId="664CF08C" w:rsidR="002B5398" w:rsidRPr="001076F8" w:rsidRDefault="002B5398" w:rsidP="002B5398">
            <w:pPr>
              <w:tabs>
                <w:tab w:val="decimal" w:pos="1240"/>
              </w:tabs>
              <w:ind w:left="-111" w:right="160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lang w:val="en-GB"/>
              </w:rPr>
              <w:t xml:space="preserve"> </w:t>
            </w:r>
          </w:p>
        </w:tc>
        <w:tc>
          <w:tcPr>
            <w:tcW w:w="892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</w:tcPr>
          <w:p w14:paraId="67399073" w14:textId="6DE88FA6" w:rsidR="002B5398" w:rsidRPr="001076F8" w:rsidRDefault="002B5398" w:rsidP="002B5398">
            <w:pPr>
              <w:ind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</w:tr>
      <w:tr w:rsidR="00CF32A5" w:rsidRPr="001076F8" w14:paraId="4D8C665A" w14:textId="77777777" w:rsidTr="002B5398">
        <w:trPr>
          <w:trHeight w:val="20"/>
        </w:trPr>
        <w:tc>
          <w:tcPr>
            <w:tcW w:w="3521" w:type="dxa"/>
          </w:tcPr>
          <w:p w14:paraId="2963391A" w14:textId="77777777" w:rsidR="002B5398" w:rsidRPr="001076F8" w:rsidRDefault="002B5398" w:rsidP="002B53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07" w:type="dxa"/>
            <w:tcBorders>
              <w:top w:val="single" w:sz="4" w:space="0" w:color="auto"/>
              <w:bottom w:val="single" w:sz="4" w:space="0" w:color="auto"/>
            </w:tcBorders>
          </w:tcPr>
          <w:p w14:paraId="577BFE0B" w14:textId="2E584CFA" w:rsidR="002B5398" w:rsidRPr="00CF5BE6" w:rsidRDefault="00CF32A5" w:rsidP="002B539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>(1,004)</w:t>
            </w:r>
          </w:p>
        </w:tc>
        <w:tc>
          <w:tcPr>
            <w:tcW w:w="241" w:type="dxa"/>
          </w:tcPr>
          <w:p w14:paraId="64B18BF7" w14:textId="4DEF1469" w:rsidR="002B5398" w:rsidRPr="00CF5BE6" w:rsidRDefault="002B5398" w:rsidP="002B5398">
            <w:pPr>
              <w:tabs>
                <w:tab w:val="decimal" w:pos="748"/>
              </w:tabs>
              <w:ind w:left="-111" w:right="-57"/>
              <w:rPr>
                <w:rFonts w:asciiTheme="majorBidi" w:hAnsiTheme="majorBidi" w:cstheme="majorBidi"/>
                <w:b/>
                <w:bCs/>
              </w:rPr>
            </w:pPr>
            <w:r w:rsidRPr="00CF32A5">
              <w:rPr>
                <w:rFonts w:asciiTheme="majorBidi" w:hAnsiTheme="majorBidi" w:cstheme="majorBidi"/>
                <w:b/>
                <w:bCs/>
                <w:lang w:val="en-GB"/>
              </w:rPr>
              <w:t xml:space="preserve"> 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</w:tcPr>
          <w:p w14:paraId="010E9980" w14:textId="1A86B82B" w:rsidR="002B5398" w:rsidRPr="00CF5BE6" w:rsidRDefault="002B5398" w:rsidP="00C82363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-6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32A5">
              <w:rPr>
                <w:rFonts w:asciiTheme="majorBidi" w:hAnsiTheme="majorBidi" w:cstheme="majorBidi"/>
                <w:b/>
                <w:bCs/>
              </w:rPr>
              <w:t>9,304</w:t>
            </w:r>
          </w:p>
        </w:tc>
        <w:tc>
          <w:tcPr>
            <w:tcW w:w="376" w:type="dxa"/>
          </w:tcPr>
          <w:p w14:paraId="32B5CC73" w14:textId="0C14D8D1" w:rsidR="002B5398" w:rsidRPr="00CF5BE6" w:rsidRDefault="002B5398" w:rsidP="002B5398">
            <w:pPr>
              <w:tabs>
                <w:tab w:val="decimal" w:pos="978"/>
              </w:tabs>
              <w:ind w:left="-111" w:right="160"/>
              <w:rPr>
                <w:rFonts w:asciiTheme="majorBidi" w:hAnsiTheme="majorBidi" w:cstheme="majorBidi"/>
                <w:b/>
                <w:bCs/>
              </w:rPr>
            </w:pPr>
            <w:r w:rsidRPr="00CF32A5">
              <w:rPr>
                <w:rFonts w:asciiTheme="majorBidi" w:hAnsiTheme="majorBidi" w:cstheme="majorBidi"/>
                <w:b/>
                <w:bCs/>
                <w:lang w:val="en-GB"/>
              </w:rPr>
              <w:t xml:space="preserve"> 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14:paraId="117D68ED" w14:textId="6DE27789" w:rsidR="002B5398" w:rsidRPr="00CF5BE6" w:rsidRDefault="00CF32A5" w:rsidP="002B5398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376" w:type="dxa"/>
          </w:tcPr>
          <w:p w14:paraId="5D3DAA50" w14:textId="65C959EB" w:rsidR="002B5398" w:rsidRPr="00CF5BE6" w:rsidRDefault="002B5398" w:rsidP="002B5398">
            <w:pPr>
              <w:tabs>
                <w:tab w:val="decimal" w:pos="1240"/>
              </w:tabs>
              <w:ind w:left="-111" w:right="160"/>
              <w:rPr>
                <w:rFonts w:asciiTheme="majorBidi" w:hAnsiTheme="majorBidi" w:cstheme="majorBidi"/>
                <w:b/>
                <w:bCs/>
              </w:rPr>
            </w:pPr>
            <w:r w:rsidRPr="00CF32A5">
              <w:rPr>
                <w:rFonts w:asciiTheme="majorBidi" w:hAnsiTheme="majorBidi" w:cstheme="majorBidi"/>
                <w:b/>
                <w:bCs/>
                <w:lang w:val="en-GB"/>
              </w:rPr>
              <w:t xml:space="preserve"> 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4" w:space="0" w:color="auto"/>
            </w:tcBorders>
          </w:tcPr>
          <w:p w14:paraId="492E3A04" w14:textId="7301F99F" w:rsidR="002B5398" w:rsidRPr="00CF5BE6" w:rsidRDefault="002B5398" w:rsidP="002B5398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F32A5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</w:tr>
      <w:tr w:rsidR="00CF32A5" w:rsidRPr="001076F8" w14:paraId="766109A5" w14:textId="77777777" w:rsidTr="002B5398">
        <w:trPr>
          <w:trHeight w:val="20"/>
        </w:trPr>
        <w:tc>
          <w:tcPr>
            <w:tcW w:w="3521" w:type="dxa"/>
          </w:tcPr>
          <w:p w14:paraId="56BDCB95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07" w:type="dxa"/>
            <w:tcBorders>
              <w:top w:val="single" w:sz="4" w:space="0" w:color="auto"/>
            </w:tcBorders>
          </w:tcPr>
          <w:p w14:paraId="23412B02" w14:textId="77777777" w:rsidR="1EC29960" w:rsidRPr="001076F8" w:rsidRDefault="1EC29960" w:rsidP="1EC29960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41" w:type="dxa"/>
          </w:tcPr>
          <w:p w14:paraId="415ABA9C" w14:textId="77777777" w:rsidR="1EC29960" w:rsidRPr="001076F8" w:rsidRDefault="1EC29960" w:rsidP="1EC29960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27" w:type="dxa"/>
            <w:tcBorders>
              <w:top w:val="single" w:sz="4" w:space="0" w:color="auto"/>
            </w:tcBorders>
          </w:tcPr>
          <w:p w14:paraId="563F5123" w14:textId="77777777" w:rsidR="1EC29960" w:rsidRPr="001076F8" w:rsidRDefault="1EC29960" w:rsidP="1EC29960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376" w:type="dxa"/>
          </w:tcPr>
          <w:p w14:paraId="27282F5D" w14:textId="77777777" w:rsidR="1EC29960" w:rsidRPr="001076F8" w:rsidRDefault="1EC29960" w:rsidP="1EC29960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15" w:type="dxa"/>
            <w:tcBorders>
              <w:top w:val="single" w:sz="4" w:space="0" w:color="auto"/>
            </w:tcBorders>
          </w:tcPr>
          <w:p w14:paraId="20EA4A33" w14:textId="77777777" w:rsidR="1EC29960" w:rsidRPr="001076F8" w:rsidRDefault="1EC29960" w:rsidP="1EC29960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376" w:type="dxa"/>
          </w:tcPr>
          <w:p w14:paraId="5599FAEB" w14:textId="767D05A5" w:rsidR="1EC29960" w:rsidRPr="001076F8" w:rsidRDefault="1EC29960" w:rsidP="1EC29960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892" w:type="dxa"/>
            <w:tcBorders>
              <w:top w:val="single" w:sz="4" w:space="0" w:color="auto"/>
            </w:tcBorders>
          </w:tcPr>
          <w:p w14:paraId="6994B999" w14:textId="77777777" w:rsidR="1EC29960" w:rsidRPr="001076F8" w:rsidRDefault="1EC29960" w:rsidP="1EC29960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CF32A5" w:rsidRPr="001076F8" w14:paraId="3CB225A7" w14:textId="77777777" w:rsidTr="002B5398">
        <w:trPr>
          <w:trHeight w:val="20"/>
        </w:trPr>
        <w:tc>
          <w:tcPr>
            <w:tcW w:w="3521" w:type="dxa"/>
          </w:tcPr>
          <w:p w14:paraId="2ACCF547" w14:textId="09899F53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"/>
              </w:tabs>
              <w:spacing w:line="380" w:lineRule="exact"/>
              <w:ind w:left="255" w:hanging="282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ภาษีเงินได้รอการตัดบัญชี</w:t>
            </w:r>
          </w:p>
        </w:tc>
        <w:tc>
          <w:tcPr>
            <w:tcW w:w="1507" w:type="dxa"/>
          </w:tcPr>
          <w:p w14:paraId="0A22E978" w14:textId="77777777" w:rsidR="1EC29960" w:rsidRPr="001076F8" w:rsidRDefault="1EC29960" w:rsidP="1EC29960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41" w:type="dxa"/>
          </w:tcPr>
          <w:p w14:paraId="0A48399C" w14:textId="77777777" w:rsidR="1EC29960" w:rsidRPr="001076F8" w:rsidRDefault="1EC29960" w:rsidP="1EC29960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27" w:type="dxa"/>
          </w:tcPr>
          <w:p w14:paraId="70F516B7" w14:textId="77777777" w:rsidR="1EC29960" w:rsidRPr="001076F8" w:rsidRDefault="1EC29960" w:rsidP="1EC29960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376" w:type="dxa"/>
          </w:tcPr>
          <w:p w14:paraId="67A2B3D7" w14:textId="77777777" w:rsidR="1EC29960" w:rsidRPr="001076F8" w:rsidRDefault="1EC29960" w:rsidP="1EC29960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15" w:type="dxa"/>
          </w:tcPr>
          <w:p w14:paraId="6AF56F62" w14:textId="77777777" w:rsidR="1EC29960" w:rsidRPr="001076F8" w:rsidRDefault="1EC29960" w:rsidP="1EC29960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376" w:type="dxa"/>
          </w:tcPr>
          <w:p w14:paraId="1B870388" w14:textId="1FD2AC7C" w:rsidR="1EC29960" w:rsidRPr="001076F8" w:rsidRDefault="1EC29960" w:rsidP="1EC29960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892" w:type="dxa"/>
          </w:tcPr>
          <w:p w14:paraId="77452335" w14:textId="77777777" w:rsidR="1EC29960" w:rsidRPr="001076F8" w:rsidRDefault="1EC29960" w:rsidP="1EC29960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CF32A5" w:rsidRPr="001076F8" w14:paraId="1BB8755D" w14:textId="77777777" w:rsidTr="002B5398">
        <w:trPr>
          <w:trHeight w:val="20"/>
        </w:trPr>
        <w:tc>
          <w:tcPr>
            <w:tcW w:w="3521" w:type="dxa"/>
          </w:tcPr>
          <w:p w14:paraId="0CA819C6" w14:textId="7F53C0B9" w:rsidR="002B5398" w:rsidRPr="001076F8" w:rsidRDefault="002B5398" w:rsidP="002B53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"/>
              </w:tabs>
              <w:spacing w:line="380" w:lineRule="exact"/>
              <w:ind w:left="255" w:hanging="282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</w:rPr>
              <w:t>การเปลี่ยนแปลงของผลต่างชั่วคราว</w:t>
            </w:r>
          </w:p>
        </w:tc>
        <w:tc>
          <w:tcPr>
            <w:tcW w:w="1507" w:type="dxa"/>
            <w:tcBorders>
              <w:bottom w:val="single" w:sz="4" w:space="0" w:color="auto"/>
            </w:tcBorders>
          </w:tcPr>
          <w:p w14:paraId="44AD0416" w14:textId="36C633FD" w:rsidR="002B5398" w:rsidRPr="001076F8" w:rsidRDefault="00CF32A5" w:rsidP="002B539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(8,968)</w:t>
            </w:r>
          </w:p>
        </w:tc>
        <w:tc>
          <w:tcPr>
            <w:tcW w:w="241" w:type="dxa"/>
          </w:tcPr>
          <w:p w14:paraId="4A3191A7" w14:textId="7ED4F5D2" w:rsidR="002B5398" w:rsidRPr="001076F8" w:rsidRDefault="002B5398" w:rsidP="002B539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</w:tcPr>
          <w:p w14:paraId="6F8BFF08" w14:textId="41DBF9F9" w:rsidR="002B5398" w:rsidRPr="001076F8" w:rsidRDefault="002B5398" w:rsidP="002B539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-28" w:hanging="720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6,749</w:t>
            </w:r>
          </w:p>
        </w:tc>
        <w:tc>
          <w:tcPr>
            <w:tcW w:w="376" w:type="dxa"/>
          </w:tcPr>
          <w:p w14:paraId="3853DFE5" w14:textId="4C3B84BA" w:rsidR="002B5398" w:rsidRPr="001076F8" w:rsidRDefault="002B5398" w:rsidP="002B539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</w:tcPr>
          <w:p w14:paraId="126AA657" w14:textId="732AE8F7" w:rsidR="002B5398" w:rsidRPr="001076F8" w:rsidRDefault="00CF32A5" w:rsidP="00CF5BE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-28" w:hanging="72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(15,713)</w:t>
            </w:r>
          </w:p>
        </w:tc>
        <w:tc>
          <w:tcPr>
            <w:tcW w:w="376" w:type="dxa"/>
          </w:tcPr>
          <w:p w14:paraId="690A0993" w14:textId="0AA2A903" w:rsidR="002B5398" w:rsidRPr="001076F8" w:rsidRDefault="002B5398" w:rsidP="002B539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92" w:type="dxa"/>
            <w:tcBorders>
              <w:bottom w:val="single" w:sz="4" w:space="0" w:color="auto"/>
            </w:tcBorders>
          </w:tcPr>
          <w:p w14:paraId="62AB331C" w14:textId="02D4488C" w:rsidR="002B5398" w:rsidRPr="001076F8" w:rsidRDefault="002B5398" w:rsidP="002B53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43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</w:tr>
      <w:tr w:rsidR="00CF32A5" w:rsidRPr="001076F8" w14:paraId="6CE02F2C" w14:textId="77777777" w:rsidTr="002B5398">
        <w:trPr>
          <w:trHeight w:val="20"/>
        </w:trPr>
        <w:tc>
          <w:tcPr>
            <w:tcW w:w="3521" w:type="dxa"/>
          </w:tcPr>
          <w:p w14:paraId="5C3A2696" w14:textId="671A5DF6" w:rsidR="002B5398" w:rsidRPr="001076F8" w:rsidRDefault="002B5398" w:rsidP="002B53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"/>
              </w:tabs>
              <w:spacing w:line="380" w:lineRule="exact"/>
              <w:ind w:left="255" w:hanging="282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รวม</w:t>
            </w:r>
          </w:p>
        </w:tc>
        <w:tc>
          <w:tcPr>
            <w:tcW w:w="1507" w:type="dxa"/>
            <w:tcBorders>
              <w:top w:val="single" w:sz="4" w:space="0" w:color="auto"/>
              <w:bottom w:val="double" w:sz="4" w:space="0" w:color="auto"/>
            </w:tcBorders>
          </w:tcPr>
          <w:p w14:paraId="7CEFFDCA" w14:textId="76BDC099" w:rsidR="002B5398" w:rsidRPr="00CF32A5" w:rsidRDefault="00CF32A5" w:rsidP="002B539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32A5">
              <w:rPr>
                <w:rFonts w:asciiTheme="majorBidi" w:hAnsiTheme="majorBidi" w:cstheme="majorBidi"/>
                <w:b/>
                <w:bCs/>
              </w:rPr>
              <w:t>(</w:t>
            </w:r>
            <w:r w:rsidR="00F64619">
              <w:rPr>
                <w:rFonts w:asciiTheme="majorBidi" w:hAnsiTheme="majorBidi" w:cstheme="majorBidi"/>
                <w:b/>
                <w:bCs/>
              </w:rPr>
              <w:t>9</w:t>
            </w:r>
            <w:r w:rsidRPr="00CF32A5">
              <w:rPr>
                <w:rFonts w:asciiTheme="majorBidi" w:hAnsiTheme="majorBidi" w:cstheme="majorBidi"/>
                <w:b/>
                <w:bCs/>
              </w:rPr>
              <w:t>,9</w:t>
            </w:r>
            <w:r w:rsidR="00F64619">
              <w:rPr>
                <w:rFonts w:asciiTheme="majorBidi" w:hAnsiTheme="majorBidi" w:cstheme="majorBidi"/>
                <w:b/>
                <w:bCs/>
              </w:rPr>
              <w:t>72</w:t>
            </w:r>
            <w:r w:rsidRPr="00CF32A5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241" w:type="dxa"/>
          </w:tcPr>
          <w:p w14:paraId="26CC4403" w14:textId="4AE77884" w:rsidR="002B5398" w:rsidRPr="00CF32A5" w:rsidRDefault="002B5398" w:rsidP="002B539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</w:tcPr>
          <w:p w14:paraId="74F6BAD0" w14:textId="56015F98" w:rsidR="002B5398" w:rsidRPr="00CF32A5" w:rsidRDefault="002B5398" w:rsidP="002B539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32A5">
              <w:rPr>
                <w:rFonts w:asciiTheme="majorBidi" w:hAnsiTheme="majorBidi" w:cstheme="majorBidi"/>
                <w:b/>
                <w:bCs/>
              </w:rPr>
              <w:t>16,053</w:t>
            </w:r>
          </w:p>
        </w:tc>
        <w:tc>
          <w:tcPr>
            <w:tcW w:w="376" w:type="dxa"/>
          </w:tcPr>
          <w:p w14:paraId="6E4C5BF7" w14:textId="225FBA39" w:rsidR="002B5398" w:rsidRPr="00CF32A5" w:rsidRDefault="002B5398" w:rsidP="002B539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double" w:sz="4" w:space="0" w:color="auto"/>
            </w:tcBorders>
          </w:tcPr>
          <w:p w14:paraId="5463A3AB" w14:textId="26B19B2B" w:rsidR="002B5398" w:rsidRPr="00CF32A5" w:rsidRDefault="00CF32A5" w:rsidP="00CF5BE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-28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32A5">
              <w:rPr>
                <w:rFonts w:asciiTheme="majorBidi" w:hAnsiTheme="majorBidi" w:cstheme="majorBidi"/>
                <w:b/>
                <w:bCs/>
              </w:rPr>
              <w:t>(15,713)</w:t>
            </w:r>
          </w:p>
        </w:tc>
        <w:tc>
          <w:tcPr>
            <w:tcW w:w="376" w:type="dxa"/>
          </w:tcPr>
          <w:p w14:paraId="614D1E66" w14:textId="1D3A80A1" w:rsidR="002B5398" w:rsidRPr="00CF32A5" w:rsidRDefault="002B5398" w:rsidP="002B539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92" w:type="dxa"/>
            <w:tcBorders>
              <w:top w:val="single" w:sz="4" w:space="0" w:color="auto"/>
              <w:bottom w:val="double" w:sz="4" w:space="0" w:color="auto"/>
            </w:tcBorders>
          </w:tcPr>
          <w:p w14:paraId="4A157BAF" w14:textId="24EFCD58" w:rsidR="002B5398" w:rsidRPr="00CF32A5" w:rsidRDefault="002B5398" w:rsidP="002B5398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F32A5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</w:tr>
    </w:tbl>
    <w:p w14:paraId="0109AA95" w14:textId="50D06AA2" w:rsidR="1EC29960" w:rsidRPr="001076F8" w:rsidRDefault="1EC29960" w:rsidP="1EC29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i/>
          <w:iCs/>
        </w:rPr>
      </w:pPr>
    </w:p>
    <w:p w14:paraId="5831A276" w14:textId="77777777" w:rsidR="004B57E6" w:rsidRPr="001076F8" w:rsidRDefault="004B57E6" w:rsidP="004B57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</w:rPr>
      </w:pPr>
    </w:p>
    <w:p w14:paraId="2FA262A9" w14:textId="77777777" w:rsidR="008E7716" w:rsidRPr="001076F8" w:rsidRDefault="008E7716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tbl>
      <w:tblPr>
        <w:tblW w:w="99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20"/>
        <w:gridCol w:w="1260"/>
        <w:gridCol w:w="270"/>
        <w:gridCol w:w="1260"/>
        <w:gridCol w:w="270"/>
        <w:gridCol w:w="1170"/>
        <w:gridCol w:w="270"/>
        <w:gridCol w:w="1080"/>
      </w:tblGrid>
      <w:tr w:rsidR="00DC40C8" w:rsidRPr="001076F8" w14:paraId="5A1DAF63" w14:textId="11365B7F" w:rsidTr="1EC29960">
        <w:trPr>
          <w:cantSplit/>
          <w:trHeight w:val="20"/>
        </w:trPr>
        <w:tc>
          <w:tcPr>
            <w:tcW w:w="4320" w:type="dxa"/>
          </w:tcPr>
          <w:p w14:paraId="2EE16585" w14:textId="1485A3B3" w:rsidR="00DC40C8" w:rsidRPr="001076F8" w:rsidRDefault="00DC40C8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both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</w:p>
        </w:tc>
        <w:tc>
          <w:tcPr>
            <w:tcW w:w="2790" w:type="dxa"/>
            <w:gridSpan w:val="3"/>
            <w:vAlign w:val="bottom"/>
          </w:tcPr>
          <w:p w14:paraId="72863A8B" w14:textId="4830B29F" w:rsidR="00DC40C8" w:rsidRPr="001076F8" w:rsidRDefault="00DC40C8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5C6A7F2A" w14:textId="77777777" w:rsidR="00DC40C8" w:rsidRPr="001076F8" w:rsidRDefault="00DC40C8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20" w:type="dxa"/>
            <w:gridSpan w:val="3"/>
          </w:tcPr>
          <w:p w14:paraId="6D60D5A0" w14:textId="449C6C52" w:rsidR="00DC40C8" w:rsidRPr="001076F8" w:rsidRDefault="00DC40C8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DC40C8" w:rsidRPr="001076F8" w14:paraId="1C4784C9" w14:textId="77777777" w:rsidTr="1EC29960">
        <w:trPr>
          <w:cantSplit/>
          <w:trHeight w:val="20"/>
        </w:trPr>
        <w:tc>
          <w:tcPr>
            <w:tcW w:w="4320" w:type="dxa"/>
          </w:tcPr>
          <w:p w14:paraId="32B3E9BE" w14:textId="28D5A4BA" w:rsidR="00DC40C8" w:rsidRPr="001076F8" w:rsidRDefault="300A829A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"/>
              </w:tabs>
              <w:spacing w:line="380" w:lineRule="exact"/>
              <w:ind w:left="255" w:hanging="282"/>
              <w:jc w:val="both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สำหรับงวด</w:t>
            </w:r>
            <w:r w:rsidR="002B5398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เ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ก</w:t>
            </w:r>
            <w:r w:rsidR="002B5398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้า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เดือน</w:t>
            </w:r>
            <w:r w:rsidR="3F436358"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สิ้นสุด</w:t>
            </w:r>
            <w:r w:rsidR="3F436358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 </w:t>
            </w:r>
            <w:r w:rsidR="00DC40C8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br/>
            </w:r>
            <w:r w:rsidR="3F436358"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 xml:space="preserve">วันที่ </w:t>
            </w:r>
            <w:r w:rsidR="00D930B7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30</w:t>
            </w:r>
            <w:r w:rsidR="358AEB74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 </w:t>
            </w:r>
            <w:r w:rsidR="002B5398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กันยายน</w:t>
            </w:r>
          </w:p>
        </w:tc>
        <w:tc>
          <w:tcPr>
            <w:tcW w:w="1260" w:type="dxa"/>
          </w:tcPr>
          <w:p w14:paraId="0D8EB1F0" w14:textId="77777777" w:rsidR="00DC40C8" w:rsidRPr="001076F8" w:rsidRDefault="00DC40C8" w:rsidP="002E7B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12BB00F2" w14:textId="5133C42A" w:rsidR="00DC40C8" w:rsidRPr="001076F8" w:rsidRDefault="00DC40C8" w:rsidP="002E7B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8D0F7B" w:rsidRPr="001076F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70" w:type="dxa"/>
          </w:tcPr>
          <w:p w14:paraId="2B2000FB" w14:textId="77777777" w:rsidR="00DC40C8" w:rsidRPr="001076F8" w:rsidRDefault="00DC40C8" w:rsidP="002E7B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</w:p>
        </w:tc>
        <w:tc>
          <w:tcPr>
            <w:tcW w:w="1260" w:type="dxa"/>
          </w:tcPr>
          <w:p w14:paraId="44F381D5" w14:textId="77777777" w:rsidR="00DC40C8" w:rsidRPr="001076F8" w:rsidRDefault="00DC40C8" w:rsidP="002E7B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05D27873" w14:textId="7F5754AE" w:rsidR="00DC40C8" w:rsidRPr="001076F8" w:rsidRDefault="00DC40C8" w:rsidP="002E7B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8D0F7B" w:rsidRPr="001076F8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270" w:type="dxa"/>
          </w:tcPr>
          <w:p w14:paraId="76639064" w14:textId="77777777" w:rsidR="00DC40C8" w:rsidRPr="001076F8" w:rsidRDefault="00DC40C8" w:rsidP="002E7B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5A58B4E" w14:textId="77777777" w:rsidR="00DC40C8" w:rsidRPr="001076F8" w:rsidRDefault="00DC40C8" w:rsidP="002E7B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64A74A81" w14:textId="649BDBED" w:rsidR="00DC40C8" w:rsidRPr="001076F8" w:rsidRDefault="00DC40C8" w:rsidP="002E7B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8D0F7B" w:rsidRPr="001076F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70" w:type="dxa"/>
          </w:tcPr>
          <w:p w14:paraId="00E23293" w14:textId="77777777" w:rsidR="00DC40C8" w:rsidRPr="001076F8" w:rsidRDefault="00DC40C8" w:rsidP="002E7B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31160BE9" w14:textId="77777777" w:rsidR="00DC40C8" w:rsidRPr="001076F8" w:rsidRDefault="00DC40C8" w:rsidP="002E7B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  <w:p w14:paraId="00BAE09D" w14:textId="21A0B6B1" w:rsidR="00DC40C8" w:rsidRPr="001076F8" w:rsidRDefault="00DC40C8" w:rsidP="002E7B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8D0F7B" w:rsidRPr="001076F8">
              <w:rPr>
                <w:rFonts w:asciiTheme="majorBidi" w:hAnsiTheme="majorBidi" w:cstheme="majorBidi"/>
              </w:rPr>
              <w:t>6</w:t>
            </w:r>
          </w:p>
        </w:tc>
      </w:tr>
      <w:tr w:rsidR="00DC40C8" w:rsidRPr="001076F8" w14:paraId="570959E9" w14:textId="5797C658" w:rsidTr="1EC29960">
        <w:trPr>
          <w:cantSplit/>
          <w:trHeight w:val="20"/>
        </w:trPr>
        <w:tc>
          <w:tcPr>
            <w:tcW w:w="4320" w:type="dxa"/>
          </w:tcPr>
          <w:p w14:paraId="284ADFBF" w14:textId="77777777" w:rsidR="00DC40C8" w:rsidRPr="001076F8" w:rsidRDefault="00DC40C8" w:rsidP="002E7B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both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</w:p>
        </w:tc>
        <w:tc>
          <w:tcPr>
            <w:tcW w:w="5580" w:type="dxa"/>
            <w:gridSpan w:val="7"/>
          </w:tcPr>
          <w:p w14:paraId="74A0F901" w14:textId="31C09B66" w:rsidR="00DC40C8" w:rsidRPr="001076F8" w:rsidRDefault="00DC40C8" w:rsidP="002E7B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  <w:lang w:val="th-TH"/>
              </w:rPr>
              <w:t>(พันบาท)</w:t>
            </w:r>
          </w:p>
        </w:tc>
      </w:tr>
      <w:tr w:rsidR="00DC40C8" w:rsidRPr="001076F8" w14:paraId="43BB83F4" w14:textId="5E7D8FCD" w:rsidTr="1EC29960">
        <w:trPr>
          <w:cantSplit/>
          <w:trHeight w:val="20"/>
        </w:trPr>
        <w:tc>
          <w:tcPr>
            <w:tcW w:w="4320" w:type="dxa"/>
          </w:tcPr>
          <w:p w14:paraId="4693478A" w14:textId="150E17A8" w:rsidR="00DC40C8" w:rsidRPr="001076F8" w:rsidRDefault="00DC40C8" w:rsidP="00121C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"/>
              </w:tabs>
              <w:spacing w:line="380" w:lineRule="exact"/>
              <w:ind w:left="255" w:hanging="282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ภาษีเงินได้ของงวดปัจจุบัน</w:t>
            </w:r>
          </w:p>
        </w:tc>
        <w:tc>
          <w:tcPr>
            <w:tcW w:w="1260" w:type="dxa"/>
            <w:tcBorders>
              <w:bottom w:val="none" w:sz="12" w:space="0" w:color="000000" w:themeColor="text1"/>
            </w:tcBorders>
          </w:tcPr>
          <w:p w14:paraId="36DA2CA6" w14:textId="77777777" w:rsidR="00DC40C8" w:rsidRPr="00CF5BE6" w:rsidRDefault="00DC40C8" w:rsidP="00CF5BE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" w:type="dxa"/>
            <w:tcBorders>
              <w:bottom w:val="none" w:sz="12" w:space="0" w:color="000000" w:themeColor="text1"/>
            </w:tcBorders>
          </w:tcPr>
          <w:p w14:paraId="65FDDC08" w14:textId="1C95B8AB" w:rsidR="00DC40C8" w:rsidRPr="001076F8" w:rsidRDefault="00DC40C8" w:rsidP="002E7B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129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bottom w:val="none" w:sz="12" w:space="0" w:color="000000" w:themeColor="text1"/>
            </w:tcBorders>
          </w:tcPr>
          <w:p w14:paraId="70DCEB6A" w14:textId="77777777" w:rsidR="00DC40C8" w:rsidRPr="001076F8" w:rsidRDefault="00DC40C8" w:rsidP="002E7B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129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" w:type="dxa"/>
            <w:tcBorders>
              <w:bottom w:val="none" w:sz="12" w:space="0" w:color="000000" w:themeColor="text1"/>
            </w:tcBorders>
          </w:tcPr>
          <w:p w14:paraId="0C57E207" w14:textId="77777777" w:rsidR="00DC40C8" w:rsidRPr="001076F8" w:rsidRDefault="00DC40C8" w:rsidP="002E7B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129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tcBorders>
              <w:bottom w:val="none" w:sz="12" w:space="0" w:color="000000" w:themeColor="text1"/>
            </w:tcBorders>
          </w:tcPr>
          <w:p w14:paraId="1E40BCE2" w14:textId="77777777" w:rsidR="00DC40C8" w:rsidRPr="001076F8" w:rsidRDefault="00DC40C8" w:rsidP="002E7B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129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" w:type="dxa"/>
            <w:tcBorders>
              <w:bottom w:val="none" w:sz="12" w:space="0" w:color="000000" w:themeColor="text1"/>
            </w:tcBorders>
          </w:tcPr>
          <w:p w14:paraId="4B4064CF" w14:textId="31D39D27" w:rsidR="00DC40C8" w:rsidRPr="001076F8" w:rsidRDefault="00DC40C8" w:rsidP="002E7B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129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tcBorders>
              <w:bottom w:val="none" w:sz="12" w:space="0" w:color="000000" w:themeColor="text1"/>
            </w:tcBorders>
          </w:tcPr>
          <w:p w14:paraId="12028FCE" w14:textId="77777777" w:rsidR="00DC40C8" w:rsidRPr="001076F8" w:rsidRDefault="00DC40C8" w:rsidP="002E7B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129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CF32A5" w:rsidRPr="001076F8" w14:paraId="7D2B42E6" w14:textId="77777777" w:rsidTr="1EC29960">
        <w:trPr>
          <w:cantSplit/>
          <w:trHeight w:val="20"/>
        </w:trPr>
        <w:tc>
          <w:tcPr>
            <w:tcW w:w="4320" w:type="dxa"/>
            <w:tcBorders>
              <w:right w:val="none" w:sz="12" w:space="0" w:color="000000" w:themeColor="text1"/>
            </w:tcBorders>
          </w:tcPr>
          <w:p w14:paraId="57ADB63A" w14:textId="1916C1DF" w:rsidR="00CF32A5" w:rsidRPr="001076F8" w:rsidRDefault="00CF32A5" w:rsidP="00CF32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"/>
              </w:tabs>
              <w:spacing w:line="380" w:lineRule="exact"/>
              <w:ind w:left="255" w:hanging="282"/>
              <w:jc w:val="both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สำหรับงวดปัจจุบัน</w:t>
            </w:r>
          </w:p>
        </w:tc>
        <w:tc>
          <w:tcPr>
            <w:tcW w:w="1260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</w:tcPr>
          <w:p w14:paraId="0A6E3EC1" w14:textId="6E72F45F" w:rsidR="00CF32A5" w:rsidRPr="001076F8" w:rsidRDefault="00CF32A5" w:rsidP="00CF32A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10,731 </w:t>
            </w:r>
          </w:p>
        </w:tc>
        <w:tc>
          <w:tcPr>
            <w:tcW w:w="270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</w:tcPr>
          <w:p w14:paraId="08E41A6B" w14:textId="77777777" w:rsidR="00CF32A5" w:rsidRPr="001076F8" w:rsidRDefault="00CF32A5" w:rsidP="00CF32A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</w:tcPr>
          <w:p w14:paraId="53145F7B" w14:textId="24F9C2D3" w:rsidR="00CF32A5" w:rsidRPr="001076F8" w:rsidRDefault="00CF32A5" w:rsidP="00CF32A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61,414</w:t>
            </w:r>
          </w:p>
        </w:tc>
        <w:tc>
          <w:tcPr>
            <w:tcW w:w="270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</w:tcPr>
          <w:p w14:paraId="01CB11DA" w14:textId="77777777" w:rsidR="00CF32A5" w:rsidRPr="001076F8" w:rsidRDefault="00CF32A5" w:rsidP="00CF32A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</w:tcPr>
          <w:p w14:paraId="66788779" w14:textId="38BA740E" w:rsidR="00CF32A5" w:rsidRPr="001076F8" w:rsidRDefault="00CF32A5" w:rsidP="00CF32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96" w:right="17" w:hanging="716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</w:tcPr>
          <w:p w14:paraId="38F21E67" w14:textId="77777777" w:rsidR="00CF32A5" w:rsidRPr="001076F8" w:rsidRDefault="00CF32A5" w:rsidP="00CF32A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</w:tcPr>
          <w:p w14:paraId="3B85200C" w14:textId="5110E332" w:rsidR="00CF32A5" w:rsidRPr="001076F8" w:rsidRDefault="00CF32A5" w:rsidP="00CF32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96" w:right="17" w:hanging="716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</w:tr>
      <w:tr w:rsidR="00CF32A5" w:rsidRPr="001076F8" w14:paraId="5EDEA2F2" w14:textId="77777777" w:rsidTr="1EC29960">
        <w:trPr>
          <w:cantSplit/>
          <w:trHeight w:val="20"/>
        </w:trPr>
        <w:tc>
          <w:tcPr>
            <w:tcW w:w="4320" w:type="dxa"/>
          </w:tcPr>
          <w:p w14:paraId="4C4F3B91" w14:textId="2D1CF0A6" w:rsidR="00CF32A5" w:rsidRPr="001076F8" w:rsidRDefault="00CF32A5" w:rsidP="00CF32A5">
            <w:pPr>
              <w:spacing w:line="380" w:lineRule="exac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ปีก่อนที่บันทึกต่ำ (สูง) ไป</w:t>
            </w:r>
          </w:p>
        </w:tc>
        <w:tc>
          <w:tcPr>
            <w:tcW w:w="1260" w:type="dxa"/>
            <w:tcBorders>
              <w:top w:val="none" w:sz="4" w:space="0" w:color="000000" w:themeColor="text1"/>
              <w:bottom w:val="single" w:sz="4" w:space="0" w:color="auto"/>
            </w:tcBorders>
          </w:tcPr>
          <w:p w14:paraId="6C035DB3" w14:textId="4B15D121" w:rsidR="00CF32A5" w:rsidRPr="001076F8" w:rsidRDefault="00CF32A5" w:rsidP="00CF32A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(3,180)</w:t>
            </w:r>
          </w:p>
        </w:tc>
        <w:tc>
          <w:tcPr>
            <w:tcW w:w="270" w:type="dxa"/>
            <w:tcBorders>
              <w:top w:val="none" w:sz="12" w:space="0" w:color="000000" w:themeColor="text1"/>
            </w:tcBorders>
          </w:tcPr>
          <w:p w14:paraId="2BD7A452" w14:textId="22F247C5" w:rsidR="00CF32A5" w:rsidRPr="001076F8" w:rsidRDefault="00CF32A5" w:rsidP="00CF32A5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  <w:tcBorders>
              <w:top w:val="none" w:sz="4" w:space="0" w:color="000000" w:themeColor="text1"/>
              <w:bottom w:val="single" w:sz="4" w:space="0" w:color="auto"/>
            </w:tcBorders>
          </w:tcPr>
          <w:p w14:paraId="3E2CF6CF" w14:textId="0F7F6536" w:rsidR="00CF32A5" w:rsidRPr="001076F8" w:rsidRDefault="00CF32A5" w:rsidP="00CF32A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174</w:t>
            </w:r>
          </w:p>
        </w:tc>
        <w:tc>
          <w:tcPr>
            <w:tcW w:w="270" w:type="dxa"/>
            <w:tcBorders>
              <w:top w:val="none" w:sz="12" w:space="0" w:color="000000" w:themeColor="text1"/>
            </w:tcBorders>
          </w:tcPr>
          <w:p w14:paraId="3849EDB3" w14:textId="4E1C779C" w:rsidR="00CF32A5" w:rsidRPr="001076F8" w:rsidRDefault="00CF32A5" w:rsidP="00CF32A5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none" w:sz="4" w:space="0" w:color="000000" w:themeColor="text1"/>
              <w:bottom w:val="single" w:sz="4" w:space="0" w:color="auto"/>
            </w:tcBorders>
          </w:tcPr>
          <w:p w14:paraId="0E0AD7B9" w14:textId="3C2F29D6" w:rsidR="00CF32A5" w:rsidRPr="00923B20" w:rsidRDefault="00CF32A5" w:rsidP="00CF32A5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923B2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  <w:tcBorders>
              <w:top w:val="none" w:sz="12" w:space="0" w:color="000000" w:themeColor="text1"/>
            </w:tcBorders>
          </w:tcPr>
          <w:p w14:paraId="317AAC75" w14:textId="139EA982" w:rsidR="00CF32A5" w:rsidRPr="001076F8" w:rsidRDefault="00CF32A5" w:rsidP="00CF32A5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one" w:sz="4" w:space="0" w:color="000000" w:themeColor="text1"/>
              <w:bottom w:val="single" w:sz="4" w:space="0" w:color="auto"/>
            </w:tcBorders>
          </w:tcPr>
          <w:p w14:paraId="5B7D26CD" w14:textId="0882BE40" w:rsidR="00CF32A5" w:rsidRPr="001076F8" w:rsidRDefault="00CF32A5" w:rsidP="00CF32A5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</w:tr>
      <w:tr w:rsidR="00CF32A5" w:rsidRPr="001076F8" w:rsidDel="000F299A" w14:paraId="6A073CF7" w14:textId="67E4B6F7" w:rsidTr="1EC29960">
        <w:trPr>
          <w:cantSplit/>
          <w:trHeight w:val="20"/>
        </w:trPr>
        <w:tc>
          <w:tcPr>
            <w:tcW w:w="4320" w:type="dxa"/>
          </w:tcPr>
          <w:p w14:paraId="5572F35F" w14:textId="77777777" w:rsidR="00CF32A5" w:rsidRPr="001076F8" w:rsidRDefault="00CF32A5" w:rsidP="00CF32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B796C8E" w14:textId="1F04B921" w:rsidR="00CF32A5" w:rsidRPr="00CF5BE6" w:rsidRDefault="00CF32A5" w:rsidP="00CF32A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7,551 </w:t>
            </w:r>
          </w:p>
        </w:tc>
        <w:tc>
          <w:tcPr>
            <w:tcW w:w="270" w:type="dxa"/>
          </w:tcPr>
          <w:p w14:paraId="426DDD5F" w14:textId="3AE1ADCA" w:rsidR="00CF32A5" w:rsidRPr="00CF32A5" w:rsidRDefault="00CF32A5" w:rsidP="00CF32A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0CDBF0E" w14:textId="135181B4" w:rsidR="00CF32A5" w:rsidRPr="00CF5BE6" w:rsidRDefault="00CF32A5" w:rsidP="00CF32A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eastAsia="Angsana New" w:hAnsiTheme="majorBidi" w:cstheme="majorBidi"/>
                <w:b/>
                <w:bCs/>
                <w:cs/>
              </w:rPr>
            </w:pPr>
            <w:r w:rsidRPr="00CF32A5">
              <w:rPr>
                <w:rFonts w:asciiTheme="majorBidi" w:hAnsiTheme="majorBidi" w:cstheme="majorBidi"/>
                <w:b/>
                <w:bCs/>
              </w:rPr>
              <w:fldChar w:fldCharType="begin"/>
            </w:r>
            <w:r w:rsidRPr="00CF32A5">
              <w:rPr>
                <w:rFonts w:asciiTheme="majorBidi" w:hAnsiTheme="majorBidi" w:cstheme="majorBidi"/>
                <w:b/>
                <w:bCs/>
              </w:rPr>
              <w:instrText xml:space="preserve"> =SUM(ABOVE) </w:instrText>
            </w:r>
            <w:r w:rsidRPr="00CF32A5">
              <w:rPr>
                <w:rFonts w:asciiTheme="majorBidi" w:hAnsiTheme="majorBidi" w:cstheme="majorBidi"/>
                <w:b/>
                <w:bCs/>
              </w:rPr>
              <w:fldChar w:fldCharType="separate"/>
            </w:r>
            <w:r w:rsidRPr="00CF32A5">
              <w:rPr>
                <w:rFonts w:asciiTheme="majorBidi" w:hAnsiTheme="majorBidi" w:cstheme="majorBidi"/>
                <w:b/>
                <w:bCs/>
              </w:rPr>
              <w:t>61,588</w:t>
            </w:r>
            <w:r w:rsidRPr="00CF32A5">
              <w:rPr>
                <w:rFonts w:asciiTheme="majorBidi" w:hAnsiTheme="majorBidi" w:cstheme="majorBidi"/>
                <w:b/>
                <w:bCs/>
              </w:rPr>
              <w:fldChar w:fldCharType="end"/>
            </w:r>
          </w:p>
        </w:tc>
        <w:tc>
          <w:tcPr>
            <w:tcW w:w="270" w:type="dxa"/>
          </w:tcPr>
          <w:p w14:paraId="51715A38" w14:textId="1B9207A2" w:rsidR="00CF32A5" w:rsidRPr="00CF32A5" w:rsidRDefault="00CF32A5" w:rsidP="00CF32A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7D27AF4D" w14:textId="4DF240A2" w:rsidR="00CF32A5" w:rsidRPr="00CF32A5" w:rsidRDefault="00CF32A5" w:rsidP="00CF32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96" w:right="17" w:hanging="716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CF32A5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70" w:type="dxa"/>
          </w:tcPr>
          <w:p w14:paraId="2C85C9C5" w14:textId="6BC89FAD" w:rsidR="00CF32A5" w:rsidRPr="00CF32A5" w:rsidRDefault="00CF32A5" w:rsidP="00CF32A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C4C22AE" w14:textId="31AD90F7" w:rsidR="00CF32A5" w:rsidRPr="00CF32A5" w:rsidRDefault="00CF32A5" w:rsidP="00CF32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96" w:right="17" w:hanging="716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F32A5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</w:tr>
      <w:tr w:rsidR="00A3007D" w:rsidRPr="001076F8" w:rsidDel="000F299A" w14:paraId="48528BE9" w14:textId="1FDB5E35" w:rsidTr="1EC29960">
        <w:trPr>
          <w:cantSplit/>
          <w:trHeight w:val="20"/>
        </w:trPr>
        <w:tc>
          <w:tcPr>
            <w:tcW w:w="4320" w:type="dxa"/>
          </w:tcPr>
          <w:p w14:paraId="5EB0FD0A" w14:textId="77777777" w:rsidR="00A3007D" w:rsidRPr="001076F8" w:rsidRDefault="00A3007D" w:rsidP="00A300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7776B8E" w14:textId="77777777" w:rsidR="00A3007D" w:rsidRPr="001076F8" w:rsidRDefault="00A3007D" w:rsidP="00A3007D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6B6622D1" w14:textId="77777777" w:rsidR="00A3007D" w:rsidRPr="001076F8" w:rsidRDefault="00A3007D" w:rsidP="00A3007D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276BB7C" w14:textId="77777777" w:rsidR="00A3007D" w:rsidRPr="001076F8" w:rsidRDefault="00A3007D" w:rsidP="00A3007D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6140036F" w14:textId="77777777" w:rsidR="00A3007D" w:rsidRPr="001076F8" w:rsidRDefault="00A3007D" w:rsidP="00A3007D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54E81B4" w14:textId="77777777" w:rsidR="00A3007D" w:rsidRPr="001076F8" w:rsidRDefault="00A3007D" w:rsidP="00A3007D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70E32B4D" w14:textId="767D05A5" w:rsidR="00A3007D" w:rsidRPr="001076F8" w:rsidRDefault="00A3007D" w:rsidP="00A3007D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DB9C76F" w14:textId="77777777" w:rsidR="00A3007D" w:rsidRPr="001076F8" w:rsidRDefault="00A3007D" w:rsidP="00A3007D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A3007D" w:rsidRPr="001076F8" w:rsidDel="000F299A" w14:paraId="49EDE0AC" w14:textId="1B24BF4C" w:rsidTr="1EC29960">
        <w:trPr>
          <w:cantSplit/>
          <w:trHeight w:val="20"/>
        </w:trPr>
        <w:tc>
          <w:tcPr>
            <w:tcW w:w="4320" w:type="dxa"/>
          </w:tcPr>
          <w:p w14:paraId="4444F3F6" w14:textId="09899F53" w:rsidR="00A3007D" w:rsidRPr="001076F8" w:rsidRDefault="00A3007D" w:rsidP="00A300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"/>
              </w:tabs>
              <w:spacing w:line="380" w:lineRule="exact"/>
              <w:ind w:left="255" w:hanging="282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ภาษีเงินได้รอการตัดบัญชี</w:t>
            </w:r>
          </w:p>
        </w:tc>
        <w:tc>
          <w:tcPr>
            <w:tcW w:w="1260" w:type="dxa"/>
          </w:tcPr>
          <w:p w14:paraId="612587FF" w14:textId="77777777" w:rsidR="00A3007D" w:rsidRPr="001076F8" w:rsidRDefault="00A3007D" w:rsidP="00A3007D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77DF3B2B" w14:textId="77777777" w:rsidR="00A3007D" w:rsidRPr="001076F8" w:rsidRDefault="00A3007D" w:rsidP="00A3007D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</w:tcPr>
          <w:p w14:paraId="48502C03" w14:textId="77777777" w:rsidR="00A3007D" w:rsidRPr="001076F8" w:rsidRDefault="00A3007D" w:rsidP="00A3007D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3120331E" w14:textId="77777777" w:rsidR="00A3007D" w:rsidRPr="001076F8" w:rsidRDefault="00A3007D" w:rsidP="00A3007D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</w:tcPr>
          <w:p w14:paraId="702FDF92" w14:textId="77777777" w:rsidR="00A3007D" w:rsidRPr="001076F8" w:rsidRDefault="00A3007D" w:rsidP="00A3007D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40E86B0" w14:textId="1FD2AC7C" w:rsidR="00A3007D" w:rsidRPr="001076F8" w:rsidRDefault="00A3007D" w:rsidP="00A3007D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6BCB9582" w14:textId="77777777" w:rsidR="00A3007D" w:rsidRPr="001076F8" w:rsidRDefault="00A3007D" w:rsidP="00A3007D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CF32A5" w:rsidRPr="001076F8" w:rsidDel="000F299A" w14:paraId="54652B09" w14:textId="7C338054" w:rsidTr="00CF5BE6">
        <w:trPr>
          <w:cantSplit/>
          <w:trHeight w:val="20"/>
        </w:trPr>
        <w:tc>
          <w:tcPr>
            <w:tcW w:w="4320" w:type="dxa"/>
          </w:tcPr>
          <w:p w14:paraId="45D110A8" w14:textId="7F53C0B9" w:rsidR="00CF32A5" w:rsidRPr="001076F8" w:rsidRDefault="00CF32A5" w:rsidP="00CF32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"/>
              </w:tabs>
              <w:spacing w:line="380" w:lineRule="exact"/>
              <w:ind w:left="255" w:hanging="282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7EE695D" w14:textId="1D542CEC" w:rsidR="00CF32A5" w:rsidRPr="001076F8" w:rsidRDefault="00CF32A5" w:rsidP="00D15E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518"/>
              </w:tabs>
              <w:spacing w:line="240" w:lineRule="auto"/>
              <w:ind w:left="696" w:right="-37" w:hanging="720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(2,008)</w:t>
            </w:r>
          </w:p>
        </w:tc>
        <w:tc>
          <w:tcPr>
            <w:tcW w:w="270" w:type="dxa"/>
          </w:tcPr>
          <w:p w14:paraId="704CFBCF" w14:textId="7ED4F5D2" w:rsidR="00CF32A5" w:rsidRPr="001076F8" w:rsidRDefault="00CF32A5" w:rsidP="00CF32A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spacing w:val="-1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542928C" w14:textId="3069630E" w:rsidR="00CF32A5" w:rsidRPr="001076F8" w:rsidRDefault="00CF32A5" w:rsidP="00CF32A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-28" w:hanging="720"/>
              <w:jc w:val="right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(252)</w:t>
            </w:r>
          </w:p>
        </w:tc>
        <w:tc>
          <w:tcPr>
            <w:tcW w:w="270" w:type="dxa"/>
          </w:tcPr>
          <w:p w14:paraId="6897A5C7" w14:textId="4C3B84BA" w:rsidR="00CF32A5" w:rsidRPr="001076F8" w:rsidRDefault="00CF32A5" w:rsidP="00CF32A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6EB21AB0" w14:textId="0452AC92" w:rsidR="00CF32A5" w:rsidRPr="001076F8" w:rsidRDefault="00CF32A5" w:rsidP="00CF5BE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-28" w:hanging="720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>(15,713)</w:t>
            </w:r>
          </w:p>
        </w:tc>
        <w:tc>
          <w:tcPr>
            <w:tcW w:w="270" w:type="dxa"/>
          </w:tcPr>
          <w:p w14:paraId="2630FFCC" w14:textId="0AA2A903" w:rsidR="00CF32A5" w:rsidRPr="001076F8" w:rsidRDefault="00CF32A5" w:rsidP="00CF32A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ECF0A21" w14:textId="02D4488C" w:rsidR="00CF32A5" w:rsidRPr="001076F8" w:rsidRDefault="00CF32A5" w:rsidP="00CF32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43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</w:tr>
      <w:tr w:rsidR="00CF32A5" w:rsidRPr="00CF32A5" w:rsidDel="000F299A" w14:paraId="036E33A7" w14:textId="47C47851" w:rsidTr="00CF5BE6">
        <w:trPr>
          <w:cantSplit/>
          <w:trHeight w:val="20"/>
        </w:trPr>
        <w:tc>
          <w:tcPr>
            <w:tcW w:w="4320" w:type="dxa"/>
          </w:tcPr>
          <w:p w14:paraId="4830D568" w14:textId="671A5DF6" w:rsidR="00CF32A5" w:rsidRPr="001076F8" w:rsidRDefault="00CF32A5" w:rsidP="00CF32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"/>
              </w:tabs>
              <w:spacing w:line="380" w:lineRule="exact"/>
              <w:ind w:left="255" w:hanging="282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9DE1FCB" w14:textId="414C11A2" w:rsidR="00CF32A5" w:rsidRPr="00CF32A5" w:rsidRDefault="00CF32A5" w:rsidP="00D15E3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-22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5,543 </w:t>
            </w:r>
          </w:p>
        </w:tc>
        <w:tc>
          <w:tcPr>
            <w:tcW w:w="270" w:type="dxa"/>
          </w:tcPr>
          <w:p w14:paraId="697688E2" w14:textId="4AE77884" w:rsidR="00CF32A5" w:rsidRPr="00CF32A5" w:rsidRDefault="00CF32A5" w:rsidP="00CF32A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5D6633D3" w14:textId="4CC7F22B" w:rsidR="00CF32A5" w:rsidRPr="00CF32A5" w:rsidRDefault="00CF32A5" w:rsidP="00CF32A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32A5">
              <w:rPr>
                <w:rFonts w:asciiTheme="majorBidi" w:hAnsiTheme="majorBidi" w:cstheme="majorBidi"/>
                <w:b/>
                <w:bCs/>
              </w:rPr>
              <w:t>61,336</w:t>
            </w:r>
          </w:p>
        </w:tc>
        <w:tc>
          <w:tcPr>
            <w:tcW w:w="270" w:type="dxa"/>
          </w:tcPr>
          <w:p w14:paraId="020104BB" w14:textId="225FBA39" w:rsidR="00CF32A5" w:rsidRPr="00CF32A5" w:rsidRDefault="00CF32A5" w:rsidP="00CF32A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A3EA825" w14:textId="72B32172" w:rsidR="00CF32A5" w:rsidRPr="00CF32A5" w:rsidRDefault="00CF32A5" w:rsidP="00CF5BE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-28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>(15,713)</w:t>
            </w:r>
          </w:p>
        </w:tc>
        <w:tc>
          <w:tcPr>
            <w:tcW w:w="270" w:type="dxa"/>
          </w:tcPr>
          <w:p w14:paraId="508F6BC2" w14:textId="1D3A80A1" w:rsidR="00CF32A5" w:rsidRPr="00CF32A5" w:rsidRDefault="00CF32A5" w:rsidP="00CF32A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7489D95" w14:textId="24EFCD58" w:rsidR="00CF32A5" w:rsidRPr="00CF32A5" w:rsidRDefault="00CF32A5" w:rsidP="00CF32A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F32A5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</w:tr>
    </w:tbl>
    <w:p w14:paraId="1F41ED46" w14:textId="77777777" w:rsidR="00F101D8" w:rsidRPr="001076F8" w:rsidRDefault="00F101D8" w:rsidP="00AA207C">
      <w:pPr>
        <w:rPr>
          <w:rFonts w:asciiTheme="majorBidi" w:hAnsiTheme="majorBidi" w:cstheme="majorBidi"/>
        </w:rPr>
      </w:pPr>
    </w:p>
    <w:p w14:paraId="4F4756A9" w14:textId="77777777" w:rsidR="0058174C" w:rsidRPr="001076F8" w:rsidRDefault="0058174C" w:rsidP="00AA207C">
      <w:pPr>
        <w:rPr>
          <w:rFonts w:asciiTheme="majorBidi" w:hAnsiTheme="majorBidi" w:cstheme="majorBidi"/>
        </w:rPr>
      </w:pPr>
    </w:p>
    <w:p w14:paraId="7B502BF2" w14:textId="77777777" w:rsidR="00EC4200" w:rsidRDefault="00EC4200" w:rsidP="00E06F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i/>
          <w:iCs/>
        </w:rPr>
      </w:pPr>
    </w:p>
    <w:p w14:paraId="1127D001" w14:textId="33847383" w:rsidR="008E7716" w:rsidRPr="001076F8" w:rsidRDefault="008E7716" w:rsidP="00E06F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i/>
          <w:iCs/>
        </w:rPr>
      </w:pPr>
      <w:r w:rsidRPr="001076F8">
        <w:rPr>
          <w:rFonts w:asciiTheme="majorBidi" w:hAnsiTheme="majorBidi" w:cstheme="majorBidi"/>
          <w:b/>
          <w:bCs/>
          <w:i/>
          <w:iCs/>
          <w:cs/>
        </w:rPr>
        <w:lastRenderedPageBreak/>
        <w:t>การกระทบยอดเพื่อหาอัตราภาษีที่แท้จริง</w:t>
      </w:r>
    </w:p>
    <w:tbl>
      <w:tblPr>
        <w:tblW w:w="9567" w:type="dxa"/>
        <w:tblInd w:w="423" w:type="dxa"/>
        <w:tblLayout w:type="fixed"/>
        <w:tblLook w:val="01E0" w:firstRow="1" w:lastRow="1" w:firstColumn="1" w:lastColumn="1" w:noHBand="0" w:noVBand="0"/>
      </w:tblPr>
      <w:tblGrid>
        <w:gridCol w:w="4437"/>
        <w:gridCol w:w="900"/>
        <w:gridCol w:w="270"/>
        <w:gridCol w:w="1171"/>
        <w:gridCol w:w="270"/>
        <w:gridCol w:w="1079"/>
        <w:gridCol w:w="270"/>
        <w:gridCol w:w="1170"/>
      </w:tblGrid>
      <w:tr w:rsidR="1EC29960" w:rsidRPr="001076F8" w14:paraId="11382AE4" w14:textId="77777777" w:rsidTr="003A20B7">
        <w:trPr>
          <w:trHeight w:val="19"/>
        </w:trPr>
        <w:tc>
          <w:tcPr>
            <w:tcW w:w="4437" w:type="dxa"/>
            <w:shd w:val="clear" w:color="auto" w:fill="auto"/>
          </w:tcPr>
          <w:p w14:paraId="290C045D" w14:textId="77777777" w:rsidR="1EC29960" w:rsidRPr="001076F8" w:rsidRDefault="1EC29960" w:rsidP="1EC29960">
            <w:pPr>
              <w:ind w:right="-108"/>
              <w:jc w:val="thaiDistribute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5130" w:type="dxa"/>
            <w:gridSpan w:val="7"/>
            <w:shd w:val="clear" w:color="auto" w:fill="auto"/>
            <w:vAlign w:val="bottom"/>
          </w:tcPr>
          <w:p w14:paraId="6E0E8FA7" w14:textId="436F45DF" w:rsidR="1EC29960" w:rsidRPr="001076F8" w:rsidRDefault="1EC29960" w:rsidP="1EC29960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งบการเงินรวม</w:t>
            </w:r>
          </w:p>
        </w:tc>
      </w:tr>
      <w:tr w:rsidR="1EC29960" w:rsidRPr="001076F8" w14:paraId="3072CD0C" w14:textId="77777777" w:rsidTr="003A20B7">
        <w:trPr>
          <w:trHeight w:val="19"/>
        </w:trPr>
        <w:tc>
          <w:tcPr>
            <w:tcW w:w="4437" w:type="dxa"/>
            <w:shd w:val="clear" w:color="auto" w:fill="auto"/>
          </w:tcPr>
          <w:p w14:paraId="621E05FA" w14:textId="1AEADD91" w:rsidR="1EC29960" w:rsidRPr="001076F8" w:rsidRDefault="1EC29960" w:rsidP="1EC29960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สำหรับงวด</w:t>
            </w:r>
            <w:r w:rsidR="3A4CAD8E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สาม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เดือนสิ้นสุดวันที่ </w:t>
            </w:r>
            <w:r w:rsidR="0017235D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30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 </w:t>
            </w:r>
            <w:r w:rsidR="002B5398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กันยายน</w:t>
            </w:r>
          </w:p>
        </w:tc>
        <w:tc>
          <w:tcPr>
            <w:tcW w:w="2341" w:type="dxa"/>
            <w:gridSpan w:val="3"/>
            <w:shd w:val="clear" w:color="auto" w:fill="auto"/>
          </w:tcPr>
          <w:p w14:paraId="03780374" w14:textId="640D3A89" w:rsidR="1EC29960" w:rsidRPr="001076F8" w:rsidRDefault="1EC29960" w:rsidP="1EC29960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70" w:type="dxa"/>
            <w:shd w:val="clear" w:color="auto" w:fill="auto"/>
          </w:tcPr>
          <w:p w14:paraId="2200B917" w14:textId="77777777" w:rsidR="1EC29960" w:rsidRPr="001076F8" w:rsidRDefault="1EC29960" w:rsidP="1EC29960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19" w:type="dxa"/>
            <w:gridSpan w:val="3"/>
            <w:shd w:val="clear" w:color="auto" w:fill="auto"/>
          </w:tcPr>
          <w:p w14:paraId="02B2AD1F" w14:textId="0668709C" w:rsidR="1EC29960" w:rsidRPr="001076F8" w:rsidRDefault="1EC29960" w:rsidP="1EC29960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2566</w:t>
            </w:r>
          </w:p>
        </w:tc>
      </w:tr>
      <w:tr w:rsidR="1EC29960" w:rsidRPr="001076F8" w14:paraId="0D0C4C47" w14:textId="77777777" w:rsidTr="003A20B7">
        <w:trPr>
          <w:trHeight w:val="19"/>
        </w:trPr>
        <w:tc>
          <w:tcPr>
            <w:tcW w:w="4437" w:type="dxa"/>
            <w:shd w:val="clear" w:color="auto" w:fill="auto"/>
          </w:tcPr>
          <w:p w14:paraId="107A8217" w14:textId="77777777" w:rsidR="1EC29960" w:rsidRPr="001076F8" w:rsidRDefault="1EC29960" w:rsidP="1EC29960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00" w:type="dxa"/>
            <w:shd w:val="clear" w:color="auto" w:fill="auto"/>
          </w:tcPr>
          <w:p w14:paraId="1F7C43B6" w14:textId="77777777" w:rsidR="1EC29960" w:rsidRPr="001076F8" w:rsidRDefault="1EC29960" w:rsidP="1EC29960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อัตราภาษี</w:t>
            </w:r>
          </w:p>
          <w:p w14:paraId="680CDC75" w14:textId="0CF0EB37" w:rsidR="1EC29960" w:rsidRPr="001076F8" w:rsidRDefault="1EC29960" w:rsidP="1EC29960">
            <w:pPr>
              <w:pStyle w:val="acctfourfigures"/>
              <w:tabs>
                <w:tab w:val="clear" w:pos="765"/>
              </w:tabs>
              <w:spacing w:line="240" w:lineRule="auto"/>
              <w:ind w:left="-79" w:right="-6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</w:tcPr>
          <w:p w14:paraId="5ECBA23D" w14:textId="117C43B9" w:rsidR="1EC29960" w:rsidRPr="001076F8" w:rsidRDefault="1EC29960" w:rsidP="1EC29960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1" w:type="dxa"/>
            <w:shd w:val="clear" w:color="auto" w:fill="auto"/>
          </w:tcPr>
          <w:p w14:paraId="4A5AD408" w14:textId="77777777" w:rsidR="1EC29960" w:rsidRPr="001076F8" w:rsidRDefault="1EC29960" w:rsidP="1EC29960">
            <w:pPr>
              <w:pStyle w:val="acctfourfigures"/>
              <w:tabs>
                <w:tab w:val="clear" w:pos="765"/>
              </w:tabs>
              <w:spacing w:line="240" w:lineRule="auto"/>
              <w:ind w:left="-79" w:right="-112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73BE90F4" w14:textId="351E8A06" w:rsidR="1EC29960" w:rsidRPr="001076F8" w:rsidRDefault="1EC29960" w:rsidP="1EC29960">
            <w:pPr>
              <w:pStyle w:val="acctfourfigures"/>
              <w:tabs>
                <w:tab w:val="clear" w:pos="765"/>
              </w:tabs>
              <w:spacing w:line="240" w:lineRule="auto"/>
              <w:ind w:left="-79" w:right="-11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  <w:t>(</w:t>
            </w: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พัน</w:t>
            </w: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  <w:t>บาท)</w:t>
            </w:r>
          </w:p>
        </w:tc>
        <w:tc>
          <w:tcPr>
            <w:tcW w:w="270" w:type="dxa"/>
            <w:shd w:val="clear" w:color="auto" w:fill="auto"/>
          </w:tcPr>
          <w:p w14:paraId="4DF6E103" w14:textId="77777777" w:rsidR="1EC29960" w:rsidRPr="001076F8" w:rsidRDefault="1EC29960" w:rsidP="1EC29960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79" w:type="dxa"/>
            <w:shd w:val="clear" w:color="auto" w:fill="auto"/>
          </w:tcPr>
          <w:p w14:paraId="485D6B39" w14:textId="77777777" w:rsidR="1EC29960" w:rsidRPr="001076F8" w:rsidRDefault="1EC29960" w:rsidP="1EC29960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อัตราภาษี</w:t>
            </w:r>
          </w:p>
          <w:p w14:paraId="7439B293" w14:textId="55EB3D0F" w:rsidR="1EC29960" w:rsidRPr="001076F8" w:rsidRDefault="1EC29960" w:rsidP="1EC29960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</w:tcPr>
          <w:p w14:paraId="1F75D57D" w14:textId="7BC3C5CA" w:rsidR="1EC29960" w:rsidRPr="001076F8" w:rsidRDefault="1EC29960" w:rsidP="1EC29960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067F1424" w14:textId="77777777" w:rsidR="1EC29960" w:rsidRPr="001076F8" w:rsidRDefault="1EC29960" w:rsidP="1EC29960">
            <w:pPr>
              <w:pStyle w:val="acctfourfigures"/>
              <w:tabs>
                <w:tab w:val="clear" w:pos="765"/>
              </w:tabs>
              <w:spacing w:line="240" w:lineRule="auto"/>
              <w:ind w:left="-79" w:right="-13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4BA8DD7C" w14:textId="2C6679A9" w:rsidR="1EC29960" w:rsidRPr="001076F8" w:rsidRDefault="1EC29960" w:rsidP="1EC29960">
            <w:pPr>
              <w:pStyle w:val="acctfourfigures"/>
              <w:tabs>
                <w:tab w:val="clear" w:pos="765"/>
              </w:tabs>
              <w:spacing w:line="240" w:lineRule="auto"/>
              <w:ind w:left="-79" w:right="-13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  <w:t>(</w:t>
            </w: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พัน</w:t>
            </w: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  <w:t>บาท)</w:t>
            </w:r>
          </w:p>
        </w:tc>
      </w:tr>
      <w:tr w:rsidR="00FA143E" w:rsidRPr="001076F8" w14:paraId="47F70182" w14:textId="77777777" w:rsidTr="003A20B7">
        <w:trPr>
          <w:trHeight w:val="19"/>
        </w:trPr>
        <w:tc>
          <w:tcPr>
            <w:tcW w:w="4437" w:type="dxa"/>
            <w:shd w:val="clear" w:color="auto" w:fill="auto"/>
          </w:tcPr>
          <w:p w14:paraId="24233B23" w14:textId="5AA357BD" w:rsidR="00FA143E" w:rsidRPr="001076F8" w:rsidRDefault="00FA143E" w:rsidP="00FA143E">
            <w:pPr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กำไรก่อนภาษีเงินได้</w:t>
            </w:r>
          </w:p>
        </w:tc>
        <w:tc>
          <w:tcPr>
            <w:tcW w:w="900" w:type="dxa"/>
            <w:shd w:val="clear" w:color="auto" w:fill="auto"/>
          </w:tcPr>
          <w:p w14:paraId="4BF6EDE2" w14:textId="77777777" w:rsidR="00FA143E" w:rsidRPr="001076F8" w:rsidRDefault="00FA143E" w:rsidP="00FA143E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eastAsia="SimSun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203CD000" w14:textId="77777777" w:rsidR="00FA143E" w:rsidRPr="001076F8" w:rsidRDefault="00FA143E" w:rsidP="00FA143E">
            <w:pPr>
              <w:tabs>
                <w:tab w:val="decimal" w:pos="731"/>
              </w:tabs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996EB67" w14:textId="3EAC7E99" w:rsidR="00FA143E" w:rsidRPr="001076F8" w:rsidRDefault="00FA143E" w:rsidP="00FA143E">
            <w:pPr>
              <w:pStyle w:val="acctfourfigures"/>
              <w:tabs>
                <w:tab w:val="clear" w:pos="765"/>
                <w:tab w:val="decimal" w:pos="1007"/>
              </w:tabs>
              <w:spacing w:line="240" w:lineRule="auto"/>
              <w:ind w:left="-72" w:right="-140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CF5BE6">
              <w:rPr>
                <w:rFonts w:asciiTheme="majorBidi" w:eastAsia="SimSun" w:hAnsiTheme="majorBidi" w:cstheme="majorBidi"/>
                <w:sz w:val="30"/>
                <w:szCs w:val="30"/>
              </w:rPr>
              <w:t xml:space="preserve"> 15,256 </w:t>
            </w:r>
          </w:p>
        </w:tc>
        <w:tc>
          <w:tcPr>
            <w:tcW w:w="270" w:type="dxa"/>
            <w:shd w:val="clear" w:color="auto" w:fill="auto"/>
          </w:tcPr>
          <w:p w14:paraId="158F8356" w14:textId="77777777" w:rsidR="00FA143E" w:rsidRPr="001076F8" w:rsidRDefault="00FA143E" w:rsidP="00FA143E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auto"/>
          </w:tcPr>
          <w:p w14:paraId="14014D7B" w14:textId="77777777" w:rsidR="00FA143E" w:rsidRPr="001076F8" w:rsidRDefault="00FA143E" w:rsidP="00FA143E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67B1274" w14:textId="1753FDD4" w:rsidR="00FA143E" w:rsidRPr="001076F8" w:rsidRDefault="00FA143E" w:rsidP="00FA143E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15FD73B" w14:textId="018F75C5" w:rsidR="00FA143E" w:rsidRPr="001076F8" w:rsidRDefault="00FA143E" w:rsidP="00FA143E">
            <w:pPr>
              <w:pStyle w:val="acctfourfigures"/>
              <w:tabs>
                <w:tab w:val="clear" w:pos="765"/>
                <w:tab w:val="decimal" w:pos="1007"/>
              </w:tabs>
              <w:spacing w:line="240" w:lineRule="auto"/>
              <w:ind w:left="-72" w:right="-140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1076F8">
              <w:rPr>
                <w:rFonts w:asciiTheme="majorBidi" w:eastAsia="SimSun" w:hAnsiTheme="majorBidi" w:cstheme="majorBidi"/>
                <w:sz w:val="30"/>
                <w:szCs w:val="30"/>
              </w:rPr>
              <w:t>56,680</w:t>
            </w:r>
          </w:p>
        </w:tc>
      </w:tr>
      <w:tr w:rsidR="00FA143E" w:rsidRPr="001076F8" w14:paraId="53431BF3" w14:textId="77777777" w:rsidTr="00CF5BE6">
        <w:trPr>
          <w:trHeight w:val="19"/>
        </w:trPr>
        <w:tc>
          <w:tcPr>
            <w:tcW w:w="4437" w:type="dxa"/>
            <w:shd w:val="clear" w:color="auto" w:fill="auto"/>
          </w:tcPr>
          <w:p w14:paraId="72E79434" w14:textId="52CD0ABC" w:rsidR="00FA143E" w:rsidRPr="001076F8" w:rsidRDefault="00FA143E" w:rsidP="00FA143E">
            <w:pPr>
              <w:ind w:left="162" w:hanging="180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จำนวนภาษีตามอัตราภาษีเงินได้ของประเทศไทย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68CDC613" w14:textId="7964C1F9" w:rsidR="00FA143E" w:rsidRPr="001076F8" w:rsidRDefault="00FA143E" w:rsidP="00FA143E">
            <w:pPr>
              <w:pStyle w:val="acctfourfigures"/>
              <w:tabs>
                <w:tab w:val="clear" w:pos="765"/>
                <w:tab w:val="decimal" w:pos="402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CF5BE6"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  <w:t>20.0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B83F28" w14:textId="77777777" w:rsidR="00FA143E" w:rsidRPr="001076F8" w:rsidRDefault="00FA143E" w:rsidP="00FA143E">
            <w:pPr>
              <w:pStyle w:val="acctfourfigures"/>
              <w:tabs>
                <w:tab w:val="decimal" w:pos="73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double" w:sz="4" w:space="0" w:color="auto"/>
            </w:tcBorders>
            <w:shd w:val="clear" w:color="auto" w:fill="auto"/>
          </w:tcPr>
          <w:p w14:paraId="3F0CF87D" w14:textId="549756E0" w:rsidR="00FA143E" w:rsidRPr="001076F8" w:rsidRDefault="00FA143E" w:rsidP="00FA143E">
            <w:pPr>
              <w:pStyle w:val="acctfourfigures"/>
              <w:tabs>
                <w:tab w:val="clear" w:pos="765"/>
                <w:tab w:val="decimal" w:pos="1007"/>
              </w:tabs>
              <w:spacing w:line="240" w:lineRule="auto"/>
              <w:ind w:left="-72" w:right="-140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CF5BE6">
              <w:rPr>
                <w:rFonts w:asciiTheme="majorBidi" w:eastAsia="SimSun" w:hAnsiTheme="majorBidi" w:cstheme="majorBidi"/>
                <w:sz w:val="30"/>
                <w:szCs w:val="30"/>
              </w:rPr>
              <w:t xml:space="preserve"> 3,051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A2FF248" w14:textId="77777777" w:rsidR="00FA143E" w:rsidRPr="001076F8" w:rsidRDefault="00FA143E" w:rsidP="00FA143E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auto"/>
            <w:vAlign w:val="bottom"/>
          </w:tcPr>
          <w:p w14:paraId="5C060891" w14:textId="163D1990" w:rsidR="00FA143E" w:rsidRPr="001076F8" w:rsidRDefault="00FA143E" w:rsidP="00FA143E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1076F8"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  <w:t>20.0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176C3E4" w14:textId="290019E3" w:rsidR="00FA143E" w:rsidRPr="001076F8" w:rsidRDefault="00FA143E" w:rsidP="00FA143E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BB00EEE" w14:textId="2B38512C" w:rsidR="00FA143E" w:rsidRPr="001076F8" w:rsidRDefault="00FA143E" w:rsidP="00FA143E">
            <w:pPr>
              <w:pStyle w:val="acctfourfigures"/>
              <w:tabs>
                <w:tab w:val="clear" w:pos="765"/>
                <w:tab w:val="decimal" w:pos="1007"/>
              </w:tabs>
              <w:spacing w:line="240" w:lineRule="auto"/>
              <w:ind w:left="-72" w:right="-110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1076F8">
              <w:rPr>
                <w:rFonts w:asciiTheme="majorBidi" w:eastAsia="SimSun" w:hAnsiTheme="majorBidi" w:cstheme="majorBidi"/>
                <w:sz w:val="30"/>
                <w:szCs w:val="30"/>
              </w:rPr>
              <w:t>11,336</w:t>
            </w:r>
          </w:p>
        </w:tc>
      </w:tr>
      <w:tr w:rsidR="00FA143E" w:rsidRPr="001076F8" w14:paraId="27C329B4" w14:textId="77777777" w:rsidTr="00CF5BE6">
        <w:trPr>
          <w:trHeight w:val="19"/>
        </w:trPr>
        <w:tc>
          <w:tcPr>
            <w:tcW w:w="4437" w:type="dxa"/>
            <w:shd w:val="clear" w:color="auto" w:fill="auto"/>
          </w:tcPr>
          <w:p w14:paraId="52F8EB28" w14:textId="564CC2FF" w:rsidR="00FA143E" w:rsidRPr="001076F8" w:rsidRDefault="00FA143E" w:rsidP="00FA143E">
            <w:pPr>
              <w:ind w:left="162" w:hanging="180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ผลกระทบทางภาษีของรายได้และค่าใช้จ่ายที่ไม่ถือ เป็นรายได้หรือค่าใช้จ่ายทางภาษีสุทธิ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405A7A41" w14:textId="77777777" w:rsidR="00FA143E" w:rsidRPr="001076F8" w:rsidRDefault="00FA143E" w:rsidP="00FA143E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8EA95F8" w14:textId="77777777" w:rsidR="00FA143E" w:rsidRPr="001076F8" w:rsidRDefault="00FA143E" w:rsidP="00FA143E">
            <w:pPr>
              <w:pStyle w:val="acctfourfigures"/>
              <w:tabs>
                <w:tab w:val="decimal" w:pos="73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  <w:tcBorders>
              <w:bottom w:val="none" w:sz="12" w:space="0" w:color="000000" w:themeColor="text1"/>
            </w:tcBorders>
            <w:shd w:val="clear" w:color="auto" w:fill="auto"/>
          </w:tcPr>
          <w:p w14:paraId="43B3EC0B" w14:textId="77777777" w:rsidR="00FA143E" w:rsidRDefault="00FA143E" w:rsidP="00CF5BE6">
            <w:pPr>
              <w:pStyle w:val="acctfourfigures"/>
              <w:tabs>
                <w:tab w:val="clear" w:pos="765"/>
                <w:tab w:val="decimal" w:pos="1007"/>
              </w:tabs>
              <w:spacing w:line="240" w:lineRule="auto"/>
              <w:ind w:left="-72" w:right="-110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  <w:p w14:paraId="27B8374F" w14:textId="285799CC" w:rsidR="00FA143E" w:rsidRPr="001076F8" w:rsidRDefault="00FA143E" w:rsidP="00CF5BE6">
            <w:pPr>
              <w:pStyle w:val="acctfourfigures"/>
              <w:tabs>
                <w:tab w:val="clear" w:pos="765"/>
                <w:tab w:val="decimal" w:pos="1007"/>
              </w:tabs>
              <w:spacing w:line="240" w:lineRule="auto"/>
              <w:ind w:left="-72" w:right="-110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CF5BE6">
              <w:rPr>
                <w:rFonts w:asciiTheme="majorBidi" w:eastAsia="SimSun" w:hAnsiTheme="majorBidi" w:cstheme="majorBidi"/>
                <w:sz w:val="30"/>
                <w:szCs w:val="30"/>
              </w:rPr>
              <w:t xml:space="preserve">745 </w:t>
            </w:r>
          </w:p>
        </w:tc>
        <w:tc>
          <w:tcPr>
            <w:tcW w:w="270" w:type="dxa"/>
            <w:tcBorders>
              <w:bottom w:val="none" w:sz="12" w:space="0" w:color="000000" w:themeColor="text1"/>
            </w:tcBorders>
            <w:shd w:val="clear" w:color="auto" w:fill="auto"/>
            <w:vAlign w:val="bottom"/>
          </w:tcPr>
          <w:p w14:paraId="1D0A2BCE" w14:textId="77777777" w:rsidR="00FA143E" w:rsidRPr="001076F8" w:rsidRDefault="00FA143E" w:rsidP="00FA143E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tcBorders>
              <w:bottom w:val="none" w:sz="12" w:space="0" w:color="000000" w:themeColor="text1"/>
            </w:tcBorders>
            <w:shd w:val="clear" w:color="auto" w:fill="auto"/>
            <w:vAlign w:val="bottom"/>
          </w:tcPr>
          <w:p w14:paraId="4A641BC5" w14:textId="77777777" w:rsidR="00FA143E" w:rsidRPr="001076F8" w:rsidRDefault="00FA143E" w:rsidP="00FA143E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bottom w:val="none" w:sz="12" w:space="0" w:color="000000" w:themeColor="text1"/>
            </w:tcBorders>
            <w:shd w:val="clear" w:color="auto" w:fill="auto"/>
            <w:vAlign w:val="bottom"/>
          </w:tcPr>
          <w:p w14:paraId="4D42C0C9" w14:textId="59A1B442" w:rsidR="00FA143E" w:rsidRPr="001076F8" w:rsidRDefault="00FA143E" w:rsidP="00FA143E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none" w:sz="12" w:space="0" w:color="000000" w:themeColor="text1"/>
            </w:tcBorders>
            <w:shd w:val="clear" w:color="auto" w:fill="auto"/>
            <w:vAlign w:val="bottom"/>
          </w:tcPr>
          <w:p w14:paraId="12150681" w14:textId="4343F623" w:rsidR="00FA143E" w:rsidRPr="001076F8" w:rsidRDefault="00FA143E" w:rsidP="00FA143E">
            <w:pPr>
              <w:pStyle w:val="acctfourfigures"/>
              <w:tabs>
                <w:tab w:val="clear" w:pos="765"/>
                <w:tab w:val="decimal" w:pos="1007"/>
              </w:tabs>
              <w:spacing w:line="240" w:lineRule="auto"/>
              <w:ind w:left="-72" w:right="-110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1076F8">
              <w:rPr>
                <w:rFonts w:asciiTheme="majorBidi" w:eastAsia="SimSun" w:hAnsiTheme="majorBidi" w:cstheme="majorBidi"/>
                <w:sz w:val="30"/>
                <w:szCs w:val="30"/>
              </w:rPr>
              <w:t>1,522</w:t>
            </w:r>
          </w:p>
        </w:tc>
      </w:tr>
      <w:tr w:rsidR="1EC29960" w:rsidRPr="001076F8" w14:paraId="5CF31FAC" w14:textId="77777777" w:rsidTr="003A20B7">
        <w:trPr>
          <w:trHeight w:val="19"/>
        </w:trPr>
        <w:tc>
          <w:tcPr>
            <w:tcW w:w="4437" w:type="dxa"/>
            <w:shd w:val="clear" w:color="auto" w:fill="auto"/>
          </w:tcPr>
          <w:p w14:paraId="70E8430A" w14:textId="72B4B34B" w:rsidR="1EC29960" w:rsidRPr="001076F8" w:rsidRDefault="003A20B7" w:rsidP="1EC29960">
            <w:pPr>
              <w:ind w:left="162" w:hanging="180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ผลขาดทุนทางภาษีที่ไม่ได้บันทึกภาษีเงินได้             รอตัดบัญชี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2B2D6BEB" w14:textId="77777777" w:rsidR="1EC29960" w:rsidRPr="001076F8" w:rsidRDefault="1EC29960" w:rsidP="1EC2996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tcBorders>
              <w:right w:val="none" w:sz="12" w:space="0" w:color="000000" w:themeColor="text1"/>
            </w:tcBorders>
            <w:shd w:val="clear" w:color="auto" w:fill="auto"/>
            <w:vAlign w:val="bottom"/>
          </w:tcPr>
          <w:p w14:paraId="1328F191" w14:textId="77777777" w:rsidR="1EC29960" w:rsidRPr="001076F8" w:rsidRDefault="1EC29960" w:rsidP="1EC29960">
            <w:pPr>
              <w:pStyle w:val="acctfourfigures"/>
              <w:tabs>
                <w:tab w:val="decimal" w:pos="73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  <w:shd w:val="clear" w:color="auto" w:fill="auto"/>
            <w:vAlign w:val="bottom"/>
          </w:tcPr>
          <w:p w14:paraId="19242548" w14:textId="2FF53AF2" w:rsidR="31BCAA44" w:rsidRPr="001076F8" w:rsidRDefault="00FA143E" w:rsidP="00CF5BE6">
            <w:pPr>
              <w:pStyle w:val="acctfourfigures"/>
              <w:tabs>
                <w:tab w:val="clear" w:pos="765"/>
                <w:tab w:val="decimal" w:pos="1007"/>
              </w:tabs>
              <w:spacing w:line="240" w:lineRule="auto"/>
              <w:ind w:left="-72" w:right="-110"/>
              <w:rPr>
                <w:rFonts w:asciiTheme="majorBidi" w:eastAsia="SimSun" w:hAnsiTheme="majorBidi" w:cstheme="majorBidi"/>
                <w:sz w:val="30"/>
                <w:szCs w:val="30"/>
              </w:rPr>
            </w:pPr>
            <w:r>
              <w:rPr>
                <w:rFonts w:asciiTheme="majorBidi" w:eastAsia="SimSun" w:hAnsiTheme="majorBidi" w:cstheme="majorBidi"/>
                <w:sz w:val="30"/>
                <w:szCs w:val="30"/>
              </w:rPr>
              <w:t>(6,005)</w:t>
            </w:r>
          </w:p>
        </w:tc>
        <w:tc>
          <w:tcPr>
            <w:tcW w:w="270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  <w:shd w:val="clear" w:color="auto" w:fill="auto"/>
            <w:vAlign w:val="bottom"/>
          </w:tcPr>
          <w:p w14:paraId="4745D17F" w14:textId="77777777" w:rsidR="1EC29960" w:rsidRPr="001076F8" w:rsidRDefault="1EC29960" w:rsidP="1EC29960">
            <w:pPr>
              <w:pStyle w:val="acctfourfigures"/>
              <w:tabs>
                <w:tab w:val="clear" w:pos="765"/>
              </w:tabs>
              <w:spacing w:line="240" w:lineRule="auto"/>
              <w:ind w:left="-79" w:right="39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  <w:shd w:val="clear" w:color="auto" w:fill="auto"/>
            <w:vAlign w:val="bottom"/>
          </w:tcPr>
          <w:p w14:paraId="126AAA44" w14:textId="77777777" w:rsidR="1EC29960" w:rsidRPr="001076F8" w:rsidRDefault="1EC29960" w:rsidP="1EC29960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  <w:shd w:val="clear" w:color="auto" w:fill="auto"/>
            <w:vAlign w:val="bottom"/>
          </w:tcPr>
          <w:p w14:paraId="04F591D3" w14:textId="77777777" w:rsidR="1EC29960" w:rsidRPr="001076F8" w:rsidRDefault="1EC29960" w:rsidP="1EC29960">
            <w:pPr>
              <w:pStyle w:val="acctfourfigures"/>
              <w:tabs>
                <w:tab w:val="clear" w:pos="765"/>
              </w:tabs>
              <w:spacing w:line="240" w:lineRule="auto"/>
              <w:ind w:left="-79" w:right="39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  <w:shd w:val="clear" w:color="auto" w:fill="auto"/>
            <w:vAlign w:val="bottom"/>
          </w:tcPr>
          <w:p w14:paraId="5C42EEFF" w14:textId="29A05BD8" w:rsidR="57915777" w:rsidRPr="001076F8" w:rsidRDefault="002B5398" w:rsidP="1EC29960">
            <w:pPr>
              <w:pStyle w:val="acctfourfigures"/>
              <w:tabs>
                <w:tab w:val="clear" w:pos="765"/>
                <w:tab w:val="decimal" w:pos="1007"/>
              </w:tabs>
              <w:spacing w:line="240" w:lineRule="auto"/>
              <w:ind w:left="-72" w:right="-110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1076F8">
              <w:rPr>
                <w:rFonts w:asciiTheme="majorBidi" w:eastAsia="SimSun" w:hAnsiTheme="majorBidi" w:cstheme="majorBidi"/>
                <w:sz w:val="30"/>
                <w:szCs w:val="30"/>
              </w:rPr>
              <w:t>3,195</w:t>
            </w:r>
          </w:p>
        </w:tc>
      </w:tr>
      <w:tr w:rsidR="003A20B7" w:rsidRPr="001076F8" w14:paraId="588CDA6F" w14:textId="77777777" w:rsidTr="003A20B7">
        <w:trPr>
          <w:trHeight w:val="19"/>
        </w:trPr>
        <w:tc>
          <w:tcPr>
            <w:tcW w:w="4437" w:type="dxa"/>
            <w:shd w:val="clear" w:color="auto" w:fill="auto"/>
          </w:tcPr>
          <w:p w14:paraId="0591B139" w14:textId="2C3E6A29" w:rsidR="57915777" w:rsidRPr="001076F8" w:rsidRDefault="57915777" w:rsidP="00D84FA8">
            <w:pPr>
              <w:ind w:left="186" w:hanging="186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  <w:cs/>
              </w:rPr>
              <w:t>ปรับปรุงผลแตกต่างชั่วคราวทางภาษีที่บันทึกเป็นภาษีเงินได้รอตัดบัญชี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249EA56E" w14:textId="3F834FD9" w:rsidR="1EC29960" w:rsidRPr="001076F8" w:rsidRDefault="1EC29960" w:rsidP="1EC29960">
            <w:pPr>
              <w:pStyle w:val="acctfourfigures"/>
              <w:spacing w:line="240" w:lineRule="auto"/>
              <w:rPr>
                <w:rFonts w:asciiTheme="majorBidi" w:eastAsia="SimSun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tcBorders>
              <w:right w:val="none" w:sz="12" w:space="0" w:color="000000" w:themeColor="text1"/>
            </w:tcBorders>
            <w:shd w:val="clear" w:color="auto" w:fill="auto"/>
            <w:vAlign w:val="bottom"/>
          </w:tcPr>
          <w:p w14:paraId="33538497" w14:textId="4328A06E" w:rsidR="1EC29960" w:rsidRPr="001076F8" w:rsidRDefault="1EC29960" w:rsidP="1EC29960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none" w:sz="4" w:space="0" w:color="000000" w:themeColor="text1"/>
              <w:left w:val="none" w:sz="12" w:space="0" w:color="000000" w:themeColor="text1"/>
              <w:right w:val="none" w:sz="12" w:space="0" w:color="000000" w:themeColor="text1"/>
            </w:tcBorders>
            <w:shd w:val="clear" w:color="auto" w:fill="auto"/>
            <w:vAlign w:val="bottom"/>
          </w:tcPr>
          <w:p w14:paraId="230CE840" w14:textId="453A9810" w:rsidR="57915777" w:rsidRPr="001076F8" w:rsidRDefault="00FA143E" w:rsidP="00CF5BE6">
            <w:pPr>
              <w:pStyle w:val="acctfourfigures"/>
              <w:tabs>
                <w:tab w:val="clear" w:pos="765"/>
                <w:tab w:val="decimal" w:pos="1007"/>
              </w:tabs>
              <w:spacing w:line="240" w:lineRule="auto"/>
              <w:ind w:left="-72" w:right="-110"/>
              <w:rPr>
                <w:rFonts w:asciiTheme="majorBidi" w:eastAsia="SimSun" w:hAnsiTheme="majorBidi" w:cstheme="majorBidi"/>
                <w:sz w:val="30"/>
                <w:szCs w:val="30"/>
              </w:rPr>
            </w:pPr>
            <w:r>
              <w:rPr>
                <w:rFonts w:asciiTheme="majorBidi" w:eastAsia="SimSun" w:hAnsiTheme="majorBidi" w:cstheme="majorBidi"/>
                <w:sz w:val="30"/>
                <w:szCs w:val="30"/>
              </w:rPr>
              <w:t>(7,763)</w:t>
            </w:r>
          </w:p>
        </w:tc>
        <w:tc>
          <w:tcPr>
            <w:tcW w:w="270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  <w:shd w:val="clear" w:color="auto" w:fill="auto"/>
            <w:vAlign w:val="bottom"/>
          </w:tcPr>
          <w:p w14:paraId="52FEC3AC" w14:textId="5AFF1C05" w:rsidR="1EC29960" w:rsidRPr="001076F8" w:rsidRDefault="1EC29960" w:rsidP="1EC29960">
            <w:pPr>
              <w:pStyle w:val="acctfourfigures"/>
              <w:spacing w:line="240" w:lineRule="auto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  <w:shd w:val="clear" w:color="auto" w:fill="auto"/>
            <w:vAlign w:val="bottom"/>
          </w:tcPr>
          <w:p w14:paraId="34830A0F" w14:textId="6866EDC2" w:rsidR="1EC29960" w:rsidRPr="001076F8" w:rsidRDefault="1EC29960" w:rsidP="1EC29960">
            <w:pPr>
              <w:pStyle w:val="acctfourfigures"/>
              <w:spacing w:line="240" w:lineRule="auto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top w:val="none" w:sz="12" w:space="0" w:color="000000" w:themeColor="text1"/>
              <w:left w:val="none" w:sz="12" w:space="0" w:color="000000" w:themeColor="text1"/>
              <w:bottom w:val="none" w:sz="12" w:space="0" w:color="000000" w:themeColor="text1"/>
              <w:right w:val="none" w:sz="12" w:space="0" w:color="000000" w:themeColor="text1"/>
            </w:tcBorders>
            <w:shd w:val="clear" w:color="auto" w:fill="auto"/>
            <w:vAlign w:val="bottom"/>
          </w:tcPr>
          <w:p w14:paraId="687DEA6C" w14:textId="360848D7" w:rsidR="1EC29960" w:rsidRPr="001076F8" w:rsidRDefault="1EC29960" w:rsidP="1EC29960">
            <w:pPr>
              <w:pStyle w:val="acctfourfigures"/>
              <w:spacing w:line="240" w:lineRule="auto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one" w:sz="4" w:space="0" w:color="000000" w:themeColor="text1"/>
              <w:left w:val="none" w:sz="12" w:space="0" w:color="000000" w:themeColor="text1"/>
              <w:right w:val="none" w:sz="12" w:space="0" w:color="000000" w:themeColor="text1"/>
            </w:tcBorders>
            <w:shd w:val="clear" w:color="auto" w:fill="auto"/>
            <w:vAlign w:val="bottom"/>
          </w:tcPr>
          <w:p w14:paraId="5EAC5B16" w14:textId="2368E75D" w:rsidR="57915777" w:rsidRPr="001076F8" w:rsidRDefault="00E755BD" w:rsidP="001076F8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72" w:right="-110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1076F8">
              <w:rPr>
                <w:rFonts w:asciiTheme="majorBidi" w:eastAsia="SimSun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3A20B7" w:rsidRPr="001076F8" w14:paraId="3C39C762" w14:textId="77777777" w:rsidTr="003A20B7">
        <w:trPr>
          <w:trHeight w:val="19"/>
        </w:trPr>
        <w:tc>
          <w:tcPr>
            <w:tcW w:w="4437" w:type="dxa"/>
            <w:shd w:val="clear" w:color="auto" w:fill="auto"/>
          </w:tcPr>
          <w:p w14:paraId="45BC2F6E" w14:textId="77777777" w:rsidR="1EC29960" w:rsidRPr="001076F8" w:rsidRDefault="1EC29960" w:rsidP="1EC29960">
            <w:pPr>
              <w:ind w:left="162" w:hanging="180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รวม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21ECCD7A" w14:textId="5DF0535E" w:rsidR="1EC29960" w:rsidRPr="001076F8" w:rsidRDefault="003C5D9F" w:rsidP="1EC29960">
            <w:pPr>
              <w:pStyle w:val="acctfourfigures"/>
              <w:tabs>
                <w:tab w:val="clear" w:pos="765"/>
                <w:tab w:val="decimal" w:pos="402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eastAsia="SimSun" w:hAnsiTheme="majorBidi" w:cstheme="majorBidi"/>
                <w:b/>
                <w:bCs/>
                <w:i/>
                <w:iCs/>
                <w:sz w:val="30"/>
                <w:szCs w:val="30"/>
              </w:rPr>
              <w:t>(</w:t>
            </w:r>
            <w:r w:rsidR="00FA143E">
              <w:rPr>
                <w:rFonts w:asciiTheme="majorBidi" w:eastAsia="SimSun" w:hAnsiTheme="majorBidi" w:cstheme="majorBidi"/>
                <w:b/>
                <w:bCs/>
                <w:i/>
                <w:iCs/>
                <w:sz w:val="30"/>
                <w:szCs w:val="30"/>
              </w:rPr>
              <w:t>65</w:t>
            </w:r>
            <w:r w:rsidR="1EC29960" w:rsidRPr="00CF5BE6">
              <w:rPr>
                <w:rFonts w:asciiTheme="majorBidi" w:eastAsia="SimSun" w:hAnsiTheme="majorBidi" w:cstheme="majorBidi"/>
                <w:b/>
                <w:bCs/>
                <w:i/>
                <w:iCs/>
                <w:sz w:val="30"/>
                <w:szCs w:val="30"/>
              </w:rPr>
              <w:t>.</w:t>
            </w:r>
            <w:r w:rsidR="00FA143E">
              <w:rPr>
                <w:rFonts w:asciiTheme="majorBidi" w:eastAsia="SimSun" w:hAnsiTheme="majorBidi" w:cstheme="majorBidi"/>
                <w:b/>
                <w:bCs/>
                <w:i/>
                <w:iCs/>
                <w:sz w:val="30"/>
                <w:szCs w:val="30"/>
              </w:rPr>
              <w:t>4</w:t>
            </w:r>
            <w:r>
              <w:rPr>
                <w:rFonts w:asciiTheme="majorBidi" w:eastAsia="SimSun" w:hAnsiTheme="majorBidi" w:cstheme="majorBidi"/>
                <w:b/>
                <w:bCs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CD89085" w14:textId="77777777" w:rsidR="1EC29960" w:rsidRPr="001076F8" w:rsidRDefault="1EC29960" w:rsidP="1EC29960">
            <w:pPr>
              <w:pStyle w:val="acctfourfigures"/>
              <w:tabs>
                <w:tab w:val="decimal" w:pos="731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B2DA3AE" w14:textId="644A9FDB" w:rsidR="69EC05E1" w:rsidRPr="001076F8" w:rsidRDefault="00FA143E" w:rsidP="00CF5BE6">
            <w:pPr>
              <w:pStyle w:val="acctfourfigures"/>
              <w:tabs>
                <w:tab w:val="clear" w:pos="765"/>
                <w:tab w:val="decimal" w:pos="1007"/>
              </w:tabs>
              <w:spacing w:line="240" w:lineRule="auto"/>
              <w:ind w:left="-72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475C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(9,</w:t>
            </w:r>
            <w:r w:rsidRPr="008808FD"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  <w:t>9</w:t>
            </w:r>
            <w:r w:rsidRPr="00CF5BE6"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  <w:t>72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16BEADE" w14:textId="77777777" w:rsidR="1EC29960" w:rsidRPr="001076F8" w:rsidRDefault="1EC29960" w:rsidP="1EC29960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auto"/>
            <w:vAlign w:val="bottom"/>
          </w:tcPr>
          <w:p w14:paraId="0DF16662" w14:textId="0148ECC2" w:rsidR="69EC05E1" w:rsidRPr="001076F8" w:rsidRDefault="002B5398" w:rsidP="003A20B7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1076F8">
              <w:rPr>
                <w:rFonts w:asciiTheme="majorBidi" w:eastAsia="SimSun" w:hAnsiTheme="majorBidi" w:cstheme="majorBidi"/>
                <w:b/>
                <w:bCs/>
                <w:i/>
                <w:iCs/>
                <w:sz w:val="30"/>
                <w:szCs w:val="30"/>
              </w:rPr>
              <w:t>28.3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85304AB" w14:textId="0BAB64F9" w:rsidR="1EC29960" w:rsidRPr="001076F8" w:rsidRDefault="1EC29960" w:rsidP="1EC29960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DF4048" w14:textId="65AF87DF" w:rsidR="69EC05E1" w:rsidRPr="001076F8" w:rsidRDefault="002B5398" w:rsidP="1EC29960">
            <w:pPr>
              <w:pStyle w:val="acctfourfigures"/>
              <w:tabs>
                <w:tab w:val="clear" w:pos="765"/>
                <w:tab w:val="decimal" w:pos="1007"/>
              </w:tabs>
              <w:spacing w:line="240" w:lineRule="auto"/>
              <w:ind w:left="-72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1076F8"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  <w:t>16,053</w:t>
            </w:r>
          </w:p>
        </w:tc>
      </w:tr>
    </w:tbl>
    <w:p w14:paraId="114D0EDC" w14:textId="5FC9693D" w:rsidR="00E06F25" w:rsidRPr="001076F8" w:rsidRDefault="00E06F25" w:rsidP="1EC29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i/>
          <w:iCs/>
        </w:rPr>
      </w:pPr>
    </w:p>
    <w:tbl>
      <w:tblPr>
        <w:tblW w:w="9604" w:type="dxa"/>
        <w:tblInd w:w="423" w:type="dxa"/>
        <w:tblLayout w:type="fixed"/>
        <w:tblLook w:val="01E0" w:firstRow="1" w:lastRow="1" w:firstColumn="1" w:lastColumn="1" w:noHBand="0" w:noVBand="0"/>
      </w:tblPr>
      <w:tblGrid>
        <w:gridCol w:w="4374"/>
        <w:gridCol w:w="989"/>
        <w:gridCol w:w="242"/>
        <w:gridCol w:w="1168"/>
        <w:gridCol w:w="246"/>
        <w:gridCol w:w="1078"/>
        <w:gridCol w:w="248"/>
        <w:gridCol w:w="1259"/>
      </w:tblGrid>
      <w:tr w:rsidR="006232F5" w:rsidRPr="001076F8" w14:paraId="0EA65A52" w14:textId="77777777" w:rsidTr="1EC29960">
        <w:trPr>
          <w:trHeight w:val="19"/>
        </w:trPr>
        <w:tc>
          <w:tcPr>
            <w:tcW w:w="4374" w:type="dxa"/>
            <w:shd w:val="clear" w:color="auto" w:fill="auto"/>
          </w:tcPr>
          <w:p w14:paraId="7BBC0032" w14:textId="77777777" w:rsidR="006232F5" w:rsidRPr="001076F8" w:rsidRDefault="006232F5" w:rsidP="00AA207C">
            <w:pPr>
              <w:ind w:right="-108"/>
              <w:jc w:val="thaiDistribute"/>
              <w:rPr>
                <w:rFonts w:asciiTheme="majorBidi" w:hAnsiTheme="majorBidi" w:cstheme="majorBidi"/>
                <w:bCs/>
                <w:i/>
                <w:iCs/>
              </w:rPr>
            </w:pPr>
          </w:p>
        </w:tc>
        <w:tc>
          <w:tcPr>
            <w:tcW w:w="5230" w:type="dxa"/>
            <w:gridSpan w:val="7"/>
            <w:shd w:val="clear" w:color="auto" w:fill="auto"/>
            <w:vAlign w:val="bottom"/>
          </w:tcPr>
          <w:p w14:paraId="0E3B2926" w14:textId="436F45DF" w:rsidR="006232F5" w:rsidRPr="001076F8" w:rsidRDefault="006232F5" w:rsidP="00AA207C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4B57E6" w:rsidRPr="001076F8" w14:paraId="3B512D08" w14:textId="77777777" w:rsidTr="1EC29960">
        <w:trPr>
          <w:trHeight w:val="19"/>
        </w:trPr>
        <w:tc>
          <w:tcPr>
            <w:tcW w:w="4374" w:type="dxa"/>
            <w:shd w:val="clear" w:color="auto" w:fill="auto"/>
          </w:tcPr>
          <w:p w14:paraId="5620B508" w14:textId="0281F19A" w:rsidR="004B57E6" w:rsidRPr="001076F8" w:rsidRDefault="300A829A" w:rsidP="1EC29960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สำหรับงวด</w:t>
            </w:r>
            <w:r w:rsidR="002B5398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เ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ก</w:t>
            </w:r>
            <w:r w:rsidR="002B5398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้า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เดือน</w:t>
            </w:r>
            <w:r w:rsidR="0099402B"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 xml:space="preserve">สิ้นสุดวันที่ </w:t>
            </w:r>
            <w:r w:rsidR="0017235D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30</w:t>
            </w:r>
            <w:r w:rsidR="358AEB74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 </w:t>
            </w:r>
            <w:r w:rsidR="002B5398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กันยายน</w:t>
            </w:r>
          </w:p>
        </w:tc>
        <w:tc>
          <w:tcPr>
            <w:tcW w:w="2399" w:type="dxa"/>
            <w:gridSpan w:val="3"/>
            <w:shd w:val="clear" w:color="auto" w:fill="auto"/>
          </w:tcPr>
          <w:p w14:paraId="3FCDDB4F" w14:textId="640D3A89" w:rsidR="004B57E6" w:rsidRPr="001076F8" w:rsidRDefault="004B57E6" w:rsidP="004B57E6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8D0F7B" w:rsidRPr="001076F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46" w:type="dxa"/>
            <w:shd w:val="clear" w:color="auto" w:fill="auto"/>
          </w:tcPr>
          <w:p w14:paraId="576332A6" w14:textId="77777777" w:rsidR="004B57E6" w:rsidRPr="001076F8" w:rsidRDefault="004B57E6" w:rsidP="004B57E6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85" w:type="dxa"/>
            <w:gridSpan w:val="3"/>
            <w:shd w:val="clear" w:color="auto" w:fill="auto"/>
          </w:tcPr>
          <w:p w14:paraId="139AF90D" w14:textId="0668709C" w:rsidR="004B57E6" w:rsidRPr="001076F8" w:rsidRDefault="004B57E6" w:rsidP="004B57E6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8D0F7B" w:rsidRPr="001076F8">
              <w:rPr>
                <w:rFonts w:asciiTheme="majorBidi" w:hAnsiTheme="majorBidi" w:cstheme="majorBidi"/>
              </w:rPr>
              <w:t>6</w:t>
            </w:r>
          </w:p>
        </w:tc>
      </w:tr>
      <w:tr w:rsidR="006232F5" w:rsidRPr="001076F8" w14:paraId="2B975829" w14:textId="2A203C01" w:rsidTr="1EC29960">
        <w:trPr>
          <w:trHeight w:val="19"/>
        </w:trPr>
        <w:tc>
          <w:tcPr>
            <w:tcW w:w="4374" w:type="dxa"/>
            <w:shd w:val="clear" w:color="auto" w:fill="auto"/>
          </w:tcPr>
          <w:p w14:paraId="066034AC" w14:textId="77777777" w:rsidR="006232F5" w:rsidRPr="001076F8" w:rsidRDefault="006232F5" w:rsidP="00AA207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89" w:type="dxa"/>
            <w:shd w:val="clear" w:color="auto" w:fill="auto"/>
          </w:tcPr>
          <w:p w14:paraId="6F9A490A" w14:textId="77777777" w:rsidR="006232F5" w:rsidRPr="001076F8" w:rsidRDefault="006232F5" w:rsidP="00AA207C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อัตราภาษี</w:t>
            </w:r>
          </w:p>
          <w:p w14:paraId="661ACF56" w14:textId="0CF0EB37" w:rsidR="006232F5" w:rsidRPr="001076F8" w:rsidRDefault="006232F5" w:rsidP="00AA207C">
            <w:pPr>
              <w:pStyle w:val="acctfourfigures"/>
              <w:tabs>
                <w:tab w:val="clear" w:pos="765"/>
              </w:tabs>
              <w:spacing w:line="240" w:lineRule="auto"/>
              <w:ind w:left="-79" w:right="-6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42" w:type="dxa"/>
            <w:shd w:val="clear" w:color="auto" w:fill="auto"/>
          </w:tcPr>
          <w:p w14:paraId="2D910F2E" w14:textId="117C43B9" w:rsidR="006232F5" w:rsidRPr="001076F8" w:rsidRDefault="006232F5" w:rsidP="00AA207C">
            <w:pPr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168" w:type="dxa"/>
            <w:shd w:val="clear" w:color="auto" w:fill="auto"/>
          </w:tcPr>
          <w:p w14:paraId="6FA1C744" w14:textId="77777777" w:rsidR="006232F5" w:rsidRPr="001076F8" w:rsidRDefault="006232F5" w:rsidP="00AA207C">
            <w:pPr>
              <w:pStyle w:val="acctfourfigures"/>
              <w:tabs>
                <w:tab w:val="clear" w:pos="765"/>
              </w:tabs>
              <w:spacing w:line="240" w:lineRule="auto"/>
              <w:ind w:left="-79" w:right="-112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6AB136FC" w14:textId="351E8A06" w:rsidR="006232F5" w:rsidRPr="001076F8" w:rsidRDefault="006232F5" w:rsidP="00AA207C">
            <w:pPr>
              <w:pStyle w:val="acctfourfigures"/>
              <w:tabs>
                <w:tab w:val="clear" w:pos="765"/>
              </w:tabs>
              <w:spacing w:line="240" w:lineRule="auto"/>
              <w:ind w:left="-79" w:right="-11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  <w:tc>
          <w:tcPr>
            <w:tcW w:w="246" w:type="dxa"/>
            <w:shd w:val="clear" w:color="auto" w:fill="auto"/>
          </w:tcPr>
          <w:p w14:paraId="31AACEE7" w14:textId="77777777" w:rsidR="006232F5" w:rsidRPr="001076F8" w:rsidRDefault="006232F5" w:rsidP="00AA207C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78" w:type="dxa"/>
            <w:shd w:val="clear" w:color="auto" w:fill="auto"/>
          </w:tcPr>
          <w:p w14:paraId="7760C179" w14:textId="77777777" w:rsidR="006232F5" w:rsidRPr="001076F8" w:rsidRDefault="006232F5" w:rsidP="00B81EAE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อัตราภาษี</w:t>
            </w:r>
          </w:p>
          <w:p w14:paraId="2087DDC8" w14:textId="55EB3D0F" w:rsidR="006232F5" w:rsidRPr="001076F8" w:rsidRDefault="006232F5" w:rsidP="00B81EAE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48" w:type="dxa"/>
            <w:shd w:val="clear" w:color="auto" w:fill="auto"/>
          </w:tcPr>
          <w:p w14:paraId="00D033E9" w14:textId="7BC3C5CA" w:rsidR="006232F5" w:rsidRPr="001076F8" w:rsidRDefault="006232F5" w:rsidP="00B81EAE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59" w:type="dxa"/>
            <w:shd w:val="clear" w:color="auto" w:fill="auto"/>
          </w:tcPr>
          <w:p w14:paraId="725608E8" w14:textId="77777777" w:rsidR="006232F5" w:rsidRPr="001076F8" w:rsidRDefault="006232F5" w:rsidP="00AA207C">
            <w:pPr>
              <w:pStyle w:val="acctfourfigures"/>
              <w:tabs>
                <w:tab w:val="clear" w:pos="765"/>
              </w:tabs>
              <w:spacing w:line="240" w:lineRule="auto"/>
              <w:ind w:left="-79" w:right="-13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4E6429C4" w14:textId="2C6679A9" w:rsidR="006232F5" w:rsidRPr="001076F8" w:rsidRDefault="006232F5" w:rsidP="00AA207C">
            <w:pPr>
              <w:pStyle w:val="acctfourfigures"/>
              <w:tabs>
                <w:tab w:val="clear" w:pos="765"/>
              </w:tabs>
              <w:spacing w:line="240" w:lineRule="auto"/>
              <w:ind w:left="-79" w:right="-13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476A6E" w:rsidRPr="001076F8" w14:paraId="2E6CD293" w14:textId="73A31FEA" w:rsidTr="1EC29960">
        <w:trPr>
          <w:trHeight w:val="19"/>
        </w:trPr>
        <w:tc>
          <w:tcPr>
            <w:tcW w:w="4374" w:type="dxa"/>
            <w:shd w:val="clear" w:color="auto" w:fill="auto"/>
          </w:tcPr>
          <w:p w14:paraId="681DE4F9" w14:textId="5AA357BD" w:rsidR="00476A6E" w:rsidRPr="001076F8" w:rsidRDefault="00476A6E" w:rsidP="00476A6E">
            <w:pPr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กำไรก่อนภาษีเงินได้</w:t>
            </w:r>
          </w:p>
        </w:tc>
        <w:tc>
          <w:tcPr>
            <w:tcW w:w="989" w:type="dxa"/>
            <w:shd w:val="clear" w:color="auto" w:fill="auto"/>
          </w:tcPr>
          <w:p w14:paraId="2B67803A" w14:textId="77777777" w:rsidR="00476A6E" w:rsidRPr="001076F8" w:rsidRDefault="00476A6E" w:rsidP="00476A6E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eastAsia="SimSun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42" w:type="dxa"/>
            <w:shd w:val="clear" w:color="auto" w:fill="auto"/>
          </w:tcPr>
          <w:p w14:paraId="3CAEFC00" w14:textId="77777777" w:rsidR="00476A6E" w:rsidRPr="001076F8" w:rsidRDefault="00476A6E" w:rsidP="00476A6E">
            <w:pPr>
              <w:tabs>
                <w:tab w:val="decimal" w:pos="731"/>
              </w:tabs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1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006580E" w14:textId="1EE929AB" w:rsidR="00476A6E" w:rsidRPr="00CF5BE6" w:rsidRDefault="00476A6E" w:rsidP="00476A6E">
            <w:pPr>
              <w:pStyle w:val="acctfourfigures"/>
              <w:tabs>
                <w:tab w:val="clear" w:pos="765"/>
                <w:tab w:val="decimal" w:pos="1007"/>
              </w:tabs>
              <w:spacing w:line="240" w:lineRule="auto"/>
              <w:ind w:left="-72" w:right="-140"/>
              <w:rPr>
                <w:rFonts w:asciiTheme="majorBidi" w:eastAsia="SimSun" w:hAnsiTheme="majorBidi" w:cstheme="majorBidi"/>
                <w:sz w:val="30"/>
                <w:szCs w:val="30"/>
                <w:lang w:val="en-US" w:bidi="th-TH"/>
              </w:rPr>
            </w:pPr>
            <w:r w:rsidRPr="00CF5BE6">
              <w:rPr>
                <w:rFonts w:asciiTheme="majorBidi" w:eastAsia="SimSun" w:hAnsiTheme="majorBidi" w:cstheme="majorBidi"/>
                <w:sz w:val="30"/>
                <w:szCs w:val="30"/>
                <w:lang w:val="en-US" w:bidi="th-TH"/>
              </w:rPr>
              <w:t xml:space="preserve"> 70,819 </w:t>
            </w:r>
          </w:p>
        </w:tc>
        <w:tc>
          <w:tcPr>
            <w:tcW w:w="246" w:type="dxa"/>
            <w:shd w:val="clear" w:color="auto" w:fill="auto"/>
          </w:tcPr>
          <w:p w14:paraId="540C45E6" w14:textId="77777777" w:rsidR="00476A6E" w:rsidRPr="001076F8" w:rsidRDefault="00476A6E" w:rsidP="00476A6E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</w:tcPr>
          <w:p w14:paraId="0C3D5C06" w14:textId="77777777" w:rsidR="00476A6E" w:rsidRPr="001076F8" w:rsidRDefault="00476A6E" w:rsidP="00476A6E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</w:tcPr>
          <w:p w14:paraId="75E265FD" w14:textId="1753FDD4" w:rsidR="00476A6E" w:rsidRPr="001076F8" w:rsidRDefault="00476A6E" w:rsidP="00476A6E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96F8829" w14:textId="7C4916E6" w:rsidR="00476A6E" w:rsidRPr="001076F8" w:rsidRDefault="00476A6E" w:rsidP="00476A6E">
            <w:pPr>
              <w:pStyle w:val="acctfourfigures"/>
              <w:tabs>
                <w:tab w:val="clear" w:pos="765"/>
                <w:tab w:val="decimal" w:pos="1007"/>
              </w:tabs>
              <w:spacing w:line="240" w:lineRule="auto"/>
              <w:ind w:left="-72" w:right="-140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1076F8">
              <w:rPr>
                <w:rFonts w:asciiTheme="majorBidi" w:eastAsia="SimSun" w:hAnsiTheme="majorBidi" w:cstheme="majorBidi"/>
                <w:sz w:val="30"/>
                <w:szCs w:val="30"/>
                <w:lang w:val="en-US" w:bidi="th-TH"/>
              </w:rPr>
              <w:t>239,921</w:t>
            </w:r>
          </w:p>
        </w:tc>
      </w:tr>
      <w:tr w:rsidR="00476A6E" w:rsidRPr="001076F8" w14:paraId="10FA7C19" w14:textId="16C73A14" w:rsidTr="1EC29960">
        <w:trPr>
          <w:trHeight w:val="19"/>
        </w:trPr>
        <w:tc>
          <w:tcPr>
            <w:tcW w:w="4374" w:type="dxa"/>
            <w:shd w:val="clear" w:color="auto" w:fill="auto"/>
          </w:tcPr>
          <w:p w14:paraId="1FD721CD" w14:textId="52CD0ABC" w:rsidR="00476A6E" w:rsidRPr="001076F8" w:rsidRDefault="00476A6E" w:rsidP="00476A6E">
            <w:pPr>
              <w:ind w:left="162" w:hanging="180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จำนวนภาษีตามอัตราภาษีเงินได้ของประเทศไทย</w:t>
            </w:r>
          </w:p>
        </w:tc>
        <w:tc>
          <w:tcPr>
            <w:tcW w:w="989" w:type="dxa"/>
            <w:shd w:val="clear" w:color="auto" w:fill="auto"/>
            <w:vAlign w:val="bottom"/>
          </w:tcPr>
          <w:p w14:paraId="5B1F9744" w14:textId="7964C1F9" w:rsidR="00476A6E" w:rsidRPr="00CF5BE6" w:rsidRDefault="00476A6E" w:rsidP="00476A6E">
            <w:pPr>
              <w:pStyle w:val="acctfourfigures"/>
              <w:tabs>
                <w:tab w:val="clear" w:pos="765"/>
                <w:tab w:val="decimal" w:pos="402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CF5BE6"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  <w:t>20.0</w:t>
            </w:r>
          </w:p>
        </w:tc>
        <w:tc>
          <w:tcPr>
            <w:tcW w:w="242" w:type="dxa"/>
            <w:shd w:val="clear" w:color="auto" w:fill="auto"/>
            <w:vAlign w:val="bottom"/>
          </w:tcPr>
          <w:p w14:paraId="65FAEDB5" w14:textId="77777777" w:rsidR="00476A6E" w:rsidRPr="001076F8" w:rsidRDefault="00476A6E" w:rsidP="00476A6E">
            <w:pPr>
              <w:pStyle w:val="acctfourfigures"/>
              <w:tabs>
                <w:tab w:val="decimal" w:pos="73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67E2912" w14:textId="71F03945" w:rsidR="00476A6E" w:rsidRPr="00CF5BE6" w:rsidRDefault="00476A6E" w:rsidP="00476A6E">
            <w:pPr>
              <w:pStyle w:val="acctfourfigures"/>
              <w:tabs>
                <w:tab w:val="clear" w:pos="765"/>
                <w:tab w:val="decimal" w:pos="1007"/>
              </w:tabs>
              <w:spacing w:line="240" w:lineRule="auto"/>
              <w:ind w:left="-72" w:right="-140"/>
              <w:rPr>
                <w:rFonts w:asciiTheme="majorBidi" w:eastAsia="SimSun" w:hAnsiTheme="majorBidi" w:cstheme="majorBidi"/>
                <w:sz w:val="30"/>
                <w:szCs w:val="30"/>
                <w:lang w:val="en-US" w:bidi="th-TH"/>
              </w:rPr>
            </w:pPr>
            <w:r w:rsidRPr="00CF5BE6">
              <w:rPr>
                <w:rFonts w:asciiTheme="majorBidi" w:eastAsia="SimSun" w:hAnsiTheme="majorBidi" w:cstheme="majorBidi"/>
                <w:sz w:val="30"/>
                <w:szCs w:val="30"/>
                <w:lang w:val="en-US" w:bidi="th-TH"/>
              </w:rPr>
              <w:t xml:space="preserve"> 14,164 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740BD90B" w14:textId="77777777" w:rsidR="00476A6E" w:rsidRPr="001076F8" w:rsidRDefault="00476A6E" w:rsidP="00476A6E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03EDECCA" w14:textId="163D1990" w:rsidR="00476A6E" w:rsidRPr="001076F8" w:rsidRDefault="00476A6E" w:rsidP="00476A6E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1076F8"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  <w:t>20.0</w:t>
            </w:r>
          </w:p>
        </w:tc>
        <w:tc>
          <w:tcPr>
            <w:tcW w:w="248" w:type="dxa"/>
            <w:shd w:val="clear" w:color="auto" w:fill="auto"/>
            <w:vAlign w:val="bottom"/>
          </w:tcPr>
          <w:p w14:paraId="05927BA7" w14:textId="290019E3" w:rsidR="00476A6E" w:rsidRPr="001076F8" w:rsidRDefault="00476A6E" w:rsidP="00476A6E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F9E647F" w14:textId="7AF78DB3" w:rsidR="00476A6E" w:rsidRPr="001076F8" w:rsidRDefault="00476A6E" w:rsidP="00476A6E">
            <w:pPr>
              <w:pStyle w:val="acctfourfigures"/>
              <w:tabs>
                <w:tab w:val="clear" w:pos="765"/>
                <w:tab w:val="decimal" w:pos="1007"/>
              </w:tabs>
              <w:spacing w:line="240" w:lineRule="auto"/>
              <w:ind w:left="-72" w:right="-110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1076F8">
              <w:rPr>
                <w:rFonts w:asciiTheme="majorBidi" w:eastAsia="SimSun" w:hAnsiTheme="majorBidi" w:cstheme="majorBidi"/>
                <w:sz w:val="30"/>
                <w:szCs w:val="30"/>
                <w:lang w:val="en-US" w:bidi="th-TH"/>
              </w:rPr>
              <w:t>47,984</w:t>
            </w:r>
          </w:p>
        </w:tc>
      </w:tr>
      <w:tr w:rsidR="00476A6E" w:rsidRPr="001076F8" w14:paraId="1B419681" w14:textId="5A824A21" w:rsidTr="1EC29960">
        <w:trPr>
          <w:trHeight w:val="19"/>
        </w:trPr>
        <w:tc>
          <w:tcPr>
            <w:tcW w:w="4374" w:type="dxa"/>
            <w:shd w:val="clear" w:color="auto" w:fill="auto"/>
          </w:tcPr>
          <w:p w14:paraId="7477756A" w14:textId="6B0AE390" w:rsidR="00476A6E" w:rsidRPr="001076F8" w:rsidRDefault="00476A6E" w:rsidP="00476A6E">
            <w:pPr>
              <w:ind w:left="162" w:hanging="180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ผลกระทบทางภาษีของรายได้และค่าใช้จ่ายที่ไม่ถือเป็นรายได้หรือค่าใช้จ่ายทางภาษีสุทธิ</w:t>
            </w:r>
          </w:p>
        </w:tc>
        <w:tc>
          <w:tcPr>
            <w:tcW w:w="989" w:type="dxa"/>
            <w:shd w:val="clear" w:color="auto" w:fill="auto"/>
            <w:vAlign w:val="bottom"/>
          </w:tcPr>
          <w:p w14:paraId="446340CE" w14:textId="77777777" w:rsidR="00476A6E" w:rsidRPr="00CF5BE6" w:rsidRDefault="00476A6E" w:rsidP="00476A6E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14:paraId="2EBA015E" w14:textId="77777777" w:rsidR="00476A6E" w:rsidRPr="001076F8" w:rsidRDefault="00476A6E" w:rsidP="00476A6E">
            <w:pPr>
              <w:pStyle w:val="acctfourfigures"/>
              <w:tabs>
                <w:tab w:val="decimal" w:pos="73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shd w:val="clear" w:color="auto" w:fill="auto"/>
            <w:vAlign w:val="bottom"/>
          </w:tcPr>
          <w:p w14:paraId="346B8106" w14:textId="27D1F617" w:rsidR="00476A6E" w:rsidRPr="00CF5BE6" w:rsidRDefault="00476A6E" w:rsidP="00476A6E">
            <w:pPr>
              <w:pStyle w:val="acctfourfigures"/>
              <w:tabs>
                <w:tab w:val="clear" w:pos="765"/>
                <w:tab w:val="decimal" w:pos="1007"/>
              </w:tabs>
              <w:spacing w:line="240" w:lineRule="auto"/>
              <w:ind w:left="-72" w:right="-140"/>
              <w:rPr>
                <w:rFonts w:asciiTheme="majorBidi" w:eastAsia="SimSun" w:hAnsiTheme="majorBidi" w:cstheme="majorBidi"/>
                <w:sz w:val="30"/>
                <w:szCs w:val="30"/>
                <w:lang w:val="en-US" w:bidi="th-TH"/>
              </w:rPr>
            </w:pPr>
            <w:r w:rsidRPr="00CF5BE6">
              <w:rPr>
                <w:rFonts w:asciiTheme="majorBidi" w:eastAsia="SimSun" w:hAnsiTheme="majorBidi" w:cstheme="majorBidi"/>
                <w:sz w:val="30"/>
                <w:szCs w:val="30"/>
                <w:lang w:val="en-US" w:bidi="th-TH"/>
              </w:rPr>
              <w:t xml:space="preserve"> 2,322 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5362C6B4" w14:textId="77777777" w:rsidR="00476A6E" w:rsidRPr="001076F8" w:rsidRDefault="00476A6E" w:rsidP="00476A6E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2B8D2EA1" w14:textId="77777777" w:rsidR="00476A6E" w:rsidRPr="001076F8" w:rsidRDefault="00476A6E" w:rsidP="00476A6E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48" w:type="dxa"/>
            <w:shd w:val="clear" w:color="auto" w:fill="auto"/>
            <w:vAlign w:val="bottom"/>
          </w:tcPr>
          <w:p w14:paraId="0F6DC4C1" w14:textId="59A1B442" w:rsidR="00476A6E" w:rsidRPr="001076F8" w:rsidRDefault="00476A6E" w:rsidP="00476A6E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0121E008" w14:textId="66418F23" w:rsidR="00476A6E" w:rsidRPr="001076F8" w:rsidRDefault="00476A6E" w:rsidP="00476A6E">
            <w:pPr>
              <w:pStyle w:val="acctfourfigures"/>
              <w:tabs>
                <w:tab w:val="clear" w:pos="765"/>
                <w:tab w:val="decimal" w:pos="1007"/>
              </w:tabs>
              <w:spacing w:line="240" w:lineRule="auto"/>
              <w:ind w:left="-72" w:right="-110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1076F8">
              <w:rPr>
                <w:rFonts w:asciiTheme="majorBidi" w:eastAsia="SimSun" w:hAnsiTheme="majorBidi" w:cstheme="majorBidi"/>
                <w:sz w:val="30"/>
                <w:szCs w:val="30"/>
                <w:lang w:val="en-US" w:bidi="th-TH"/>
              </w:rPr>
              <w:t>5,657</w:t>
            </w:r>
          </w:p>
        </w:tc>
      </w:tr>
      <w:tr w:rsidR="00476A6E" w:rsidRPr="001076F8" w14:paraId="5DCA9F53" w14:textId="77777777" w:rsidTr="003A20B7">
        <w:trPr>
          <w:trHeight w:val="752"/>
        </w:trPr>
        <w:tc>
          <w:tcPr>
            <w:tcW w:w="4374" w:type="dxa"/>
            <w:shd w:val="clear" w:color="auto" w:fill="auto"/>
          </w:tcPr>
          <w:p w14:paraId="4DBD7CA6" w14:textId="043F6894" w:rsidR="00476A6E" w:rsidRPr="001076F8" w:rsidRDefault="00476A6E" w:rsidP="00476A6E">
            <w:pPr>
              <w:ind w:left="162" w:hanging="180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ผลขาดทุนทางภาษีที่ไม่ได้บันทึกภาษีเงินได้             รอตัดบัญชี</w:t>
            </w:r>
          </w:p>
        </w:tc>
        <w:tc>
          <w:tcPr>
            <w:tcW w:w="989" w:type="dxa"/>
            <w:shd w:val="clear" w:color="auto" w:fill="auto"/>
            <w:vAlign w:val="bottom"/>
          </w:tcPr>
          <w:p w14:paraId="132FB418" w14:textId="78CDE975" w:rsidR="00476A6E" w:rsidRPr="00CF5BE6" w:rsidRDefault="00476A6E" w:rsidP="00476A6E">
            <w:pPr>
              <w:pStyle w:val="acctfourfigures"/>
              <w:spacing w:line="240" w:lineRule="auto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14:paraId="76744C70" w14:textId="2CFE10D9" w:rsidR="00476A6E" w:rsidRPr="001076F8" w:rsidRDefault="00476A6E" w:rsidP="00476A6E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shd w:val="clear" w:color="auto" w:fill="auto"/>
            <w:vAlign w:val="bottom"/>
          </w:tcPr>
          <w:p w14:paraId="25C83624" w14:textId="3CDAAB18" w:rsidR="00476A6E" w:rsidRPr="00CF5BE6" w:rsidRDefault="00476A6E" w:rsidP="00476A6E">
            <w:pPr>
              <w:pStyle w:val="acctfourfigures"/>
              <w:tabs>
                <w:tab w:val="clear" w:pos="765"/>
                <w:tab w:val="decimal" w:pos="1007"/>
              </w:tabs>
              <w:spacing w:line="240" w:lineRule="auto"/>
              <w:ind w:left="-72" w:right="-140"/>
              <w:rPr>
                <w:rFonts w:asciiTheme="majorBidi" w:eastAsia="SimSun" w:hAnsiTheme="majorBidi" w:cstheme="majorBidi"/>
                <w:sz w:val="30"/>
                <w:szCs w:val="30"/>
                <w:lang w:val="en-US" w:bidi="th-TH"/>
              </w:rPr>
            </w:pPr>
            <w:r w:rsidRPr="00CF5BE6">
              <w:rPr>
                <w:rFonts w:asciiTheme="majorBidi" w:eastAsia="SimSun" w:hAnsiTheme="majorBidi" w:cstheme="majorBidi"/>
                <w:sz w:val="30"/>
                <w:szCs w:val="30"/>
                <w:lang w:val="en-US" w:bidi="th-TH"/>
              </w:rPr>
              <w:t xml:space="preserve"> -   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1038823B" w14:textId="33B6166D" w:rsidR="00476A6E" w:rsidRPr="001076F8" w:rsidRDefault="00476A6E" w:rsidP="00476A6E">
            <w:pPr>
              <w:pStyle w:val="acctfourfigures"/>
              <w:spacing w:line="240" w:lineRule="auto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52B059E0" w14:textId="68E32369" w:rsidR="00476A6E" w:rsidRPr="001076F8" w:rsidRDefault="00476A6E" w:rsidP="00476A6E">
            <w:pPr>
              <w:pStyle w:val="acctfourfigures"/>
              <w:spacing w:line="240" w:lineRule="auto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48" w:type="dxa"/>
            <w:shd w:val="clear" w:color="auto" w:fill="auto"/>
            <w:vAlign w:val="bottom"/>
          </w:tcPr>
          <w:p w14:paraId="7CBA3B6E" w14:textId="27F99DF4" w:rsidR="00476A6E" w:rsidRPr="001076F8" w:rsidRDefault="00476A6E" w:rsidP="00476A6E">
            <w:pPr>
              <w:pStyle w:val="acctfourfigures"/>
              <w:spacing w:line="240" w:lineRule="auto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1F11F16D" w14:textId="06F6F736" w:rsidR="00476A6E" w:rsidRPr="001076F8" w:rsidRDefault="00476A6E" w:rsidP="00476A6E">
            <w:pPr>
              <w:pStyle w:val="acctfourfigures"/>
              <w:tabs>
                <w:tab w:val="clear" w:pos="765"/>
                <w:tab w:val="decimal" w:pos="1007"/>
              </w:tabs>
              <w:spacing w:line="240" w:lineRule="auto"/>
              <w:ind w:left="-72" w:right="-140"/>
              <w:rPr>
                <w:rFonts w:asciiTheme="majorBidi" w:hAnsiTheme="majorBidi" w:cstheme="majorBidi"/>
                <w:sz w:val="30"/>
                <w:szCs w:val="30"/>
              </w:rPr>
            </w:pPr>
            <w:r w:rsidRPr="001076F8">
              <w:rPr>
                <w:rFonts w:asciiTheme="majorBidi" w:eastAsia="SimSun" w:hAnsiTheme="majorBidi" w:cstheme="majorBidi"/>
                <w:sz w:val="30"/>
                <w:szCs w:val="30"/>
                <w:lang w:val="en-US" w:bidi="th-TH"/>
              </w:rPr>
              <w:t>7,868</w:t>
            </w:r>
          </w:p>
        </w:tc>
      </w:tr>
      <w:tr w:rsidR="00476A6E" w:rsidRPr="001076F8" w14:paraId="39C16B0E" w14:textId="77777777" w:rsidTr="1EC29960">
        <w:trPr>
          <w:trHeight w:val="19"/>
        </w:trPr>
        <w:tc>
          <w:tcPr>
            <w:tcW w:w="4374" w:type="dxa"/>
            <w:shd w:val="clear" w:color="auto" w:fill="auto"/>
          </w:tcPr>
          <w:p w14:paraId="63FEFEB7" w14:textId="77777777" w:rsidR="00476A6E" w:rsidRPr="001076F8" w:rsidRDefault="00476A6E" w:rsidP="00476A6E">
            <w:pPr>
              <w:ind w:left="162" w:hanging="180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ปรับปรุงผลแตกต่างชั่วคราวทางภาษีที่บันทึก</w:t>
            </w:r>
          </w:p>
          <w:p w14:paraId="602FF1ED" w14:textId="487E8C3F" w:rsidR="00476A6E" w:rsidRPr="001076F8" w:rsidRDefault="00476A6E" w:rsidP="00476A6E">
            <w:pPr>
              <w:ind w:left="342" w:hanging="180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เป็นภาษีเงินได้รอตัดบัญชี</w:t>
            </w:r>
          </w:p>
        </w:tc>
        <w:tc>
          <w:tcPr>
            <w:tcW w:w="989" w:type="dxa"/>
            <w:shd w:val="clear" w:color="auto" w:fill="auto"/>
            <w:vAlign w:val="bottom"/>
          </w:tcPr>
          <w:p w14:paraId="419B6892" w14:textId="757BCAD1" w:rsidR="00476A6E" w:rsidRPr="00CF5BE6" w:rsidRDefault="00476A6E" w:rsidP="00476A6E">
            <w:pPr>
              <w:pStyle w:val="acctfourfigures"/>
              <w:spacing w:line="240" w:lineRule="auto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14:paraId="45AA4853" w14:textId="47C10836" w:rsidR="00476A6E" w:rsidRPr="001076F8" w:rsidRDefault="00476A6E" w:rsidP="00476A6E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shd w:val="clear" w:color="auto" w:fill="auto"/>
            <w:vAlign w:val="bottom"/>
          </w:tcPr>
          <w:p w14:paraId="1915B830" w14:textId="44212ED0" w:rsidR="00476A6E" w:rsidRPr="00CF5BE6" w:rsidRDefault="00476A6E" w:rsidP="00CF5BE6">
            <w:pPr>
              <w:pStyle w:val="acctfourfigures"/>
              <w:tabs>
                <w:tab w:val="clear" w:pos="765"/>
                <w:tab w:val="decimal" w:pos="1007"/>
              </w:tabs>
              <w:spacing w:line="240" w:lineRule="auto"/>
              <w:ind w:left="-72" w:right="-140"/>
              <w:rPr>
                <w:rFonts w:asciiTheme="majorBidi" w:eastAsia="SimSun" w:hAnsiTheme="majorBidi" w:cstheme="majorBidi"/>
                <w:sz w:val="30"/>
                <w:szCs w:val="30"/>
                <w:lang w:val="en-US" w:bidi="th-TH"/>
              </w:rPr>
            </w:pPr>
            <w:r w:rsidRPr="00CF5BE6">
              <w:rPr>
                <w:rFonts w:asciiTheme="majorBidi" w:eastAsia="SimSun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D70125">
              <w:rPr>
                <w:rFonts w:asciiTheme="majorBidi" w:eastAsia="SimSun" w:hAnsiTheme="majorBidi" w:cstheme="majorBidi"/>
                <w:sz w:val="30"/>
                <w:szCs w:val="30"/>
                <w:lang w:val="en-US" w:bidi="th-TH"/>
              </w:rPr>
              <w:t>(7,763)</w:t>
            </w:r>
            <w:r w:rsidRPr="00CF5BE6">
              <w:rPr>
                <w:rFonts w:asciiTheme="majorBidi" w:eastAsia="SimSun" w:hAnsiTheme="majorBidi" w:cstheme="majorBidi"/>
                <w:sz w:val="30"/>
                <w:szCs w:val="30"/>
                <w:lang w:val="en-US" w:bidi="th-TH"/>
              </w:rPr>
              <w:t xml:space="preserve">   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5990842E" w14:textId="782CC52D" w:rsidR="00476A6E" w:rsidRPr="001076F8" w:rsidRDefault="00476A6E" w:rsidP="00476A6E">
            <w:pPr>
              <w:pStyle w:val="acctfourfigures"/>
              <w:spacing w:line="240" w:lineRule="auto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6AC165B3" w14:textId="326BE828" w:rsidR="00476A6E" w:rsidRPr="001076F8" w:rsidRDefault="00476A6E" w:rsidP="00476A6E">
            <w:pPr>
              <w:pStyle w:val="acctfourfigures"/>
              <w:spacing w:line="240" w:lineRule="auto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48" w:type="dxa"/>
            <w:shd w:val="clear" w:color="auto" w:fill="auto"/>
            <w:vAlign w:val="bottom"/>
          </w:tcPr>
          <w:p w14:paraId="0FF46226" w14:textId="06CC4F50" w:rsidR="00476A6E" w:rsidRPr="001076F8" w:rsidRDefault="00476A6E" w:rsidP="00476A6E">
            <w:pPr>
              <w:pStyle w:val="acctfourfigures"/>
              <w:spacing w:line="240" w:lineRule="auto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09AC6585" w14:textId="1CC3DB3D" w:rsidR="00476A6E" w:rsidRPr="001076F8" w:rsidRDefault="00476A6E" w:rsidP="00476A6E">
            <w:pPr>
              <w:pStyle w:val="acctfourfigures"/>
              <w:tabs>
                <w:tab w:val="clear" w:pos="765"/>
                <w:tab w:val="decimal" w:pos="1007"/>
              </w:tabs>
              <w:spacing w:line="240" w:lineRule="auto"/>
              <w:ind w:left="-72" w:right="-140"/>
              <w:rPr>
                <w:rFonts w:asciiTheme="majorBidi" w:hAnsiTheme="majorBidi" w:cstheme="majorBidi"/>
                <w:sz w:val="30"/>
                <w:szCs w:val="30"/>
              </w:rPr>
            </w:pPr>
            <w:r w:rsidRPr="001076F8">
              <w:rPr>
                <w:rFonts w:asciiTheme="majorBidi" w:eastAsia="SimSun" w:hAnsiTheme="majorBidi" w:cstheme="majorBidi"/>
                <w:sz w:val="30"/>
                <w:szCs w:val="30"/>
                <w:lang w:val="en-US" w:bidi="th-TH"/>
              </w:rPr>
              <w:t>(347)</w:t>
            </w:r>
          </w:p>
        </w:tc>
      </w:tr>
      <w:tr w:rsidR="00476A6E" w:rsidRPr="001076F8" w14:paraId="141B7CBF" w14:textId="77777777" w:rsidTr="1EC29960">
        <w:trPr>
          <w:trHeight w:val="19"/>
        </w:trPr>
        <w:tc>
          <w:tcPr>
            <w:tcW w:w="4374" w:type="dxa"/>
            <w:shd w:val="clear" w:color="auto" w:fill="auto"/>
          </w:tcPr>
          <w:p w14:paraId="68B7A2B0" w14:textId="783BD428" w:rsidR="00476A6E" w:rsidRPr="001076F8" w:rsidRDefault="00476A6E" w:rsidP="00476A6E">
            <w:pPr>
              <w:ind w:left="90" w:hanging="90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ภาษีเงินได้สำหรับปีก่อนที่บันทึกต่ำไป (</w:t>
            </w:r>
            <w:r w:rsidRPr="001076F8">
              <w:rPr>
                <w:rFonts w:asciiTheme="majorBidi" w:hAnsiTheme="majorBidi" w:cstheme="majorBidi" w:hint="cs"/>
                <w:cs/>
              </w:rPr>
              <w:t>สูงไป</w:t>
            </w:r>
            <w:r w:rsidRPr="001076F8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89" w:type="dxa"/>
            <w:shd w:val="clear" w:color="auto" w:fill="auto"/>
            <w:vAlign w:val="bottom"/>
          </w:tcPr>
          <w:p w14:paraId="4C145725" w14:textId="77777777" w:rsidR="00476A6E" w:rsidRPr="00CF5BE6" w:rsidRDefault="00476A6E" w:rsidP="00476A6E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  <w:shd w:val="clear" w:color="auto" w:fill="auto"/>
            <w:vAlign w:val="bottom"/>
          </w:tcPr>
          <w:p w14:paraId="435FF74A" w14:textId="77777777" w:rsidR="00476A6E" w:rsidRPr="001076F8" w:rsidRDefault="00476A6E" w:rsidP="00476A6E">
            <w:pPr>
              <w:pStyle w:val="acctfourfigures"/>
              <w:tabs>
                <w:tab w:val="decimal" w:pos="73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shd w:val="clear" w:color="auto" w:fill="auto"/>
            <w:vAlign w:val="bottom"/>
          </w:tcPr>
          <w:p w14:paraId="539EAB59" w14:textId="2DC60ED2" w:rsidR="00476A6E" w:rsidRPr="00CF5BE6" w:rsidRDefault="00476A6E" w:rsidP="00CF5BE6">
            <w:pPr>
              <w:pStyle w:val="acctfourfigures"/>
              <w:tabs>
                <w:tab w:val="clear" w:pos="765"/>
                <w:tab w:val="decimal" w:pos="1007"/>
              </w:tabs>
              <w:spacing w:line="240" w:lineRule="auto"/>
              <w:ind w:left="-72" w:right="-140"/>
              <w:rPr>
                <w:rFonts w:asciiTheme="majorBidi" w:eastAsia="SimSun" w:hAnsiTheme="majorBidi" w:cstheme="majorBidi"/>
                <w:sz w:val="30"/>
                <w:szCs w:val="30"/>
                <w:lang w:val="en-US" w:bidi="th-TH"/>
              </w:rPr>
            </w:pPr>
            <w:r w:rsidRPr="00CF5BE6">
              <w:rPr>
                <w:rFonts w:asciiTheme="majorBidi" w:eastAsia="SimSun" w:hAnsiTheme="majorBidi" w:cstheme="majorBidi"/>
                <w:sz w:val="30"/>
                <w:szCs w:val="30"/>
                <w:lang w:val="en-US" w:bidi="th-TH"/>
              </w:rPr>
              <w:t xml:space="preserve"> (3,180)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09204A87" w14:textId="77777777" w:rsidR="00476A6E" w:rsidRPr="001076F8" w:rsidRDefault="00476A6E" w:rsidP="00476A6E">
            <w:pPr>
              <w:pStyle w:val="acctfourfigures"/>
              <w:tabs>
                <w:tab w:val="clear" w:pos="765"/>
              </w:tabs>
              <w:spacing w:line="240" w:lineRule="auto"/>
              <w:ind w:left="-79" w:right="39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36D7E4AD" w14:textId="77777777" w:rsidR="00476A6E" w:rsidRPr="001076F8" w:rsidRDefault="00476A6E" w:rsidP="00476A6E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48" w:type="dxa"/>
            <w:shd w:val="clear" w:color="auto" w:fill="auto"/>
            <w:vAlign w:val="bottom"/>
          </w:tcPr>
          <w:p w14:paraId="136C8D34" w14:textId="77777777" w:rsidR="00476A6E" w:rsidRPr="001076F8" w:rsidRDefault="00476A6E" w:rsidP="00476A6E">
            <w:pPr>
              <w:pStyle w:val="acctfourfigures"/>
              <w:tabs>
                <w:tab w:val="clear" w:pos="765"/>
              </w:tabs>
              <w:spacing w:line="240" w:lineRule="auto"/>
              <w:ind w:left="-79" w:right="39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4671BAE3" w14:textId="4579B59C" w:rsidR="00476A6E" w:rsidRPr="001076F8" w:rsidRDefault="00476A6E" w:rsidP="00476A6E">
            <w:pPr>
              <w:pStyle w:val="acctfourfigures"/>
              <w:tabs>
                <w:tab w:val="clear" w:pos="765"/>
                <w:tab w:val="decimal" w:pos="1007"/>
              </w:tabs>
              <w:spacing w:line="240" w:lineRule="auto"/>
              <w:ind w:left="-72" w:right="-110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1076F8">
              <w:rPr>
                <w:rFonts w:asciiTheme="majorBidi" w:eastAsia="SimSun" w:hAnsiTheme="majorBidi" w:cstheme="majorBidi"/>
                <w:sz w:val="30"/>
                <w:szCs w:val="30"/>
                <w:lang w:val="en-US" w:bidi="th-TH"/>
              </w:rPr>
              <w:t>174</w:t>
            </w:r>
          </w:p>
        </w:tc>
      </w:tr>
      <w:tr w:rsidR="00476A6E" w:rsidRPr="001076F8" w14:paraId="7AB099B5" w14:textId="6254F1ED" w:rsidTr="1EC29960">
        <w:trPr>
          <w:trHeight w:val="19"/>
        </w:trPr>
        <w:tc>
          <w:tcPr>
            <w:tcW w:w="4374" w:type="dxa"/>
            <w:shd w:val="clear" w:color="auto" w:fill="auto"/>
          </w:tcPr>
          <w:p w14:paraId="7C24997B" w14:textId="77777777" w:rsidR="00476A6E" w:rsidRPr="001076F8" w:rsidRDefault="00476A6E" w:rsidP="00476A6E">
            <w:pPr>
              <w:ind w:left="162" w:hanging="180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989" w:type="dxa"/>
            <w:shd w:val="clear" w:color="auto" w:fill="auto"/>
            <w:vAlign w:val="bottom"/>
          </w:tcPr>
          <w:p w14:paraId="63C3B14F" w14:textId="623A57C6" w:rsidR="00476A6E" w:rsidRPr="00CF5BE6" w:rsidRDefault="00476A6E" w:rsidP="00476A6E">
            <w:pPr>
              <w:pStyle w:val="acctfourfigures"/>
              <w:tabs>
                <w:tab w:val="clear" w:pos="765"/>
                <w:tab w:val="decimal" w:pos="402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476A6E">
              <w:rPr>
                <w:rFonts w:asciiTheme="majorBidi" w:eastAsia="SimSun" w:hAnsiTheme="majorBidi" w:cstheme="majorBidi"/>
                <w:b/>
                <w:bCs/>
                <w:i/>
                <w:iCs/>
                <w:sz w:val="30"/>
                <w:szCs w:val="30"/>
              </w:rPr>
              <w:t>7.8</w:t>
            </w:r>
          </w:p>
        </w:tc>
        <w:tc>
          <w:tcPr>
            <w:tcW w:w="242" w:type="dxa"/>
            <w:shd w:val="clear" w:color="auto" w:fill="auto"/>
            <w:vAlign w:val="bottom"/>
          </w:tcPr>
          <w:p w14:paraId="65762027" w14:textId="77777777" w:rsidR="00476A6E" w:rsidRPr="00476A6E" w:rsidRDefault="00476A6E" w:rsidP="00476A6E">
            <w:pPr>
              <w:pStyle w:val="acctfourfigures"/>
              <w:tabs>
                <w:tab w:val="decimal" w:pos="731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BC6D0D" w14:textId="22336103" w:rsidR="00476A6E" w:rsidRPr="00CF5BE6" w:rsidRDefault="00476A6E" w:rsidP="00476A6E">
            <w:pPr>
              <w:pStyle w:val="acctfourfigures"/>
              <w:tabs>
                <w:tab w:val="clear" w:pos="765"/>
                <w:tab w:val="decimal" w:pos="1007"/>
              </w:tabs>
              <w:spacing w:line="240" w:lineRule="auto"/>
              <w:ind w:left="-72" w:right="-140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F5BE6">
              <w:rPr>
                <w:rFonts w:asciiTheme="majorBidi" w:eastAsia="SimSun" w:hAnsiTheme="majorBidi" w:cstheme="majorBidi"/>
                <w:b/>
                <w:bCs/>
                <w:sz w:val="30"/>
                <w:szCs w:val="30"/>
                <w:lang w:val="en-US" w:bidi="th-TH"/>
              </w:rPr>
              <w:t xml:space="preserve"> 5,543 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6FD1EB75" w14:textId="77777777" w:rsidR="00476A6E" w:rsidRPr="00476A6E" w:rsidRDefault="00476A6E" w:rsidP="00476A6E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494D4A5F" w14:textId="7EC07BEF" w:rsidR="00476A6E" w:rsidRPr="00476A6E" w:rsidRDefault="00476A6E" w:rsidP="00476A6E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476A6E">
              <w:rPr>
                <w:rFonts w:asciiTheme="majorBidi" w:eastAsia="SimSun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  <w:t>25.</w:t>
            </w:r>
            <w:r w:rsidRPr="00476A6E">
              <w:rPr>
                <w:rFonts w:asciiTheme="majorBidi" w:eastAsia="SimSun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48" w:type="dxa"/>
            <w:shd w:val="clear" w:color="auto" w:fill="auto"/>
            <w:vAlign w:val="bottom"/>
          </w:tcPr>
          <w:p w14:paraId="6342E9F4" w14:textId="0BAB64F9" w:rsidR="00476A6E" w:rsidRPr="00476A6E" w:rsidRDefault="00476A6E" w:rsidP="00476A6E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91618A0" w14:textId="395F6C8C" w:rsidR="00476A6E" w:rsidRPr="00CF5BE6" w:rsidRDefault="00476A6E" w:rsidP="00476A6E">
            <w:pPr>
              <w:pStyle w:val="acctfourfigures"/>
              <w:tabs>
                <w:tab w:val="clear" w:pos="765"/>
                <w:tab w:val="decimal" w:pos="1007"/>
              </w:tabs>
              <w:spacing w:line="240" w:lineRule="auto"/>
              <w:ind w:left="-72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76A6E"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  <w:t>61,336</w:t>
            </w:r>
          </w:p>
        </w:tc>
      </w:tr>
    </w:tbl>
    <w:p w14:paraId="4FB60AE8" w14:textId="73462D0E" w:rsidR="003A20B7" w:rsidRDefault="003A20B7"/>
    <w:p w14:paraId="06D7C1EB" w14:textId="77777777" w:rsidR="006F24C1" w:rsidRPr="001076F8" w:rsidRDefault="006F24C1"/>
    <w:tbl>
      <w:tblPr>
        <w:tblW w:w="9604" w:type="dxa"/>
        <w:tblInd w:w="423" w:type="dxa"/>
        <w:tblLayout w:type="fixed"/>
        <w:tblLook w:val="01E0" w:firstRow="1" w:lastRow="1" w:firstColumn="1" w:lastColumn="1" w:noHBand="0" w:noVBand="0"/>
      </w:tblPr>
      <w:tblGrid>
        <w:gridCol w:w="4374"/>
        <w:gridCol w:w="989"/>
        <w:gridCol w:w="242"/>
        <w:gridCol w:w="1168"/>
        <w:gridCol w:w="246"/>
        <w:gridCol w:w="1078"/>
        <w:gridCol w:w="248"/>
        <w:gridCol w:w="1259"/>
        <w:tblGridChange w:id="92">
          <w:tblGrid>
            <w:gridCol w:w="4374"/>
            <w:gridCol w:w="989"/>
            <w:gridCol w:w="242"/>
            <w:gridCol w:w="1168"/>
            <w:gridCol w:w="246"/>
            <w:gridCol w:w="1078"/>
            <w:gridCol w:w="248"/>
            <w:gridCol w:w="1259"/>
          </w:tblGrid>
        </w:tblGridChange>
      </w:tblGrid>
      <w:tr w:rsidR="1EC29960" w:rsidRPr="001076F8" w14:paraId="13D1C5BB" w14:textId="77777777" w:rsidTr="28E13703">
        <w:trPr>
          <w:trHeight w:val="17"/>
        </w:trPr>
        <w:tc>
          <w:tcPr>
            <w:tcW w:w="4374" w:type="dxa"/>
            <w:shd w:val="clear" w:color="auto" w:fill="auto"/>
          </w:tcPr>
          <w:p w14:paraId="073BD661" w14:textId="438490DB" w:rsidR="1EC29960" w:rsidRPr="001076F8" w:rsidRDefault="1EC29960" w:rsidP="1EC29960">
            <w:pPr>
              <w:ind w:right="-108"/>
              <w:jc w:val="thaiDistribute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5230" w:type="dxa"/>
            <w:gridSpan w:val="7"/>
            <w:shd w:val="clear" w:color="auto" w:fill="auto"/>
            <w:vAlign w:val="bottom"/>
          </w:tcPr>
          <w:p w14:paraId="387E9B10" w14:textId="77777777" w:rsidR="1EC29960" w:rsidRPr="001076F8" w:rsidRDefault="1EC29960" w:rsidP="1EC29960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งบการเงินเฉพาะกิจการ</w:t>
            </w:r>
          </w:p>
        </w:tc>
      </w:tr>
      <w:tr w:rsidR="1EC29960" w:rsidRPr="001076F8" w14:paraId="4C0771DB" w14:textId="77777777" w:rsidTr="28E13703">
        <w:trPr>
          <w:trHeight w:val="17"/>
        </w:trPr>
        <w:tc>
          <w:tcPr>
            <w:tcW w:w="4374" w:type="dxa"/>
            <w:shd w:val="clear" w:color="auto" w:fill="auto"/>
          </w:tcPr>
          <w:p w14:paraId="273EFFB0" w14:textId="0C0D91AC" w:rsidR="1EC29960" w:rsidRPr="001076F8" w:rsidRDefault="1EC29960" w:rsidP="1EC29960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สำหรับงวด</w:t>
            </w:r>
            <w:r w:rsidR="3CF5721A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สาม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เดือนสิ้นสุดวันที่ </w:t>
            </w:r>
            <w:r w:rsidR="0017235D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30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 </w:t>
            </w:r>
            <w:r w:rsidR="002B5398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กันยายน</w:t>
            </w:r>
          </w:p>
        </w:tc>
        <w:tc>
          <w:tcPr>
            <w:tcW w:w="2399" w:type="dxa"/>
            <w:gridSpan w:val="3"/>
            <w:shd w:val="clear" w:color="auto" w:fill="auto"/>
            <w:vAlign w:val="bottom"/>
          </w:tcPr>
          <w:p w14:paraId="4E6ECC17" w14:textId="1B169BFB" w:rsidR="1EC29960" w:rsidRPr="001076F8" w:rsidRDefault="1EC29960" w:rsidP="1EC29960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46" w:type="dxa"/>
            <w:vAlign w:val="bottom"/>
          </w:tcPr>
          <w:p w14:paraId="4B4FD142" w14:textId="77777777" w:rsidR="1EC29960" w:rsidRPr="001076F8" w:rsidRDefault="1EC29960" w:rsidP="1EC29960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85" w:type="dxa"/>
            <w:gridSpan w:val="3"/>
            <w:vAlign w:val="bottom"/>
          </w:tcPr>
          <w:p w14:paraId="187EDF29" w14:textId="12335D43" w:rsidR="1EC29960" w:rsidRPr="001076F8" w:rsidRDefault="1EC29960" w:rsidP="1EC29960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2566</w:t>
            </w:r>
          </w:p>
        </w:tc>
      </w:tr>
      <w:tr w:rsidR="1EC29960" w:rsidRPr="001076F8" w14:paraId="706C1254" w14:textId="77777777" w:rsidTr="28E13703">
        <w:trPr>
          <w:trHeight w:val="17"/>
        </w:trPr>
        <w:tc>
          <w:tcPr>
            <w:tcW w:w="4374" w:type="dxa"/>
            <w:shd w:val="clear" w:color="auto" w:fill="auto"/>
          </w:tcPr>
          <w:p w14:paraId="7FA3C544" w14:textId="77777777" w:rsidR="1EC29960" w:rsidRPr="001076F8" w:rsidRDefault="1EC29960" w:rsidP="1EC29960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5C65FBE3" w14:textId="77777777" w:rsidR="1EC29960" w:rsidRPr="001076F8" w:rsidRDefault="1EC29960" w:rsidP="1EC29960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อัตราภาษี</w:t>
            </w:r>
          </w:p>
          <w:p w14:paraId="5656D28F" w14:textId="77777777" w:rsidR="1EC29960" w:rsidRPr="001076F8" w:rsidRDefault="1EC29960" w:rsidP="1EC29960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  <w:t>(ร้อยละ)</w:t>
            </w:r>
          </w:p>
        </w:tc>
        <w:tc>
          <w:tcPr>
            <w:tcW w:w="242" w:type="dxa"/>
            <w:shd w:val="clear" w:color="auto" w:fill="auto"/>
          </w:tcPr>
          <w:p w14:paraId="0098D38E" w14:textId="77777777" w:rsidR="1EC29960" w:rsidRPr="001076F8" w:rsidRDefault="1EC29960" w:rsidP="1EC29960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68" w:type="dxa"/>
            <w:shd w:val="clear" w:color="auto" w:fill="auto"/>
          </w:tcPr>
          <w:p w14:paraId="00032451" w14:textId="77777777" w:rsidR="1EC29960" w:rsidRPr="001076F8" w:rsidRDefault="1EC29960" w:rsidP="1EC29960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  <w:p w14:paraId="7F619186" w14:textId="77777777" w:rsidR="1EC29960" w:rsidRPr="001076F8" w:rsidRDefault="1EC29960" w:rsidP="1EC29960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  <w:t>(พันบาท)</w:t>
            </w:r>
          </w:p>
        </w:tc>
        <w:tc>
          <w:tcPr>
            <w:tcW w:w="246" w:type="dxa"/>
            <w:vAlign w:val="bottom"/>
          </w:tcPr>
          <w:p w14:paraId="7DCDBD45" w14:textId="77777777" w:rsidR="1EC29960" w:rsidRPr="001076F8" w:rsidRDefault="1EC29960" w:rsidP="1EC29960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078" w:type="dxa"/>
            <w:shd w:val="clear" w:color="auto" w:fill="auto"/>
            <w:vAlign w:val="bottom"/>
          </w:tcPr>
          <w:p w14:paraId="1450848B" w14:textId="77777777" w:rsidR="1EC29960" w:rsidRPr="001076F8" w:rsidRDefault="1EC29960" w:rsidP="1EC29960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อัตราภาษี</w:t>
            </w:r>
          </w:p>
          <w:p w14:paraId="22273E9B" w14:textId="77777777" w:rsidR="1EC29960" w:rsidRPr="001076F8" w:rsidRDefault="1EC29960" w:rsidP="1EC29960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  <w:t>(ร้อยละ)</w:t>
            </w:r>
          </w:p>
        </w:tc>
        <w:tc>
          <w:tcPr>
            <w:tcW w:w="248" w:type="dxa"/>
            <w:shd w:val="clear" w:color="auto" w:fill="auto"/>
            <w:vAlign w:val="bottom"/>
          </w:tcPr>
          <w:p w14:paraId="417B636F" w14:textId="77777777" w:rsidR="1EC29960" w:rsidRPr="001076F8" w:rsidRDefault="1EC29960" w:rsidP="1EC29960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790CB50C" w14:textId="77777777" w:rsidR="1EC29960" w:rsidRPr="001076F8" w:rsidRDefault="1EC29960" w:rsidP="1EC29960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  <w:p w14:paraId="0E309E22" w14:textId="77777777" w:rsidR="1EC29960" w:rsidRPr="001076F8" w:rsidRDefault="1EC29960" w:rsidP="1EC29960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  <w:t>(พันบาท)</w:t>
            </w:r>
          </w:p>
        </w:tc>
      </w:tr>
      <w:tr w:rsidR="00476A6E" w:rsidRPr="001076F8" w14:paraId="430EE0B4" w14:textId="77777777" w:rsidTr="28E13703">
        <w:trPr>
          <w:trHeight w:val="17"/>
        </w:trPr>
        <w:tc>
          <w:tcPr>
            <w:tcW w:w="4374" w:type="dxa"/>
            <w:shd w:val="clear" w:color="auto" w:fill="auto"/>
          </w:tcPr>
          <w:p w14:paraId="726209E2" w14:textId="77777777" w:rsidR="00476A6E" w:rsidRPr="001076F8" w:rsidRDefault="00476A6E" w:rsidP="00476A6E">
            <w:pPr>
              <w:tabs>
                <w:tab w:val="clear" w:pos="5613"/>
                <w:tab w:val="left" w:pos="5590"/>
              </w:tabs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ขาดทุนก่อนภาษีเงินได้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5C10C6AA" w14:textId="77777777" w:rsidR="00476A6E" w:rsidRPr="001076F8" w:rsidRDefault="00476A6E" w:rsidP="00476A6E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42" w:type="dxa"/>
            <w:shd w:val="clear" w:color="auto" w:fill="auto"/>
            <w:vAlign w:val="center"/>
          </w:tcPr>
          <w:p w14:paraId="429AF697" w14:textId="77777777" w:rsidR="00476A6E" w:rsidRPr="001076F8" w:rsidRDefault="00476A6E" w:rsidP="00476A6E">
            <w:pPr>
              <w:tabs>
                <w:tab w:val="decimal" w:pos="731"/>
              </w:tabs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68" w:type="dxa"/>
            <w:tcBorders>
              <w:bottom w:val="double" w:sz="4" w:space="0" w:color="auto"/>
            </w:tcBorders>
            <w:shd w:val="clear" w:color="auto" w:fill="auto"/>
          </w:tcPr>
          <w:p w14:paraId="4DE3F0A2" w14:textId="7EAAE3DC" w:rsidR="00476A6E" w:rsidRPr="001076F8" w:rsidRDefault="00476A6E" w:rsidP="00476A6E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79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CF5BE6">
              <w:rPr>
                <w:rFonts w:asciiTheme="majorBidi" w:eastAsia="SimSun" w:hAnsiTheme="majorBidi" w:cstheme="majorBidi"/>
                <w:sz w:val="30"/>
                <w:szCs w:val="30"/>
              </w:rPr>
              <w:t xml:space="preserve"> (9,7</w:t>
            </w:r>
            <w:r w:rsidR="003B308D">
              <w:rPr>
                <w:rFonts w:asciiTheme="majorBidi" w:eastAsia="SimSun" w:hAnsiTheme="majorBidi" w:cstheme="majorBidi"/>
                <w:sz w:val="30"/>
                <w:szCs w:val="30"/>
              </w:rPr>
              <w:t>22</w:t>
            </w:r>
            <w:r w:rsidRPr="00CF5BE6">
              <w:rPr>
                <w:rFonts w:asciiTheme="majorBidi" w:eastAsia="SimSun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46" w:type="dxa"/>
            <w:vAlign w:val="center"/>
          </w:tcPr>
          <w:p w14:paraId="5DC87513" w14:textId="77777777" w:rsidR="00476A6E" w:rsidRPr="001076F8" w:rsidRDefault="00476A6E" w:rsidP="00476A6E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vAlign w:val="center"/>
          </w:tcPr>
          <w:p w14:paraId="7044C93C" w14:textId="77777777" w:rsidR="00476A6E" w:rsidRPr="001076F8" w:rsidRDefault="00476A6E" w:rsidP="00476A6E">
            <w:pPr>
              <w:pStyle w:val="acctfourfigures"/>
              <w:tabs>
                <w:tab w:val="clear" w:pos="765"/>
                <w:tab w:val="decimal" w:pos="240"/>
              </w:tabs>
              <w:spacing w:line="240" w:lineRule="auto"/>
              <w:ind w:left="-79" w:right="-18"/>
              <w:jc w:val="center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48" w:type="dxa"/>
            <w:vAlign w:val="center"/>
          </w:tcPr>
          <w:p w14:paraId="3B9E6A98" w14:textId="77777777" w:rsidR="00476A6E" w:rsidRPr="001076F8" w:rsidRDefault="00476A6E" w:rsidP="00476A6E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tcBorders>
              <w:bottom w:val="double" w:sz="4" w:space="0" w:color="auto"/>
            </w:tcBorders>
          </w:tcPr>
          <w:p w14:paraId="317EE388" w14:textId="582039AD" w:rsidR="00476A6E" w:rsidRPr="001076F8" w:rsidRDefault="00476A6E" w:rsidP="00476A6E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79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1076F8">
              <w:rPr>
                <w:rFonts w:asciiTheme="majorBidi" w:eastAsia="SimSun" w:hAnsiTheme="majorBidi" w:cstheme="majorBidi"/>
                <w:sz w:val="30"/>
                <w:szCs w:val="30"/>
              </w:rPr>
              <w:t>(15,974)</w:t>
            </w:r>
          </w:p>
        </w:tc>
      </w:tr>
      <w:tr w:rsidR="00476A6E" w:rsidRPr="001076F8" w14:paraId="1F566183" w14:textId="77777777" w:rsidTr="00CF5BE6">
        <w:trPr>
          <w:trHeight w:val="17"/>
        </w:trPr>
        <w:tc>
          <w:tcPr>
            <w:tcW w:w="4374" w:type="dxa"/>
            <w:shd w:val="clear" w:color="auto" w:fill="auto"/>
          </w:tcPr>
          <w:p w14:paraId="036D0ED6" w14:textId="77777777" w:rsidR="00476A6E" w:rsidRPr="001076F8" w:rsidRDefault="00476A6E" w:rsidP="00476A6E">
            <w:pPr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จำนวนภาษีตามอัตราภาษีเงินได้ของประเทศไทย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75504849" w14:textId="405B6587" w:rsidR="00476A6E" w:rsidRPr="001076F8" w:rsidRDefault="00476A6E" w:rsidP="00476A6E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  <w:r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  <w:t>20.0</w:t>
            </w:r>
          </w:p>
        </w:tc>
        <w:tc>
          <w:tcPr>
            <w:tcW w:w="242" w:type="dxa"/>
            <w:shd w:val="clear" w:color="auto" w:fill="auto"/>
            <w:vAlign w:val="center"/>
          </w:tcPr>
          <w:p w14:paraId="25BFB38E" w14:textId="77777777" w:rsidR="00476A6E" w:rsidRPr="001076F8" w:rsidRDefault="00476A6E" w:rsidP="00476A6E">
            <w:pPr>
              <w:pStyle w:val="acctfourfigures"/>
              <w:tabs>
                <w:tab w:val="decimal" w:pos="73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double" w:sz="4" w:space="0" w:color="auto"/>
            </w:tcBorders>
            <w:shd w:val="clear" w:color="auto" w:fill="auto"/>
          </w:tcPr>
          <w:p w14:paraId="346EFF0E" w14:textId="7F927A8C" w:rsidR="00476A6E" w:rsidRPr="001076F8" w:rsidRDefault="00476A6E" w:rsidP="00476A6E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79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CF5BE6">
              <w:rPr>
                <w:rFonts w:asciiTheme="majorBidi" w:eastAsia="SimSun" w:hAnsiTheme="majorBidi" w:cstheme="majorBidi"/>
                <w:sz w:val="30"/>
                <w:szCs w:val="30"/>
              </w:rPr>
              <w:t xml:space="preserve"> (1,945)</w:t>
            </w:r>
          </w:p>
        </w:tc>
        <w:tc>
          <w:tcPr>
            <w:tcW w:w="246" w:type="dxa"/>
            <w:vAlign w:val="center"/>
          </w:tcPr>
          <w:p w14:paraId="71F46C4F" w14:textId="77777777" w:rsidR="00476A6E" w:rsidRPr="001076F8" w:rsidRDefault="00476A6E" w:rsidP="00476A6E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vAlign w:val="center"/>
          </w:tcPr>
          <w:p w14:paraId="0F503E6F" w14:textId="77777777" w:rsidR="00476A6E" w:rsidRPr="001076F8" w:rsidRDefault="00476A6E" w:rsidP="00476A6E">
            <w:pPr>
              <w:pStyle w:val="acctfourfigures"/>
              <w:tabs>
                <w:tab w:val="clear" w:pos="765"/>
                <w:tab w:val="decimal" w:pos="240"/>
              </w:tabs>
              <w:spacing w:line="240" w:lineRule="auto"/>
              <w:ind w:left="-79" w:right="-18"/>
              <w:jc w:val="center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1076F8">
              <w:rPr>
                <w:rFonts w:asciiTheme="majorBidi" w:eastAsia="SimSun" w:hAnsiTheme="majorBidi" w:cstheme="majorBidi"/>
                <w:i/>
                <w:iCs/>
                <w:sz w:val="30"/>
                <w:szCs w:val="30"/>
              </w:rPr>
              <w:t>20.0</w:t>
            </w:r>
          </w:p>
        </w:tc>
        <w:tc>
          <w:tcPr>
            <w:tcW w:w="248" w:type="dxa"/>
            <w:vAlign w:val="center"/>
          </w:tcPr>
          <w:p w14:paraId="6CDB921A" w14:textId="77777777" w:rsidR="00476A6E" w:rsidRPr="001076F8" w:rsidRDefault="00476A6E" w:rsidP="00476A6E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double" w:sz="4" w:space="0" w:color="auto"/>
            </w:tcBorders>
            <w:vAlign w:val="bottom"/>
          </w:tcPr>
          <w:p w14:paraId="48E86E4E" w14:textId="68F0F720" w:rsidR="00476A6E" w:rsidRPr="001076F8" w:rsidRDefault="00476A6E" w:rsidP="00476A6E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79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1076F8">
              <w:rPr>
                <w:rFonts w:asciiTheme="majorBidi" w:eastAsia="SimSun" w:hAnsiTheme="majorBidi" w:cstheme="majorBidi"/>
                <w:sz w:val="30"/>
                <w:szCs w:val="30"/>
              </w:rPr>
              <w:t>(3,195)</w:t>
            </w:r>
          </w:p>
        </w:tc>
      </w:tr>
      <w:tr w:rsidR="00476A6E" w:rsidRPr="001076F8" w14:paraId="6480F4A7" w14:textId="77777777" w:rsidTr="00697344">
        <w:tblPrEx>
          <w:tblW w:w="9604" w:type="dxa"/>
          <w:tblInd w:w="423" w:type="dxa"/>
          <w:tblLayout w:type="fixed"/>
          <w:tblLook w:val="01E0" w:firstRow="1" w:lastRow="1" w:firstColumn="1" w:lastColumn="1" w:noHBand="0" w:noVBand="0"/>
          <w:tblPrExChange w:id="93" w:author="Nattanon, Jeenpatipat" w:date="2024-11-14T13:34:00Z">
            <w:tblPrEx>
              <w:tblW w:w="9604" w:type="dxa"/>
              <w:tblInd w:w="423" w:type="dxa"/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Height w:val="17"/>
          <w:trPrChange w:id="94" w:author="Nattanon, Jeenpatipat" w:date="2024-11-14T13:34:00Z">
            <w:trPr>
              <w:trHeight w:val="17"/>
            </w:trPr>
          </w:trPrChange>
        </w:trPr>
        <w:tc>
          <w:tcPr>
            <w:tcW w:w="4374" w:type="dxa"/>
            <w:shd w:val="clear" w:color="auto" w:fill="auto"/>
            <w:tcPrChange w:id="95" w:author="Nattanon, Jeenpatipat" w:date="2024-11-14T13:34:00Z">
              <w:tcPr>
                <w:tcW w:w="4374" w:type="dxa"/>
                <w:shd w:val="clear" w:color="auto" w:fill="auto"/>
              </w:tcPr>
            </w:tcPrChange>
          </w:tcPr>
          <w:p w14:paraId="779B0F3D" w14:textId="77777777" w:rsidR="00476A6E" w:rsidRPr="001076F8" w:rsidRDefault="00476A6E" w:rsidP="00476A6E">
            <w:pPr>
              <w:ind w:left="187" w:hanging="187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ผลขาดทุนทางภาษีที่ไม่ได้บันทึก</w:t>
            </w:r>
          </w:p>
          <w:p w14:paraId="0D026D20" w14:textId="0A4D4D60" w:rsidR="00476A6E" w:rsidRPr="001076F8" w:rsidRDefault="00476A6E" w:rsidP="00476A6E">
            <w:pPr>
              <w:ind w:left="374" w:hanging="187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ภาษีเงินได้รอตัดบัญชี</w:t>
            </w:r>
          </w:p>
        </w:tc>
        <w:tc>
          <w:tcPr>
            <w:tcW w:w="989" w:type="dxa"/>
            <w:shd w:val="clear" w:color="auto" w:fill="auto"/>
            <w:vAlign w:val="center"/>
            <w:tcPrChange w:id="96" w:author="Nattanon, Jeenpatipat" w:date="2024-11-14T13:34:00Z">
              <w:tcPr>
                <w:tcW w:w="989" w:type="dxa"/>
                <w:shd w:val="clear" w:color="auto" w:fill="auto"/>
                <w:vAlign w:val="center"/>
              </w:tcPr>
            </w:tcPrChange>
          </w:tcPr>
          <w:p w14:paraId="6F310D26" w14:textId="77777777" w:rsidR="00476A6E" w:rsidRPr="001076F8" w:rsidRDefault="00476A6E" w:rsidP="00476A6E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  <w:shd w:val="clear" w:color="auto" w:fill="auto"/>
            <w:vAlign w:val="center"/>
            <w:tcPrChange w:id="97" w:author="Nattanon, Jeenpatipat" w:date="2024-11-14T13:34:00Z">
              <w:tcPr>
                <w:tcW w:w="242" w:type="dxa"/>
                <w:shd w:val="clear" w:color="auto" w:fill="auto"/>
                <w:vAlign w:val="center"/>
              </w:tcPr>
            </w:tcPrChange>
          </w:tcPr>
          <w:p w14:paraId="17A66F14" w14:textId="77777777" w:rsidR="00476A6E" w:rsidRPr="001076F8" w:rsidRDefault="00476A6E" w:rsidP="00476A6E">
            <w:pPr>
              <w:pStyle w:val="acctfourfigures"/>
              <w:tabs>
                <w:tab w:val="decimal" w:pos="73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shd w:val="clear" w:color="auto" w:fill="auto"/>
            <w:vAlign w:val="bottom"/>
            <w:tcPrChange w:id="98" w:author="Nattanon, Jeenpatipat" w:date="2024-11-14T13:34:00Z">
              <w:tcPr>
                <w:tcW w:w="1168" w:type="dxa"/>
                <w:shd w:val="clear" w:color="auto" w:fill="auto"/>
              </w:tcPr>
            </w:tcPrChange>
          </w:tcPr>
          <w:p w14:paraId="317444BF" w14:textId="77777777" w:rsidR="00476A6E" w:rsidRPr="00CF5BE6" w:rsidRDefault="00476A6E" w:rsidP="00CF5BE6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79"/>
              <w:jc w:val="right"/>
              <w:rPr>
                <w:rFonts w:asciiTheme="majorBidi" w:eastAsia="SimSun" w:hAnsiTheme="majorBidi" w:cstheme="majorBidi"/>
              </w:rPr>
            </w:pPr>
          </w:p>
          <w:p w14:paraId="11D5AA66" w14:textId="547E1ED7" w:rsidR="00476A6E" w:rsidRPr="001076F8" w:rsidRDefault="00476A6E" w:rsidP="00476A6E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79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CF5BE6">
              <w:rPr>
                <w:rFonts w:asciiTheme="majorBidi" w:eastAsia="SimSun" w:hAnsiTheme="majorBidi" w:cstheme="majorBidi"/>
                <w:sz w:val="30"/>
                <w:szCs w:val="30"/>
              </w:rPr>
              <w:t xml:space="preserve"> (6,005)</w:t>
            </w:r>
          </w:p>
        </w:tc>
        <w:tc>
          <w:tcPr>
            <w:tcW w:w="246" w:type="dxa"/>
            <w:vAlign w:val="center"/>
            <w:tcPrChange w:id="99" w:author="Nattanon, Jeenpatipat" w:date="2024-11-14T13:34:00Z">
              <w:tcPr>
                <w:tcW w:w="246" w:type="dxa"/>
                <w:vAlign w:val="center"/>
              </w:tcPr>
            </w:tcPrChange>
          </w:tcPr>
          <w:p w14:paraId="55EF8CCF" w14:textId="77777777" w:rsidR="00476A6E" w:rsidRPr="001076F8" w:rsidRDefault="00476A6E" w:rsidP="00476A6E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vAlign w:val="center"/>
            <w:tcPrChange w:id="100" w:author="Nattanon, Jeenpatipat" w:date="2024-11-14T13:34:00Z">
              <w:tcPr>
                <w:tcW w:w="1078" w:type="dxa"/>
                <w:vAlign w:val="center"/>
              </w:tcPr>
            </w:tcPrChange>
          </w:tcPr>
          <w:p w14:paraId="70B00C1E" w14:textId="77777777" w:rsidR="00476A6E" w:rsidRPr="001076F8" w:rsidRDefault="00476A6E" w:rsidP="00476A6E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48" w:type="dxa"/>
            <w:vAlign w:val="center"/>
            <w:tcPrChange w:id="101" w:author="Nattanon, Jeenpatipat" w:date="2024-11-14T13:34:00Z">
              <w:tcPr>
                <w:tcW w:w="248" w:type="dxa"/>
                <w:vAlign w:val="center"/>
              </w:tcPr>
            </w:tcPrChange>
          </w:tcPr>
          <w:p w14:paraId="45FF7602" w14:textId="77777777" w:rsidR="00476A6E" w:rsidRPr="001076F8" w:rsidRDefault="00476A6E" w:rsidP="00476A6E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  <w:tcPrChange w:id="102" w:author="Nattanon, Jeenpatipat" w:date="2024-11-14T13:34:00Z">
              <w:tcPr>
                <w:tcW w:w="1259" w:type="dxa"/>
                <w:vAlign w:val="bottom"/>
              </w:tcPr>
            </w:tcPrChange>
          </w:tcPr>
          <w:p w14:paraId="764C8E88" w14:textId="0DD50BC1" w:rsidR="00476A6E" w:rsidRPr="001076F8" w:rsidRDefault="00476A6E" w:rsidP="00476A6E">
            <w:pPr>
              <w:pStyle w:val="acctfourfigures"/>
              <w:tabs>
                <w:tab w:val="clear" w:pos="765"/>
                <w:tab w:val="decimal" w:pos="568"/>
              </w:tabs>
              <w:spacing w:line="240" w:lineRule="auto"/>
              <w:ind w:left="-79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1076F8">
              <w:rPr>
                <w:rFonts w:asciiTheme="majorBidi" w:eastAsia="SimSun" w:hAnsiTheme="majorBidi" w:cstheme="majorBidi"/>
                <w:sz w:val="30"/>
                <w:szCs w:val="30"/>
              </w:rPr>
              <w:t>3,195</w:t>
            </w:r>
          </w:p>
        </w:tc>
      </w:tr>
      <w:tr w:rsidR="00476A6E" w:rsidRPr="001076F8" w14:paraId="351B1D1A" w14:textId="77777777" w:rsidTr="0077043C">
        <w:tblPrEx>
          <w:tblW w:w="9604" w:type="dxa"/>
          <w:tblInd w:w="423" w:type="dxa"/>
          <w:tblLayout w:type="fixed"/>
          <w:tblLook w:val="01E0" w:firstRow="1" w:lastRow="1" w:firstColumn="1" w:lastColumn="1" w:noHBand="0" w:noVBand="0"/>
          <w:tblPrExChange w:id="103" w:author="Nattanon, Jeenpatipat" w:date="2024-11-14T13:34:00Z">
            <w:tblPrEx>
              <w:tblW w:w="9604" w:type="dxa"/>
              <w:tblInd w:w="423" w:type="dxa"/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Height w:val="17"/>
          <w:trPrChange w:id="104" w:author="Nattanon, Jeenpatipat" w:date="2024-11-14T13:34:00Z">
            <w:trPr>
              <w:trHeight w:val="17"/>
            </w:trPr>
          </w:trPrChange>
        </w:trPr>
        <w:tc>
          <w:tcPr>
            <w:tcW w:w="4374" w:type="dxa"/>
            <w:shd w:val="clear" w:color="auto" w:fill="auto"/>
            <w:tcPrChange w:id="105" w:author="Nattanon, Jeenpatipat" w:date="2024-11-14T13:34:00Z">
              <w:tcPr>
                <w:tcW w:w="4374" w:type="dxa"/>
                <w:shd w:val="clear" w:color="auto" w:fill="auto"/>
              </w:tcPr>
            </w:tcPrChange>
          </w:tcPr>
          <w:p w14:paraId="6F06D7B9" w14:textId="71B257CE" w:rsidR="00476A6E" w:rsidRPr="001076F8" w:rsidRDefault="00476A6E" w:rsidP="00476A6E">
            <w:pPr>
              <w:ind w:left="187" w:hanging="187"/>
              <w:rPr>
                <w:rFonts w:asciiTheme="majorBidi" w:hAnsiTheme="majorBidi" w:cstheme="majorBidi"/>
                <w:cs/>
              </w:rPr>
            </w:pPr>
            <w:r w:rsidRPr="00690EF5">
              <w:rPr>
                <w:rFonts w:asciiTheme="majorBidi" w:hAnsiTheme="majorBidi" w:cstheme="majorBidi"/>
                <w:cs/>
              </w:rPr>
              <w:t>ปรับปรุงผลแตกต่างชั่วคราวทางภาษีที่บันทึกเป็นภาษีเงินได้รอตัดบัญชี</w:t>
            </w:r>
          </w:p>
        </w:tc>
        <w:tc>
          <w:tcPr>
            <w:tcW w:w="989" w:type="dxa"/>
            <w:shd w:val="clear" w:color="auto" w:fill="auto"/>
            <w:vAlign w:val="center"/>
            <w:tcPrChange w:id="106" w:author="Nattanon, Jeenpatipat" w:date="2024-11-14T13:34:00Z">
              <w:tcPr>
                <w:tcW w:w="989" w:type="dxa"/>
                <w:shd w:val="clear" w:color="auto" w:fill="auto"/>
                <w:vAlign w:val="center"/>
              </w:tcPr>
            </w:tcPrChange>
          </w:tcPr>
          <w:p w14:paraId="748ECFE9" w14:textId="77777777" w:rsidR="00476A6E" w:rsidRPr="001076F8" w:rsidRDefault="00476A6E" w:rsidP="00476A6E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  <w:shd w:val="clear" w:color="auto" w:fill="auto"/>
            <w:vAlign w:val="center"/>
            <w:tcPrChange w:id="107" w:author="Nattanon, Jeenpatipat" w:date="2024-11-14T13:34:00Z">
              <w:tcPr>
                <w:tcW w:w="242" w:type="dxa"/>
                <w:shd w:val="clear" w:color="auto" w:fill="auto"/>
                <w:vAlign w:val="center"/>
              </w:tcPr>
            </w:tcPrChange>
          </w:tcPr>
          <w:p w14:paraId="25CB19A7" w14:textId="77777777" w:rsidR="00476A6E" w:rsidRPr="001076F8" w:rsidRDefault="00476A6E" w:rsidP="00476A6E">
            <w:pPr>
              <w:pStyle w:val="acctfourfigures"/>
              <w:tabs>
                <w:tab w:val="decimal" w:pos="73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shd w:val="clear" w:color="auto" w:fill="auto"/>
            <w:vAlign w:val="bottom"/>
            <w:tcPrChange w:id="108" w:author="Nattanon, Jeenpatipat" w:date="2024-11-14T13:34:00Z">
              <w:tcPr>
                <w:tcW w:w="1168" w:type="dxa"/>
                <w:shd w:val="clear" w:color="auto" w:fill="auto"/>
              </w:tcPr>
            </w:tcPrChange>
          </w:tcPr>
          <w:p w14:paraId="0571F494" w14:textId="77777777" w:rsidR="00476A6E" w:rsidRPr="00CF5BE6" w:rsidRDefault="00476A6E" w:rsidP="00CF5BE6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79"/>
              <w:jc w:val="right"/>
              <w:rPr>
                <w:rFonts w:asciiTheme="majorBidi" w:eastAsia="SimSun" w:hAnsiTheme="majorBidi" w:cstheme="majorBidi"/>
              </w:rPr>
            </w:pPr>
          </w:p>
          <w:p w14:paraId="7BA3E6D1" w14:textId="7FC07667" w:rsidR="00476A6E" w:rsidRPr="001076F8" w:rsidRDefault="00476A6E" w:rsidP="00476A6E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79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CF5BE6">
              <w:rPr>
                <w:rFonts w:asciiTheme="majorBidi" w:eastAsia="SimSun" w:hAnsiTheme="majorBidi" w:cstheme="majorBidi"/>
                <w:sz w:val="30"/>
                <w:szCs w:val="30"/>
              </w:rPr>
              <w:t xml:space="preserve"> (7,763)</w:t>
            </w:r>
          </w:p>
        </w:tc>
        <w:tc>
          <w:tcPr>
            <w:tcW w:w="246" w:type="dxa"/>
            <w:vAlign w:val="center"/>
            <w:tcPrChange w:id="109" w:author="Nattanon, Jeenpatipat" w:date="2024-11-14T13:34:00Z">
              <w:tcPr>
                <w:tcW w:w="246" w:type="dxa"/>
                <w:vAlign w:val="center"/>
              </w:tcPr>
            </w:tcPrChange>
          </w:tcPr>
          <w:p w14:paraId="59DAE73F" w14:textId="77777777" w:rsidR="00476A6E" w:rsidRPr="001076F8" w:rsidRDefault="00476A6E" w:rsidP="00476A6E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vAlign w:val="center"/>
            <w:tcPrChange w:id="110" w:author="Nattanon, Jeenpatipat" w:date="2024-11-14T13:34:00Z">
              <w:tcPr>
                <w:tcW w:w="1078" w:type="dxa"/>
                <w:vAlign w:val="center"/>
              </w:tcPr>
            </w:tcPrChange>
          </w:tcPr>
          <w:p w14:paraId="3DE63786" w14:textId="77777777" w:rsidR="00476A6E" w:rsidRPr="001076F8" w:rsidRDefault="00476A6E" w:rsidP="00476A6E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48" w:type="dxa"/>
            <w:vAlign w:val="center"/>
            <w:tcPrChange w:id="111" w:author="Nattanon, Jeenpatipat" w:date="2024-11-14T13:34:00Z">
              <w:tcPr>
                <w:tcW w:w="248" w:type="dxa"/>
                <w:vAlign w:val="center"/>
              </w:tcPr>
            </w:tcPrChange>
          </w:tcPr>
          <w:p w14:paraId="43ECEF23" w14:textId="77777777" w:rsidR="00476A6E" w:rsidRPr="001076F8" w:rsidRDefault="00476A6E" w:rsidP="00476A6E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vAlign w:val="bottom"/>
            <w:tcPrChange w:id="112" w:author="Nattanon, Jeenpatipat" w:date="2024-11-14T13:34:00Z">
              <w:tcPr>
                <w:tcW w:w="1259" w:type="dxa"/>
                <w:vAlign w:val="bottom"/>
              </w:tcPr>
            </w:tcPrChange>
          </w:tcPr>
          <w:p w14:paraId="739EFB49" w14:textId="00A47628" w:rsidR="00476A6E" w:rsidRPr="001076F8" w:rsidRDefault="00476A6E" w:rsidP="00CF5BE6">
            <w:pPr>
              <w:pStyle w:val="acctfourfigures"/>
              <w:tabs>
                <w:tab w:val="clear" w:pos="765"/>
              </w:tabs>
              <w:spacing w:line="240" w:lineRule="auto"/>
              <w:ind w:left="-79" w:right="-609"/>
              <w:jc w:val="center"/>
              <w:rPr>
                <w:rFonts w:asciiTheme="majorBidi" w:eastAsia="SimSun" w:hAnsiTheme="majorBidi" w:cstheme="majorBidi"/>
                <w:sz w:val="30"/>
                <w:szCs w:val="30"/>
              </w:rPr>
            </w:pPr>
            <w:r>
              <w:rPr>
                <w:rFonts w:asciiTheme="majorBidi" w:eastAsia="SimSun" w:hAnsiTheme="majorBidi" w:cstheme="majorBidi"/>
                <w:sz w:val="30"/>
                <w:szCs w:val="30"/>
              </w:rPr>
              <w:t>-</w:t>
            </w:r>
          </w:p>
        </w:tc>
      </w:tr>
      <w:tr w:rsidR="00476A6E" w:rsidRPr="001076F8" w14:paraId="494A5CBC" w14:textId="77777777" w:rsidTr="00CF5BE6">
        <w:trPr>
          <w:trHeight w:val="17"/>
        </w:trPr>
        <w:tc>
          <w:tcPr>
            <w:tcW w:w="4374" w:type="dxa"/>
            <w:shd w:val="clear" w:color="auto" w:fill="auto"/>
          </w:tcPr>
          <w:p w14:paraId="461EE78F" w14:textId="77777777" w:rsidR="00476A6E" w:rsidRPr="001076F8" w:rsidRDefault="00476A6E" w:rsidP="00476A6E">
            <w:pPr>
              <w:ind w:left="162" w:hanging="180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รวม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0842F073" w14:textId="663B6207" w:rsidR="00476A6E" w:rsidRPr="00CF5BE6" w:rsidRDefault="18D4CA2E" w:rsidP="28E13703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eastAsia="SimSun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28E13703">
              <w:rPr>
                <w:rFonts w:asciiTheme="majorBidi" w:eastAsia="SimSun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  <w:t>161.6</w:t>
            </w:r>
          </w:p>
        </w:tc>
        <w:tc>
          <w:tcPr>
            <w:tcW w:w="242" w:type="dxa"/>
            <w:shd w:val="clear" w:color="auto" w:fill="auto"/>
            <w:vAlign w:val="center"/>
          </w:tcPr>
          <w:p w14:paraId="04B6F105" w14:textId="77777777" w:rsidR="00476A6E" w:rsidRPr="001076F8" w:rsidRDefault="00476A6E" w:rsidP="00476A6E">
            <w:pPr>
              <w:pStyle w:val="acctfourfigures"/>
              <w:tabs>
                <w:tab w:val="decimal" w:pos="73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9B0752" w14:textId="158B46CE" w:rsidR="00476A6E" w:rsidRPr="00476A6E" w:rsidRDefault="00476A6E" w:rsidP="00CF5BE6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79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  <w:r w:rsidRPr="00CF5BE6"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  <w:t xml:space="preserve"> (15,713)</w:t>
            </w:r>
          </w:p>
        </w:tc>
        <w:tc>
          <w:tcPr>
            <w:tcW w:w="246" w:type="dxa"/>
            <w:vAlign w:val="center"/>
          </w:tcPr>
          <w:p w14:paraId="149F82D4" w14:textId="77777777" w:rsidR="00476A6E" w:rsidRPr="00476A6E" w:rsidRDefault="00476A6E" w:rsidP="00476A6E">
            <w:pPr>
              <w:pStyle w:val="acctfourfigures"/>
              <w:tabs>
                <w:tab w:val="clear" w:pos="765"/>
              </w:tabs>
              <w:spacing w:line="240" w:lineRule="auto"/>
              <w:ind w:left="-79" w:right="-77"/>
              <w:jc w:val="center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8" w:type="dxa"/>
            <w:vAlign w:val="center"/>
          </w:tcPr>
          <w:p w14:paraId="5577284D" w14:textId="1D891396" w:rsidR="00476A6E" w:rsidRPr="00CF5BE6" w:rsidRDefault="00476A6E" w:rsidP="00476A6E">
            <w:pPr>
              <w:pStyle w:val="acctfourfigures"/>
              <w:tabs>
                <w:tab w:val="clear" w:pos="765"/>
                <w:tab w:val="decimal" w:pos="421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CF5BE6">
              <w:rPr>
                <w:rFonts w:asciiTheme="majorBidi" w:eastAsia="SimSun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  <w:t>-</w:t>
            </w:r>
          </w:p>
        </w:tc>
        <w:tc>
          <w:tcPr>
            <w:tcW w:w="248" w:type="dxa"/>
            <w:vAlign w:val="center"/>
          </w:tcPr>
          <w:p w14:paraId="5D6479F8" w14:textId="77777777" w:rsidR="00476A6E" w:rsidRPr="00476A6E" w:rsidRDefault="00476A6E" w:rsidP="00476A6E">
            <w:pPr>
              <w:pStyle w:val="acctfourfigures"/>
              <w:tabs>
                <w:tab w:val="clear" w:pos="765"/>
              </w:tabs>
              <w:spacing w:line="240" w:lineRule="auto"/>
              <w:ind w:left="-79" w:right="-77"/>
              <w:jc w:val="center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A88E559" w14:textId="315670DC" w:rsidR="00476A6E" w:rsidRPr="001076F8" w:rsidRDefault="00476A6E" w:rsidP="00476A6E">
            <w:pPr>
              <w:pStyle w:val="acctfourfigures"/>
              <w:tabs>
                <w:tab w:val="clear" w:pos="765"/>
              </w:tabs>
              <w:spacing w:line="240" w:lineRule="auto"/>
              <w:ind w:left="-79" w:right="-609"/>
              <w:jc w:val="center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  <w:r w:rsidRPr="001076F8"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3241FDC3" w14:textId="51113579" w:rsidR="000A68AE" w:rsidRPr="001076F8" w:rsidRDefault="000A68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tbl>
      <w:tblPr>
        <w:tblW w:w="9567" w:type="dxa"/>
        <w:tblInd w:w="423" w:type="dxa"/>
        <w:tblLayout w:type="fixed"/>
        <w:tblLook w:val="01E0" w:firstRow="1" w:lastRow="1" w:firstColumn="1" w:lastColumn="1" w:noHBand="0" w:noVBand="0"/>
      </w:tblPr>
      <w:tblGrid>
        <w:gridCol w:w="4347"/>
        <w:gridCol w:w="990"/>
        <w:gridCol w:w="270"/>
        <w:gridCol w:w="1170"/>
        <w:gridCol w:w="270"/>
        <w:gridCol w:w="1080"/>
        <w:gridCol w:w="270"/>
        <w:gridCol w:w="1170"/>
      </w:tblGrid>
      <w:tr w:rsidR="00B43B68" w:rsidRPr="001076F8" w14:paraId="0A176FFA" w14:textId="77777777" w:rsidTr="003A20B7">
        <w:trPr>
          <w:trHeight w:val="17"/>
        </w:trPr>
        <w:tc>
          <w:tcPr>
            <w:tcW w:w="4347" w:type="dxa"/>
            <w:shd w:val="clear" w:color="auto" w:fill="auto"/>
          </w:tcPr>
          <w:p w14:paraId="31C98495" w14:textId="77777777" w:rsidR="00B43B68" w:rsidRPr="001076F8" w:rsidRDefault="00B43B68" w:rsidP="00A6432B">
            <w:pPr>
              <w:ind w:right="-108"/>
              <w:jc w:val="thaiDistribute"/>
              <w:rPr>
                <w:rFonts w:asciiTheme="majorBidi" w:hAnsiTheme="majorBidi" w:cstheme="majorBidi"/>
                <w:bCs/>
                <w:i/>
                <w:iCs/>
              </w:rPr>
            </w:pPr>
          </w:p>
        </w:tc>
        <w:tc>
          <w:tcPr>
            <w:tcW w:w="5220" w:type="dxa"/>
            <w:gridSpan w:val="7"/>
            <w:shd w:val="clear" w:color="auto" w:fill="auto"/>
          </w:tcPr>
          <w:p w14:paraId="1AF02711" w14:textId="77777777" w:rsidR="00B43B68" w:rsidRPr="001076F8" w:rsidRDefault="00B43B68" w:rsidP="00A6432B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43B68" w:rsidRPr="001076F8" w14:paraId="603DC3E9" w14:textId="77777777" w:rsidTr="003A20B7">
        <w:trPr>
          <w:trHeight w:val="17"/>
        </w:trPr>
        <w:tc>
          <w:tcPr>
            <w:tcW w:w="4347" w:type="dxa"/>
            <w:shd w:val="clear" w:color="auto" w:fill="auto"/>
          </w:tcPr>
          <w:p w14:paraId="402F7128" w14:textId="44B65322" w:rsidR="00B43B68" w:rsidRPr="001076F8" w:rsidRDefault="300A829A" w:rsidP="1EC29960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สำหรับงวด</w:t>
            </w:r>
            <w:r w:rsidR="002B5398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เก้า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เดือน</w:t>
            </w:r>
            <w:r w:rsidR="00B43B68"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 xml:space="preserve">สิ้นสุดวันที่ </w:t>
            </w:r>
            <w:r w:rsidR="00F30A94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30</w:t>
            </w:r>
            <w:r w:rsidR="358AEB74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 </w:t>
            </w:r>
            <w:r w:rsidR="002B5398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กันยายน</w:t>
            </w:r>
          </w:p>
        </w:tc>
        <w:tc>
          <w:tcPr>
            <w:tcW w:w="2430" w:type="dxa"/>
            <w:gridSpan w:val="3"/>
            <w:shd w:val="clear" w:color="auto" w:fill="auto"/>
          </w:tcPr>
          <w:p w14:paraId="7714F33B" w14:textId="1B169BFB" w:rsidR="00B43B68" w:rsidRPr="001076F8" w:rsidRDefault="00B43B68" w:rsidP="00A6432B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DE56B1" w:rsidRPr="001076F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70" w:type="dxa"/>
          </w:tcPr>
          <w:p w14:paraId="79C40741" w14:textId="77777777" w:rsidR="00B43B68" w:rsidRPr="001076F8" w:rsidRDefault="00B43B68" w:rsidP="00A6432B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20" w:type="dxa"/>
            <w:gridSpan w:val="3"/>
          </w:tcPr>
          <w:p w14:paraId="70574D4F" w14:textId="12335D43" w:rsidR="00B43B68" w:rsidRPr="001076F8" w:rsidRDefault="00B43B68" w:rsidP="00A6432B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DE56B1" w:rsidRPr="001076F8">
              <w:rPr>
                <w:rFonts w:asciiTheme="majorBidi" w:hAnsiTheme="majorBidi" w:cstheme="majorBidi"/>
              </w:rPr>
              <w:t>6</w:t>
            </w:r>
          </w:p>
        </w:tc>
      </w:tr>
      <w:tr w:rsidR="00B43B68" w:rsidRPr="001076F8" w14:paraId="5B808ADB" w14:textId="77777777" w:rsidTr="003A20B7">
        <w:trPr>
          <w:trHeight w:val="17"/>
        </w:trPr>
        <w:tc>
          <w:tcPr>
            <w:tcW w:w="4347" w:type="dxa"/>
            <w:shd w:val="clear" w:color="auto" w:fill="auto"/>
          </w:tcPr>
          <w:p w14:paraId="3C91B75B" w14:textId="77777777" w:rsidR="00B43B68" w:rsidRPr="001076F8" w:rsidRDefault="00B43B68" w:rsidP="00A6432B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shd w:val="clear" w:color="auto" w:fill="auto"/>
          </w:tcPr>
          <w:p w14:paraId="3D34059C" w14:textId="77777777" w:rsidR="00B43B68" w:rsidRPr="001076F8" w:rsidRDefault="00B43B68" w:rsidP="00A6432B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อัตราภาษี</w:t>
            </w:r>
          </w:p>
          <w:p w14:paraId="0FC80C90" w14:textId="77777777" w:rsidR="00B43B68" w:rsidRPr="001076F8" w:rsidRDefault="00B43B68" w:rsidP="00A6432B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</w:tcPr>
          <w:p w14:paraId="0896B074" w14:textId="77777777" w:rsidR="00B43B68" w:rsidRPr="001076F8" w:rsidRDefault="00B43B68" w:rsidP="00A6432B">
            <w:pPr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170" w:type="dxa"/>
            <w:shd w:val="clear" w:color="auto" w:fill="auto"/>
          </w:tcPr>
          <w:p w14:paraId="17FC1834" w14:textId="77777777" w:rsidR="00B43B68" w:rsidRPr="001076F8" w:rsidRDefault="00B43B68" w:rsidP="00A6432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  <w:p w14:paraId="3D392FFF" w14:textId="77777777" w:rsidR="00B43B68" w:rsidRPr="001076F8" w:rsidRDefault="00B43B68" w:rsidP="00A6432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70" w:type="dxa"/>
          </w:tcPr>
          <w:p w14:paraId="55F330D0" w14:textId="77777777" w:rsidR="00B43B68" w:rsidRPr="001076F8" w:rsidRDefault="00B43B68" w:rsidP="00A6432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6DA479F8" w14:textId="77777777" w:rsidR="00B43B68" w:rsidRPr="001076F8" w:rsidRDefault="00B43B68" w:rsidP="00A6432B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อัตราภาษี</w:t>
            </w:r>
          </w:p>
          <w:p w14:paraId="59E81A33" w14:textId="77777777" w:rsidR="00B43B68" w:rsidRPr="001076F8" w:rsidRDefault="00B43B68" w:rsidP="00A6432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</w:tcPr>
          <w:p w14:paraId="38420127" w14:textId="77777777" w:rsidR="00B43B68" w:rsidRPr="001076F8" w:rsidRDefault="00B43B68" w:rsidP="00A6432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5732FADA" w14:textId="77777777" w:rsidR="00B43B68" w:rsidRPr="001076F8" w:rsidRDefault="00B43B68" w:rsidP="00A6432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  <w:p w14:paraId="59CE5430" w14:textId="77777777" w:rsidR="00B43B68" w:rsidRPr="001076F8" w:rsidRDefault="00B43B68" w:rsidP="00A6432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3B308D" w:rsidRPr="001076F8" w14:paraId="182B1583" w14:textId="77777777" w:rsidTr="001076F8">
        <w:trPr>
          <w:trHeight w:val="17"/>
        </w:trPr>
        <w:tc>
          <w:tcPr>
            <w:tcW w:w="4347" w:type="dxa"/>
            <w:shd w:val="clear" w:color="auto" w:fill="auto"/>
          </w:tcPr>
          <w:p w14:paraId="6D5BD018" w14:textId="77777777" w:rsidR="003B308D" w:rsidRPr="001076F8" w:rsidRDefault="003B308D" w:rsidP="003B308D">
            <w:pPr>
              <w:tabs>
                <w:tab w:val="clear" w:pos="5613"/>
                <w:tab w:val="left" w:pos="5590"/>
              </w:tabs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ขาดทุนก่อนภาษีเงินได้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64B0F11" w14:textId="77777777" w:rsidR="003B308D" w:rsidRPr="001076F8" w:rsidRDefault="003B308D" w:rsidP="003B308D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388E042D" w14:textId="77777777" w:rsidR="003B308D" w:rsidRPr="001076F8" w:rsidRDefault="003B308D" w:rsidP="003B308D">
            <w:pPr>
              <w:tabs>
                <w:tab w:val="decimal" w:pos="731"/>
              </w:tabs>
              <w:jc w:val="right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3B42F5B5" w14:textId="41B6E095" w:rsidR="003B308D" w:rsidRPr="001076F8" w:rsidRDefault="003B308D" w:rsidP="003B308D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79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CF5BE6">
              <w:rPr>
                <w:rFonts w:asciiTheme="majorBidi" w:eastAsia="SimSun" w:hAnsiTheme="majorBidi" w:cstheme="majorBidi"/>
                <w:sz w:val="30"/>
                <w:szCs w:val="30"/>
              </w:rPr>
              <w:t xml:space="preserve"> (39,748)</w:t>
            </w:r>
          </w:p>
        </w:tc>
        <w:tc>
          <w:tcPr>
            <w:tcW w:w="270" w:type="dxa"/>
            <w:vAlign w:val="center"/>
          </w:tcPr>
          <w:p w14:paraId="12D905E9" w14:textId="77777777" w:rsidR="003B308D" w:rsidRPr="001076F8" w:rsidRDefault="003B308D" w:rsidP="003B308D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2AC4775D" w14:textId="77777777" w:rsidR="003B308D" w:rsidRPr="001076F8" w:rsidRDefault="003B308D" w:rsidP="003B308D">
            <w:pPr>
              <w:pStyle w:val="acctfourfigures"/>
              <w:tabs>
                <w:tab w:val="clear" w:pos="765"/>
                <w:tab w:val="decimal" w:pos="240"/>
              </w:tabs>
              <w:spacing w:line="240" w:lineRule="auto"/>
              <w:ind w:left="-79" w:right="-18"/>
              <w:jc w:val="center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4E23FBB5" w14:textId="77777777" w:rsidR="003B308D" w:rsidRPr="001076F8" w:rsidRDefault="003B308D" w:rsidP="003B308D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557C2F30" w14:textId="16FBB294" w:rsidR="003B308D" w:rsidRPr="001076F8" w:rsidRDefault="003B308D" w:rsidP="003B308D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79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1076F8">
              <w:rPr>
                <w:rFonts w:asciiTheme="majorBidi" w:eastAsia="SimSun" w:hAnsiTheme="majorBidi" w:cstheme="majorBidi"/>
                <w:sz w:val="30"/>
                <w:szCs w:val="30"/>
              </w:rPr>
              <w:t>(39,341)</w:t>
            </w:r>
          </w:p>
        </w:tc>
      </w:tr>
      <w:tr w:rsidR="003B308D" w:rsidRPr="001076F8" w14:paraId="02FED1BA" w14:textId="77777777" w:rsidTr="001076F8">
        <w:trPr>
          <w:trHeight w:val="17"/>
        </w:trPr>
        <w:tc>
          <w:tcPr>
            <w:tcW w:w="4347" w:type="dxa"/>
            <w:shd w:val="clear" w:color="auto" w:fill="auto"/>
          </w:tcPr>
          <w:p w14:paraId="47E50A99" w14:textId="77777777" w:rsidR="003B308D" w:rsidRPr="001076F8" w:rsidRDefault="003B308D" w:rsidP="003B308D">
            <w:pPr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จำนวนภาษีตามอัตราภาษีเงินได้ของประเทศไทย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8D4586A" w14:textId="28D45721" w:rsidR="003B308D" w:rsidRPr="00CF5BE6" w:rsidRDefault="003B308D" w:rsidP="003B308D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CF5BE6">
              <w:rPr>
                <w:rFonts w:asciiTheme="majorBidi" w:eastAsia="SimSun" w:hAnsiTheme="majorBidi" w:cstheme="majorBidi"/>
                <w:i/>
                <w:iCs/>
                <w:sz w:val="30"/>
                <w:szCs w:val="30"/>
              </w:rPr>
              <w:t>20.0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550A343" w14:textId="77777777" w:rsidR="003B308D" w:rsidRPr="001076F8" w:rsidRDefault="003B308D" w:rsidP="003B308D">
            <w:pPr>
              <w:pStyle w:val="acctfourfigures"/>
              <w:tabs>
                <w:tab w:val="decimal" w:pos="73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194297E" w14:textId="1FD2952A" w:rsidR="003B308D" w:rsidRPr="001076F8" w:rsidRDefault="003B308D" w:rsidP="003B308D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79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CF5BE6">
              <w:rPr>
                <w:rFonts w:asciiTheme="majorBidi" w:eastAsia="SimSun" w:hAnsiTheme="majorBidi" w:cstheme="majorBidi"/>
                <w:sz w:val="30"/>
                <w:szCs w:val="30"/>
              </w:rPr>
              <w:t xml:space="preserve"> (7,950)</w:t>
            </w:r>
          </w:p>
        </w:tc>
        <w:tc>
          <w:tcPr>
            <w:tcW w:w="270" w:type="dxa"/>
            <w:vAlign w:val="center"/>
          </w:tcPr>
          <w:p w14:paraId="6C088CAE" w14:textId="77777777" w:rsidR="003B308D" w:rsidRPr="001076F8" w:rsidRDefault="003B308D" w:rsidP="003B308D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1F09DB1C" w14:textId="77777777" w:rsidR="003B308D" w:rsidRPr="001076F8" w:rsidRDefault="003B308D" w:rsidP="003B308D">
            <w:pPr>
              <w:pStyle w:val="acctfourfigures"/>
              <w:tabs>
                <w:tab w:val="clear" w:pos="765"/>
                <w:tab w:val="decimal" w:pos="240"/>
              </w:tabs>
              <w:spacing w:line="240" w:lineRule="auto"/>
              <w:ind w:left="-79" w:right="-18"/>
              <w:jc w:val="center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1076F8">
              <w:rPr>
                <w:rFonts w:asciiTheme="majorBidi" w:eastAsia="SimSun" w:hAnsiTheme="majorBidi" w:cstheme="majorBidi"/>
                <w:i/>
                <w:iCs/>
                <w:sz w:val="30"/>
                <w:szCs w:val="30"/>
              </w:rPr>
              <w:t>20.0</w:t>
            </w:r>
          </w:p>
        </w:tc>
        <w:tc>
          <w:tcPr>
            <w:tcW w:w="270" w:type="dxa"/>
            <w:vAlign w:val="center"/>
          </w:tcPr>
          <w:p w14:paraId="58278A3A" w14:textId="77777777" w:rsidR="003B308D" w:rsidRPr="001076F8" w:rsidRDefault="003B308D" w:rsidP="003B308D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7FEEB0BA" w14:textId="50CBD436" w:rsidR="003B308D" w:rsidRPr="001076F8" w:rsidRDefault="003B308D" w:rsidP="003B308D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79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1076F8">
              <w:rPr>
                <w:rFonts w:asciiTheme="majorBidi" w:eastAsia="SimSun" w:hAnsiTheme="majorBidi" w:cstheme="majorBidi"/>
                <w:sz w:val="30"/>
                <w:szCs w:val="30"/>
              </w:rPr>
              <w:t>(7,868)</w:t>
            </w:r>
          </w:p>
        </w:tc>
      </w:tr>
      <w:tr w:rsidR="003B308D" w:rsidRPr="001076F8" w14:paraId="53F84090" w14:textId="77777777" w:rsidTr="001076F8">
        <w:trPr>
          <w:trHeight w:val="17"/>
        </w:trPr>
        <w:tc>
          <w:tcPr>
            <w:tcW w:w="4347" w:type="dxa"/>
            <w:shd w:val="clear" w:color="auto" w:fill="auto"/>
          </w:tcPr>
          <w:p w14:paraId="049C15A2" w14:textId="77777777" w:rsidR="003B308D" w:rsidRPr="001076F8" w:rsidRDefault="003B308D" w:rsidP="003B308D">
            <w:pPr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ผลขาดทุนทางภาษีที่ไม่ได้บันทึก</w:t>
            </w:r>
          </w:p>
          <w:p w14:paraId="04C06D51" w14:textId="239E2271" w:rsidR="003B308D" w:rsidRPr="001076F8" w:rsidRDefault="003B308D" w:rsidP="003B308D">
            <w:pPr>
              <w:ind w:left="227"/>
              <w:rPr>
                <w:rFonts w:asciiTheme="majorBidi" w:hAnsiTheme="majorBidi" w:cstheme="majorBidi" w:hint="cs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ภาษีเงินได้รอตัดบัญชี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52E7E5D" w14:textId="77777777" w:rsidR="003B308D" w:rsidRPr="00CF5BE6" w:rsidRDefault="003B308D" w:rsidP="003B308D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43B2A0A0" w14:textId="77777777" w:rsidR="003B308D" w:rsidRPr="001076F8" w:rsidRDefault="003B308D" w:rsidP="003B308D">
            <w:pPr>
              <w:pStyle w:val="acctfourfigures"/>
              <w:tabs>
                <w:tab w:val="decimal" w:pos="73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6C8E56E" w14:textId="164E2748" w:rsidR="003B308D" w:rsidRPr="001076F8" w:rsidRDefault="00317707" w:rsidP="00317707">
            <w:pPr>
              <w:pStyle w:val="acctfourfigures"/>
              <w:tabs>
                <w:tab w:val="clear" w:pos="765"/>
                <w:tab w:val="decimal" w:pos="606"/>
              </w:tabs>
              <w:spacing w:line="240" w:lineRule="auto"/>
              <w:ind w:left="-79" w:right="207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  <w:pPrChange w:id="113" w:author="Nattanon, Jeenpatipat" w:date="2024-11-14T13:32:00Z">
                <w:pPr>
                  <w:pStyle w:val="acctfourfigures"/>
                  <w:tabs>
                    <w:tab w:val="clear" w:pos="765"/>
                    <w:tab w:val="decimal" w:pos="738"/>
                  </w:tabs>
                  <w:spacing w:line="240" w:lineRule="auto"/>
                  <w:ind w:left="-79"/>
                  <w:jc w:val="right"/>
                </w:pPr>
              </w:pPrChange>
            </w:pPr>
            <w:ins w:id="114" w:author="Nattanon, Jeenpatipat" w:date="2024-11-14T13:32:00Z">
              <w:r>
                <w:rPr>
                  <w:rFonts w:asciiTheme="majorBidi" w:eastAsia="SimSun" w:hAnsiTheme="majorBidi" w:cstheme="majorBidi"/>
                  <w:sz w:val="30"/>
                  <w:szCs w:val="30"/>
                </w:rPr>
                <w:t>-</w:t>
              </w:r>
            </w:ins>
            <w:del w:id="115" w:author="Nattanon, Jeenpatipat" w:date="2024-11-14T13:32:00Z">
              <w:r w:rsidR="003B308D" w:rsidRPr="00CF5BE6" w:rsidDel="00317707">
                <w:rPr>
                  <w:rFonts w:asciiTheme="majorBidi" w:eastAsia="SimSun" w:hAnsiTheme="majorBidi" w:cstheme="majorBidi"/>
                  <w:sz w:val="30"/>
                  <w:szCs w:val="30"/>
                </w:rPr>
                <w:delText xml:space="preserve"> </w:delText>
              </w:r>
              <w:r w:rsidR="00740804" w:rsidDel="00317707">
                <w:rPr>
                  <w:rFonts w:asciiTheme="majorBidi" w:eastAsia="SimSun" w:hAnsiTheme="majorBidi" w:cstheme="majorBidi"/>
                  <w:sz w:val="30"/>
                  <w:szCs w:val="30"/>
                </w:rPr>
                <w:delText>(7,763)</w:delText>
              </w:r>
            </w:del>
            <w:r w:rsidR="003B308D" w:rsidRPr="00CF5BE6">
              <w:rPr>
                <w:rFonts w:asciiTheme="majorBidi" w:eastAsia="SimSun" w:hAnsiTheme="majorBidi" w:cstheme="majorBidi"/>
                <w:sz w:val="30"/>
                <w:szCs w:val="30"/>
              </w:rPr>
              <w:t xml:space="preserve">   </w:t>
            </w:r>
          </w:p>
        </w:tc>
        <w:tc>
          <w:tcPr>
            <w:tcW w:w="270" w:type="dxa"/>
            <w:vAlign w:val="center"/>
          </w:tcPr>
          <w:p w14:paraId="5416757E" w14:textId="77777777" w:rsidR="003B308D" w:rsidRPr="001076F8" w:rsidRDefault="003B308D" w:rsidP="003B308D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7CA63604" w14:textId="77777777" w:rsidR="003B308D" w:rsidRPr="001076F8" w:rsidRDefault="003B308D" w:rsidP="003B308D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center"/>
          </w:tcPr>
          <w:p w14:paraId="0F733017" w14:textId="77777777" w:rsidR="003B308D" w:rsidRPr="001076F8" w:rsidRDefault="003B308D" w:rsidP="003B308D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108A6EA" w14:textId="6EFA8259" w:rsidR="003B308D" w:rsidRPr="001076F8" w:rsidRDefault="003B308D" w:rsidP="003B308D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79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1076F8">
              <w:rPr>
                <w:rFonts w:asciiTheme="majorBidi" w:eastAsia="SimSun" w:hAnsiTheme="majorBidi" w:cstheme="majorBidi"/>
                <w:sz w:val="30"/>
                <w:szCs w:val="30"/>
              </w:rPr>
              <w:t>7,868</w:t>
            </w:r>
          </w:p>
        </w:tc>
      </w:tr>
      <w:tr w:rsidR="0095074C" w:rsidRPr="001076F8" w14:paraId="63155AA3" w14:textId="77777777" w:rsidTr="001076F8">
        <w:trPr>
          <w:trHeight w:val="17"/>
          <w:ins w:id="116" w:author="Nattanon, Jeenpatipat" w:date="2024-11-14T13:31:00Z"/>
        </w:trPr>
        <w:tc>
          <w:tcPr>
            <w:tcW w:w="4347" w:type="dxa"/>
            <w:shd w:val="clear" w:color="auto" w:fill="auto"/>
          </w:tcPr>
          <w:p w14:paraId="4BA331BA" w14:textId="5A56AA6A" w:rsidR="0095074C" w:rsidRPr="001076F8" w:rsidRDefault="0095074C" w:rsidP="0095074C">
            <w:pPr>
              <w:tabs>
                <w:tab w:val="clear" w:pos="227"/>
                <w:tab w:val="left" w:pos="192"/>
              </w:tabs>
              <w:ind w:left="282" w:hanging="270"/>
              <w:rPr>
                <w:ins w:id="117" w:author="Nattanon, Jeenpatipat" w:date="2024-11-14T13:31:00Z"/>
                <w:rFonts w:asciiTheme="majorBidi" w:hAnsiTheme="majorBidi" w:cstheme="majorBidi"/>
                <w:cs/>
              </w:rPr>
              <w:pPrChange w:id="118" w:author="Nattanon, Jeenpatipat" w:date="2024-11-14T13:31:00Z">
                <w:pPr/>
              </w:pPrChange>
            </w:pPr>
            <w:ins w:id="119" w:author="Nattanon, Jeenpatipat" w:date="2024-11-14T13:31:00Z">
              <w:r w:rsidRPr="00690EF5">
                <w:rPr>
                  <w:rFonts w:asciiTheme="majorBidi" w:hAnsiTheme="majorBidi" w:cstheme="majorBidi"/>
                  <w:cs/>
                </w:rPr>
                <w:t>ปรับปรุงผลแตกต่างชั่วคราวทางภาษีที่บันทึกเป็นภาษีเงินได้รอตัดบัญชี</w:t>
              </w:r>
            </w:ins>
          </w:p>
        </w:tc>
        <w:tc>
          <w:tcPr>
            <w:tcW w:w="990" w:type="dxa"/>
            <w:shd w:val="clear" w:color="auto" w:fill="auto"/>
            <w:vAlign w:val="center"/>
          </w:tcPr>
          <w:p w14:paraId="4EB78CA1" w14:textId="77777777" w:rsidR="0095074C" w:rsidRPr="00CF5BE6" w:rsidRDefault="0095074C" w:rsidP="003B308D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ins w:id="120" w:author="Nattanon, Jeenpatipat" w:date="2024-11-14T13:31:00Z"/>
                <w:rFonts w:asciiTheme="majorBidi" w:eastAsia="SimSun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729ADC8B" w14:textId="77777777" w:rsidR="0095074C" w:rsidRPr="001076F8" w:rsidRDefault="0095074C" w:rsidP="003B308D">
            <w:pPr>
              <w:pStyle w:val="acctfourfigures"/>
              <w:tabs>
                <w:tab w:val="decimal" w:pos="731"/>
              </w:tabs>
              <w:spacing w:line="240" w:lineRule="auto"/>
              <w:jc w:val="right"/>
              <w:rPr>
                <w:ins w:id="121" w:author="Nattanon, Jeenpatipat" w:date="2024-11-14T13:31:00Z"/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A0BBB74" w14:textId="5B6DC4A8" w:rsidR="0095074C" w:rsidRPr="00CF5BE6" w:rsidRDefault="00317707" w:rsidP="00740804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79"/>
              <w:jc w:val="right"/>
              <w:rPr>
                <w:ins w:id="122" w:author="Nattanon, Jeenpatipat" w:date="2024-11-14T13:31:00Z"/>
                <w:rFonts w:asciiTheme="majorBidi" w:eastAsia="SimSun" w:hAnsiTheme="majorBidi" w:cstheme="majorBidi"/>
                <w:sz w:val="30"/>
                <w:szCs w:val="30"/>
              </w:rPr>
            </w:pPr>
            <w:ins w:id="123" w:author="Nattanon, Jeenpatipat" w:date="2024-11-14T13:32:00Z">
              <w:r>
                <w:rPr>
                  <w:rFonts w:asciiTheme="majorBidi" w:eastAsia="SimSun" w:hAnsiTheme="majorBidi" w:cstheme="majorBidi"/>
                  <w:sz w:val="30"/>
                  <w:szCs w:val="30"/>
                </w:rPr>
                <w:t>(7,763)</w:t>
              </w:r>
            </w:ins>
          </w:p>
        </w:tc>
        <w:tc>
          <w:tcPr>
            <w:tcW w:w="270" w:type="dxa"/>
            <w:vAlign w:val="center"/>
          </w:tcPr>
          <w:p w14:paraId="6F232DD3" w14:textId="77777777" w:rsidR="0095074C" w:rsidRPr="001076F8" w:rsidRDefault="0095074C" w:rsidP="003B308D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ins w:id="124" w:author="Nattanon, Jeenpatipat" w:date="2024-11-14T13:31:00Z"/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33A1EBF1" w14:textId="77777777" w:rsidR="0095074C" w:rsidRPr="001076F8" w:rsidRDefault="0095074C" w:rsidP="003B308D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18"/>
              <w:jc w:val="right"/>
              <w:rPr>
                <w:ins w:id="125" w:author="Nattanon, Jeenpatipat" w:date="2024-11-14T13:31:00Z"/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center"/>
          </w:tcPr>
          <w:p w14:paraId="65E552CB" w14:textId="77777777" w:rsidR="0095074C" w:rsidRPr="001076F8" w:rsidRDefault="0095074C" w:rsidP="003B308D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ins w:id="126" w:author="Nattanon, Jeenpatipat" w:date="2024-11-14T13:31:00Z"/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9A61236" w14:textId="4D76A513" w:rsidR="0095074C" w:rsidRPr="00317707" w:rsidRDefault="00317707" w:rsidP="00317707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79" w:right="219"/>
              <w:jc w:val="right"/>
              <w:rPr>
                <w:ins w:id="127" w:author="Nattanon, Jeenpatipat" w:date="2024-11-14T13:31:00Z"/>
                <w:rFonts w:asciiTheme="majorBidi" w:eastAsia="SimSun" w:hAnsiTheme="majorBidi" w:cstheme="majorBidi"/>
                <w:sz w:val="30"/>
                <w:szCs w:val="30"/>
                <w:lang w:val="en-US" w:bidi="th-TH"/>
                <w:rPrChange w:id="128" w:author="Nattanon, Jeenpatipat" w:date="2024-11-14T13:32:00Z">
                  <w:rPr>
                    <w:ins w:id="129" w:author="Nattanon, Jeenpatipat" w:date="2024-11-14T13:31:00Z"/>
                    <w:rFonts w:asciiTheme="majorBidi" w:eastAsia="SimSun" w:hAnsiTheme="majorBidi" w:cstheme="majorBidi" w:hint="cs"/>
                    <w:sz w:val="30"/>
                    <w:szCs w:val="30"/>
                    <w:lang w:bidi="th-TH"/>
                  </w:rPr>
                </w:rPrChange>
              </w:rPr>
              <w:pPrChange w:id="130" w:author="Nattanon, Jeenpatipat" w:date="2024-11-14T13:32:00Z">
                <w:pPr>
                  <w:pStyle w:val="acctfourfigures"/>
                  <w:tabs>
                    <w:tab w:val="clear" w:pos="765"/>
                    <w:tab w:val="decimal" w:pos="738"/>
                  </w:tabs>
                  <w:spacing w:line="240" w:lineRule="auto"/>
                  <w:ind w:left="-79"/>
                  <w:jc w:val="right"/>
                </w:pPr>
              </w:pPrChange>
            </w:pPr>
            <w:ins w:id="131" w:author="Nattanon, Jeenpatipat" w:date="2024-11-14T13:32:00Z">
              <w:r>
                <w:rPr>
                  <w:rFonts w:asciiTheme="majorBidi" w:eastAsia="SimSun" w:hAnsiTheme="majorBidi" w:cstheme="majorBidi"/>
                  <w:sz w:val="30"/>
                  <w:szCs w:val="30"/>
                  <w:lang w:val="en-US" w:bidi="th-TH"/>
                </w:rPr>
                <w:t>-</w:t>
              </w:r>
            </w:ins>
          </w:p>
        </w:tc>
      </w:tr>
      <w:tr w:rsidR="003B308D" w:rsidRPr="001076F8" w14:paraId="62953399" w14:textId="77777777" w:rsidTr="003A20B7">
        <w:trPr>
          <w:trHeight w:val="17"/>
        </w:trPr>
        <w:tc>
          <w:tcPr>
            <w:tcW w:w="4347" w:type="dxa"/>
            <w:shd w:val="clear" w:color="auto" w:fill="auto"/>
          </w:tcPr>
          <w:p w14:paraId="75D1C12E" w14:textId="77777777" w:rsidR="003B308D" w:rsidRPr="001076F8" w:rsidRDefault="003B308D" w:rsidP="003B308D">
            <w:pPr>
              <w:ind w:left="162" w:hanging="180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990" w:type="dxa"/>
            <w:shd w:val="clear" w:color="auto" w:fill="auto"/>
          </w:tcPr>
          <w:p w14:paraId="0AECFEFF" w14:textId="0F2C8EC6" w:rsidR="003B308D" w:rsidRPr="00CF5BE6" w:rsidRDefault="003B308D" w:rsidP="003B308D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eastAsia="SimSun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  <w:r w:rsidRPr="00CF5BE6">
              <w:rPr>
                <w:rFonts w:asciiTheme="majorBidi" w:eastAsia="SimSun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  <w:t>39.5</w:t>
            </w:r>
          </w:p>
        </w:tc>
        <w:tc>
          <w:tcPr>
            <w:tcW w:w="270" w:type="dxa"/>
            <w:shd w:val="clear" w:color="auto" w:fill="auto"/>
          </w:tcPr>
          <w:p w14:paraId="40FF24B9" w14:textId="77777777" w:rsidR="003B308D" w:rsidRPr="001076F8" w:rsidRDefault="003B308D" w:rsidP="003B308D">
            <w:pPr>
              <w:pStyle w:val="acctfourfigures"/>
              <w:tabs>
                <w:tab w:val="decimal" w:pos="73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30ADDE" w14:textId="2C82B959" w:rsidR="003B308D" w:rsidRPr="003B308D" w:rsidRDefault="003B308D" w:rsidP="00CF5BE6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79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  <w:r w:rsidRPr="00CF5BE6"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  <w:t>(</w:t>
            </w:r>
            <w:r w:rsidR="00740804"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  <w:t>15</w:t>
            </w:r>
            <w:r w:rsidRPr="00CF5BE6"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  <w:t>,7</w:t>
            </w:r>
            <w:r w:rsidR="00740804"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  <w:t>1</w:t>
            </w:r>
            <w:r w:rsidRPr="00CF5BE6"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  <w:t>3)</w:t>
            </w:r>
          </w:p>
        </w:tc>
        <w:tc>
          <w:tcPr>
            <w:tcW w:w="270" w:type="dxa"/>
          </w:tcPr>
          <w:p w14:paraId="418ADD43" w14:textId="77777777" w:rsidR="003B308D" w:rsidRPr="003B308D" w:rsidRDefault="003B308D" w:rsidP="003B308D">
            <w:pPr>
              <w:pStyle w:val="acctfourfigures"/>
              <w:tabs>
                <w:tab w:val="clear" w:pos="765"/>
              </w:tabs>
              <w:spacing w:line="240" w:lineRule="auto"/>
              <w:ind w:left="-79" w:right="-77"/>
              <w:jc w:val="center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757355A" w14:textId="1D891396" w:rsidR="003B308D" w:rsidRPr="003B308D" w:rsidRDefault="003B308D" w:rsidP="003B308D">
            <w:pPr>
              <w:pStyle w:val="acctfourfigures"/>
              <w:tabs>
                <w:tab w:val="clear" w:pos="765"/>
                <w:tab w:val="decimal" w:pos="421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3B308D">
              <w:rPr>
                <w:rFonts w:asciiTheme="majorBidi" w:eastAsia="SimSun" w:hAnsiTheme="majorBidi" w:cstheme="majorBid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37A66149" w14:textId="77777777" w:rsidR="003B308D" w:rsidRPr="003B308D" w:rsidRDefault="003B308D" w:rsidP="003B308D">
            <w:pPr>
              <w:pStyle w:val="acctfourfigures"/>
              <w:tabs>
                <w:tab w:val="clear" w:pos="765"/>
              </w:tabs>
              <w:spacing w:line="240" w:lineRule="auto"/>
              <w:ind w:left="-79" w:right="-77"/>
              <w:jc w:val="center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4EF1214" w14:textId="315670DC" w:rsidR="003B308D" w:rsidRPr="003B308D" w:rsidRDefault="003B308D" w:rsidP="003B308D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left="-79" w:right="-53" w:hanging="123"/>
              <w:jc w:val="center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  <w:r w:rsidRPr="003B308D"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2AC70F76" w14:textId="6DEE4AE4" w:rsidR="001A5B1A" w:rsidRPr="001076F8" w:rsidRDefault="001A5B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</w:p>
    <w:p w14:paraId="3AED3702" w14:textId="29869321" w:rsidR="008E7716" w:rsidRPr="001076F8" w:rsidRDefault="008E7716" w:rsidP="009675BE">
      <w:pPr>
        <w:numPr>
          <w:ilvl w:val="0"/>
          <w:numId w:val="2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1076F8">
        <w:rPr>
          <w:rFonts w:asciiTheme="majorBidi" w:hAnsiTheme="majorBidi" w:cstheme="majorBidi"/>
          <w:b/>
          <w:bCs/>
          <w:cs/>
        </w:rPr>
        <w:t>กำไร</w:t>
      </w:r>
      <w:r w:rsidR="007F344D" w:rsidRPr="001076F8">
        <w:rPr>
          <w:rFonts w:asciiTheme="majorBidi" w:hAnsiTheme="majorBidi" w:cstheme="majorBidi"/>
          <w:b/>
          <w:bCs/>
        </w:rPr>
        <w:t xml:space="preserve"> (</w:t>
      </w:r>
      <w:r w:rsidR="007F344D" w:rsidRPr="001076F8">
        <w:rPr>
          <w:rFonts w:asciiTheme="majorBidi" w:hAnsiTheme="majorBidi" w:cstheme="majorBidi"/>
          <w:b/>
          <w:bCs/>
          <w:cs/>
        </w:rPr>
        <w:t>ขาดทุน</w:t>
      </w:r>
      <w:r w:rsidR="007F344D" w:rsidRPr="001076F8">
        <w:rPr>
          <w:rFonts w:asciiTheme="majorBidi" w:hAnsiTheme="majorBidi" w:cstheme="majorBidi"/>
          <w:b/>
          <w:bCs/>
        </w:rPr>
        <w:t xml:space="preserve">) </w:t>
      </w:r>
      <w:r w:rsidRPr="001076F8">
        <w:rPr>
          <w:rFonts w:asciiTheme="majorBidi" w:hAnsiTheme="majorBidi" w:cstheme="majorBidi"/>
          <w:b/>
          <w:bCs/>
          <w:cs/>
        </w:rPr>
        <w:t>ต่อหุ้นขั้นพื้นฐาน</w:t>
      </w:r>
    </w:p>
    <w:p w14:paraId="3964271C" w14:textId="77777777" w:rsidR="008E7716" w:rsidRPr="001076F8" w:rsidRDefault="008E7716" w:rsidP="00AA207C">
      <w:pPr>
        <w:tabs>
          <w:tab w:val="clear" w:pos="454"/>
        </w:tabs>
        <w:ind w:left="540" w:right="18"/>
        <w:jc w:val="thaiDistribute"/>
        <w:rPr>
          <w:rFonts w:asciiTheme="majorBidi" w:hAnsiTheme="majorBidi" w:cstheme="majorBidi"/>
        </w:rPr>
      </w:pPr>
    </w:p>
    <w:p w14:paraId="523D3FC7" w14:textId="13E2ADAA" w:rsidR="008E7716" w:rsidRPr="001076F8" w:rsidRDefault="008E7716" w:rsidP="1C427D5D">
      <w:pPr>
        <w:tabs>
          <w:tab w:val="clear" w:pos="454"/>
        </w:tabs>
        <w:ind w:left="540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>กำไร</w:t>
      </w:r>
      <w:r w:rsidR="00764452" w:rsidRPr="001076F8">
        <w:rPr>
          <w:rFonts w:asciiTheme="majorBidi" w:hAnsiTheme="majorBidi" w:cstheme="majorBidi"/>
          <w:cs/>
        </w:rPr>
        <w:t xml:space="preserve"> (ขาดทุน) </w:t>
      </w:r>
      <w:r w:rsidRPr="001076F8">
        <w:rPr>
          <w:rFonts w:asciiTheme="majorBidi" w:hAnsiTheme="majorBidi" w:cstheme="majorBidi"/>
          <w:cs/>
        </w:rPr>
        <w:t>ต่อหุ้นขั้นพื้นฐาน คำนวณจากกำไร</w:t>
      </w:r>
      <w:r w:rsidR="0051490D" w:rsidRPr="001076F8">
        <w:rPr>
          <w:rFonts w:asciiTheme="majorBidi" w:hAnsiTheme="majorBidi" w:cstheme="majorBidi"/>
          <w:cs/>
        </w:rPr>
        <w:t xml:space="preserve"> </w:t>
      </w:r>
      <w:r w:rsidR="0051490D" w:rsidRPr="001076F8">
        <w:rPr>
          <w:rFonts w:asciiTheme="majorBidi" w:hAnsiTheme="majorBidi" w:cstheme="majorBidi"/>
        </w:rPr>
        <w:t>(</w:t>
      </w:r>
      <w:r w:rsidR="0051490D" w:rsidRPr="001076F8">
        <w:rPr>
          <w:rFonts w:asciiTheme="majorBidi" w:hAnsiTheme="majorBidi" w:cstheme="majorBidi"/>
          <w:cs/>
        </w:rPr>
        <w:t>ขาดทุน</w:t>
      </w:r>
      <w:r w:rsidR="0051490D" w:rsidRPr="001076F8">
        <w:rPr>
          <w:rFonts w:asciiTheme="majorBidi" w:hAnsiTheme="majorBidi" w:cstheme="majorBidi"/>
        </w:rPr>
        <w:t xml:space="preserve">) </w:t>
      </w:r>
      <w:r w:rsidR="300A829A" w:rsidRPr="001076F8">
        <w:rPr>
          <w:rFonts w:asciiTheme="majorBidi" w:hAnsiTheme="majorBidi" w:cstheme="majorBidi"/>
          <w:cs/>
        </w:rPr>
        <w:t>สำหรับงวด</w:t>
      </w:r>
      <w:r w:rsidR="002B5398" w:rsidRPr="001076F8">
        <w:rPr>
          <w:rFonts w:asciiTheme="majorBidi" w:hAnsiTheme="majorBidi" w:cstheme="majorBidi"/>
          <w:cs/>
        </w:rPr>
        <w:t>เก้า</w:t>
      </w:r>
      <w:r w:rsidR="300A829A" w:rsidRPr="001076F8">
        <w:rPr>
          <w:rFonts w:asciiTheme="majorBidi" w:hAnsiTheme="majorBidi" w:cstheme="majorBidi"/>
          <w:cs/>
        </w:rPr>
        <w:t>เดือน</w:t>
      </w:r>
      <w:r w:rsidR="00C232FD" w:rsidRPr="001076F8">
        <w:rPr>
          <w:rFonts w:asciiTheme="majorBidi" w:hAnsiTheme="majorBidi" w:cstheme="majorBidi"/>
          <w:cs/>
        </w:rPr>
        <w:t xml:space="preserve">สิ้นสุดวันที่ </w:t>
      </w:r>
      <w:r w:rsidR="009765A6" w:rsidRPr="001076F8">
        <w:rPr>
          <w:rFonts w:asciiTheme="majorBidi" w:hAnsiTheme="majorBidi" w:cstheme="majorBidi"/>
        </w:rPr>
        <w:br/>
      </w:r>
      <w:r w:rsidR="00F30A94" w:rsidRPr="001076F8">
        <w:rPr>
          <w:rFonts w:asciiTheme="majorBidi" w:hAnsiTheme="majorBidi" w:cstheme="majorBidi"/>
        </w:rPr>
        <w:t>30</w:t>
      </w:r>
      <w:r w:rsidR="358AEB74" w:rsidRPr="001076F8">
        <w:rPr>
          <w:rFonts w:asciiTheme="majorBidi" w:hAnsiTheme="majorBidi" w:cstheme="majorBidi"/>
        </w:rPr>
        <w:t xml:space="preserve"> </w:t>
      </w:r>
      <w:r w:rsidR="002B5398" w:rsidRPr="001076F8">
        <w:rPr>
          <w:rFonts w:asciiTheme="majorBidi" w:hAnsiTheme="majorBidi" w:cstheme="majorBidi"/>
          <w:cs/>
        </w:rPr>
        <w:t>กันยายน</w:t>
      </w:r>
      <w:r w:rsidR="00DE56B1" w:rsidRPr="001076F8">
        <w:rPr>
          <w:rFonts w:asciiTheme="majorBidi" w:hAnsiTheme="majorBidi" w:cstheme="majorBidi"/>
          <w:cs/>
        </w:rPr>
        <w:t xml:space="preserve"> </w:t>
      </w:r>
      <w:r w:rsidR="00DE56B1" w:rsidRPr="001076F8">
        <w:rPr>
          <w:rFonts w:asciiTheme="majorBidi" w:hAnsiTheme="majorBidi" w:cstheme="majorBidi"/>
        </w:rPr>
        <w:t>2567</w:t>
      </w:r>
      <w:r w:rsidR="00C232FD" w:rsidRPr="001076F8">
        <w:rPr>
          <w:rFonts w:asciiTheme="majorBidi" w:hAnsiTheme="majorBidi" w:cstheme="majorBidi"/>
          <w:cs/>
        </w:rPr>
        <w:t xml:space="preserve"> และ </w:t>
      </w:r>
      <w:r w:rsidR="002D36CF" w:rsidRPr="001076F8">
        <w:rPr>
          <w:rFonts w:asciiTheme="majorBidi" w:hAnsiTheme="majorBidi" w:cstheme="majorBidi"/>
        </w:rPr>
        <w:t>256</w:t>
      </w:r>
      <w:r w:rsidR="00DE56B1" w:rsidRPr="001076F8">
        <w:rPr>
          <w:rFonts w:asciiTheme="majorBidi" w:hAnsiTheme="majorBidi" w:cstheme="majorBidi"/>
        </w:rPr>
        <w:t>6</w:t>
      </w:r>
      <w:r w:rsidR="00CE76DE" w:rsidRPr="001076F8">
        <w:rPr>
          <w:rFonts w:asciiTheme="majorBidi" w:hAnsiTheme="majorBidi" w:cstheme="majorBidi"/>
          <w:cs/>
        </w:rPr>
        <w:t xml:space="preserve"> </w:t>
      </w:r>
      <w:r w:rsidRPr="001076F8">
        <w:rPr>
          <w:rFonts w:asciiTheme="majorBidi" w:hAnsiTheme="majorBidi" w:cstheme="majorBidi"/>
          <w:cs/>
        </w:rPr>
        <w:t>ที่เป็นส่วนของเจ้าของของ</w:t>
      </w:r>
      <w:r w:rsidR="002E7041" w:rsidRPr="001076F8">
        <w:rPr>
          <w:rFonts w:asciiTheme="majorBidi" w:hAnsiTheme="majorBidi" w:cstheme="majorBidi"/>
          <w:cs/>
        </w:rPr>
        <w:t>กลุ่ม</w:t>
      </w:r>
      <w:r w:rsidRPr="001076F8">
        <w:rPr>
          <w:rFonts w:asciiTheme="majorBidi" w:hAnsiTheme="majorBidi" w:cstheme="majorBidi"/>
          <w:cs/>
        </w:rPr>
        <w:t>บริษัท</w:t>
      </w:r>
      <w:r w:rsidR="00764452" w:rsidRPr="001076F8">
        <w:rPr>
          <w:rFonts w:asciiTheme="majorBidi" w:hAnsiTheme="majorBidi" w:cstheme="majorBidi"/>
          <w:cs/>
        </w:rPr>
        <w:t>และบริษัท</w:t>
      </w:r>
      <w:r w:rsidR="0051490D"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>และจำนวนหุ้นสามัญ</w:t>
      </w:r>
      <w:r w:rsidR="002E485D" w:rsidRPr="001076F8">
        <w:rPr>
          <w:rFonts w:asciiTheme="majorBidi" w:hAnsiTheme="majorBidi" w:cstheme="majorBidi"/>
          <w:cs/>
        </w:rPr>
        <w:t>โดยวิธีถัวเฉลี่ยถ่วงน้ำหนัก</w:t>
      </w:r>
      <w:r w:rsidR="004756D6" w:rsidRPr="001076F8">
        <w:rPr>
          <w:rFonts w:asciiTheme="majorBidi" w:hAnsiTheme="majorBidi" w:cstheme="majorBidi"/>
          <w:cs/>
        </w:rPr>
        <w:t>ที่ออกจำหน่ายแล้ว</w:t>
      </w:r>
      <w:r w:rsidRPr="001076F8">
        <w:rPr>
          <w:rFonts w:asciiTheme="majorBidi" w:hAnsiTheme="majorBidi" w:cstheme="majorBidi"/>
          <w:cs/>
        </w:rPr>
        <w:t>ระหว่าง</w:t>
      </w:r>
      <w:r w:rsidR="00CE76DE" w:rsidRPr="001076F8">
        <w:rPr>
          <w:rFonts w:asciiTheme="majorBidi" w:hAnsiTheme="majorBidi" w:cstheme="majorBidi"/>
          <w:cs/>
        </w:rPr>
        <w:t>งวด</w:t>
      </w:r>
      <w:r w:rsidR="00241185" w:rsidRPr="001076F8">
        <w:rPr>
          <w:rFonts w:asciiTheme="majorBidi" w:hAnsiTheme="majorBidi" w:cstheme="majorBidi"/>
        </w:rPr>
        <w:t xml:space="preserve"> </w:t>
      </w:r>
    </w:p>
    <w:p w14:paraId="65ED3865" w14:textId="77777777" w:rsidR="004B634B" w:rsidRPr="001076F8" w:rsidRDefault="004B634B" w:rsidP="00D5272A">
      <w:pPr>
        <w:tabs>
          <w:tab w:val="clear" w:pos="454"/>
        </w:tabs>
        <w:ind w:left="540"/>
        <w:jc w:val="thaiDistribute"/>
        <w:rPr>
          <w:rFonts w:asciiTheme="majorBidi" w:hAnsiTheme="majorBidi" w:cstheme="majorBidi"/>
        </w:rPr>
      </w:pPr>
    </w:p>
    <w:p w14:paraId="11D3E833" w14:textId="77777777" w:rsidR="00C22B47" w:rsidRDefault="00C22B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/>
          <w:cs/>
        </w:rPr>
        <w:br w:type="page"/>
      </w:r>
    </w:p>
    <w:p w14:paraId="6B89EDFF" w14:textId="58355A3E" w:rsidR="00E406F9" w:rsidRPr="001076F8" w:rsidRDefault="001F6615" w:rsidP="007A5611">
      <w:pPr>
        <w:tabs>
          <w:tab w:val="clear" w:pos="454"/>
        </w:tabs>
        <w:ind w:left="540"/>
        <w:jc w:val="thaiDistribute"/>
        <w:rPr>
          <w:rFonts w:asciiTheme="majorBidi" w:hAnsiTheme="majorBidi" w:cstheme="majorBidi"/>
          <w:cs/>
        </w:rPr>
      </w:pPr>
      <w:r w:rsidRPr="00CF5BE6">
        <w:rPr>
          <w:rFonts w:asciiTheme="majorBidi" w:hAnsiTheme="majorBidi" w:cstheme="majorBidi"/>
          <w:cs/>
        </w:rPr>
        <w:lastRenderedPageBreak/>
        <w:t xml:space="preserve">เมื่อวันที่ </w:t>
      </w:r>
      <w:r w:rsidRPr="00CF5BE6">
        <w:rPr>
          <w:rFonts w:asciiTheme="majorBidi" w:hAnsiTheme="majorBidi" w:cstheme="majorBidi"/>
        </w:rPr>
        <w:t xml:space="preserve">2 </w:t>
      </w:r>
      <w:r w:rsidR="004B634B" w:rsidRPr="00CF5BE6">
        <w:rPr>
          <w:rFonts w:asciiTheme="majorBidi" w:hAnsiTheme="majorBidi" w:cstheme="majorBidi"/>
          <w:cs/>
        </w:rPr>
        <w:t xml:space="preserve">มิถุนายน </w:t>
      </w:r>
      <w:r w:rsidR="004B634B" w:rsidRPr="00CF5BE6">
        <w:rPr>
          <w:rFonts w:asciiTheme="majorBidi" w:hAnsiTheme="majorBidi" w:cstheme="majorBidi"/>
        </w:rPr>
        <w:t>256</w:t>
      </w:r>
      <w:r w:rsidR="004B634B" w:rsidRPr="00CF5BE6">
        <w:rPr>
          <w:rFonts w:asciiTheme="majorBidi" w:hAnsiTheme="majorBidi" w:cstheme="majorBidi"/>
          <w:cs/>
        </w:rPr>
        <w:t>6</w:t>
      </w:r>
      <w:r w:rsidR="004B634B" w:rsidRPr="00CF5BE6">
        <w:rPr>
          <w:rFonts w:asciiTheme="majorBidi" w:hAnsiTheme="majorBidi" w:cstheme="majorBidi"/>
        </w:rPr>
        <w:t xml:space="preserve"> </w:t>
      </w:r>
      <w:r w:rsidR="004B634B" w:rsidRPr="00CF5BE6">
        <w:rPr>
          <w:rFonts w:asciiTheme="majorBidi" w:hAnsiTheme="majorBidi" w:cstheme="majorBidi"/>
          <w:cs/>
        </w:rPr>
        <w:t>บริษัท</w:t>
      </w:r>
      <w:r w:rsidR="00A84F8E" w:rsidRPr="00CF5BE6">
        <w:rPr>
          <w:rFonts w:asciiTheme="majorBidi" w:hAnsiTheme="majorBidi" w:cstheme="majorBidi"/>
          <w:cs/>
        </w:rPr>
        <w:t>เปลี่ยนแปลง</w:t>
      </w:r>
      <w:r w:rsidR="004B634B" w:rsidRPr="00CF5BE6">
        <w:rPr>
          <w:rFonts w:asciiTheme="majorBidi" w:hAnsiTheme="majorBidi" w:cstheme="majorBidi"/>
          <w:cs/>
        </w:rPr>
        <w:t>มูลค่าที่ตราไว</w:t>
      </w:r>
      <w:r w:rsidR="00893656" w:rsidRPr="00CF5BE6">
        <w:rPr>
          <w:rFonts w:asciiTheme="majorBidi" w:hAnsiTheme="majorBidi" w:cstheme="majorBidi"/>
          <w:cs/>
        </w:rPr>
        <w:t>้</w:t>
      </w:r>
      <w:r w:rsidR="004B634B" w:rsidRPr="00CF5BE6">
        <w:rPr>
          <w:rFonts w:asciiTheme="majorBidi" w:hAnsiTheme="majorBidi" w:cstheme="majorBidi"/>
        </w:rPr>
        <w:t xml:space="preserve"> </w:t>
      </w:r>
      <w:r w:rsidR="004B634B" w:rsidRPr="00CF5BE6">
        <w:rPr>
          <w:rFonts w:asciiTheme="majorBidi" w:hAnsiTheme="majorBidi" w:cstheme="majorBidi"/>
          <w:cs/>
        </w:rPr>
        <w:t xml:space="preserve">ของหุ้นสามัญจำนวน </w:t>
      </w:r>
      <w:r w:rsidR="004B634B" w:rsidRPr="00CF5BE6">
        <w:rPr>
          <w:rFonts w:asciiTheme="majorBidi" w:hAnsiTheme="majorBidi" w:cstheme="majorBidi"/>
        </w:rPr>
        <w:t>347,078,381</w:t>
      </w:r>
      <w:r w:rsidR="004B634B" w:rsidRPr="00CF5BE6">
        <w:rPr>
          <w:rFonts w:asciiTheme="majorBidi" w:hAnsiTheme="majorBidi" w:cstheme="majorBidi"/>
          <w:cs/>
        </w:rPr>
        <w:t xml:space="preserve"> หุ้น </w:t>
      </w:r>
      <w:r w:rsidR="004B634B" w:rsidRPr="00CF5BE6">
        <w:rPr>
          <w:rFonts w:asciiTheme="majorBidi" w:hAnsiTheme="majorBidi" w:cstheme="majorBidi"/>
        </w:rPr>
        <w:br/>
      </w:r>
      <w:r w:rsidR="004B634B" w:rsidRPr="00CF5BE6">
        <w:rPr>
          <w:rFonts w:asciiTheme="majorBidi" w:hAnsiTheme="majorBidi" w:cstheme="majorBidi"/>
          <w:cs/>
        </w:rPr>
        <w:t xml:space="preserve">มูลค่าที่ตราไว้หุ้นละ </w:t>
      </w:r>
      <w:r w:rsidR="004B634B" w:rsidRPr="00CF5BE6">
        <w:rPr>
          <w:rFonts w:asciiTheme="majorBidi" w:hAnsiTheme="majorBidi" w:cstheme="majorBidi"/>
        </w:rPr>
        <w:t>10</w:t>
      </w:r>
      <w:r w:rsidR="004B634B" w:rsidRPr="00CF5BE6">
        <w:rPr>
          <w:rFonts w:asciiTheme="majorBidi" w:hAnsiTheme="majorBidi" w:cstheme="majorBidi"/>
          <w:cs/>
        </w:rPr>
        <w:t xml:space="preserve"> บาท เป็นหุ้นสามัญจำนวน </w:t>
      </w:r>
      <w:r w:rsidR="004B634B" w:rsidRPr="00CF5BE6">
        <w:rPr>
          <w:rFonts w:asciiTheme="majorBidi" w:hAnsiTheme="majorBidi" w:cstheme="majorBidi"/>
        </w:rPr>
        <w:t>1,735,391,905</w:t>
      </w:r>
      <w:r w:rsidR="004B634B" w:rsidRPr="00CF5BE6">
        <w:rPr>
          <w:rFonts w:asciiTheme="majorBidi" w:hAnsiTheme="majorBidi" w:cstheme="majorBidi"/>
          <w:cs/>
        </w:rPr>
        <w:t xml:space="preserve"> หุ้น มูลค่าที่ตราไว้หุ้นละ </w:t>
      </w:r>
      <w:r w:rsidR="004B634B" w:rsidRPr="00CF5BE6">
        <w:rPr>
          <w:rFonts w:asciiTheme="majorBidi" w:hAnsiTheme="majorBidi" w:cstheme="majorBidi"/>
        </w:rPr>
        <w:t>2</w:t>
      </w:r>
      <w:r w:rsidR="004B634B" w:rsidRPr="00CF5BE6">
        <w:rPr>
          <w:rFonts w:asciiTheme="majorBidi" w:hAnsiTheme="majorBidi" w:cstheme="majorBidi"/>
          <w:cs/>
        </w:rPr>
        <w:t xml:space="preserve"> บาท บริษัทได้ปรับปรุงจำนวนหุ้นสามัญเพื่อสะท้อนการ</w:t>
      </w:r>
      <w:r w:rsidR="00007048" w:rsidRPr="00CF5BE6">
        <w:rPr>
          <w:rFonts w:asciiTheme="majorBidi" w:hAnsiTheme="majorBidi" w:cstheme="majorBidi"/>
          <w:cs/>
        </w:rPr>
        <w:t>เปลี่ยนแปลงมูลค่าหุ้นที่ตราไว้</w:t>
      </w:r>
      <w:r w:rsidR="004B634B" w:rsidRPr="00CF5BE6">
        <w:rPr>
          <w:rFonts w:asciiTheme="majorBidi" w:hAnsiTheme="majorBidi" w:cstheme="majorBidi"/>
          <w:cs/>
        </w:rPr>
        <w:t>เสมือนว่าเหตุการณ์ดังกล่าวได้เกิดขึ้นตั้งแต่วันเริ่มต้นของปีที่นำมาแสดงเปรียบเทียบ เพื่อให้กำไรต่อหุ้นสามารถเปรียบเทียบกันได้</w:t>
      </w:r>
    </w:p>
    <w:p w14:paraId="65923582" w14:textId="77777777" w:rsidR="001441A8" w:rsidRPr="001076F8" w:rsidRDefault="001441A8" w:rsidP="00356F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</w:p>
    <w:tbl>
      <w:tblPr>
        <w:tblW w:w="4854" w:type="pct"/>
        <w:tblInd w:w="270" w:type="dxa"/>
        <w:tblLayout w:type="fixed"/>
        <w:tblLook w:val="0000" w:firstRow="0" w:lastRow="0" w:firstColumn="0" w:lastColumn="0" w:noHBand="0" w:noVBand="0"/>
      </w:tblPr>
      <w:tblGrid>
        <w:gridCol w:w="3872"/>
        <w:gridCol w:w="1170"/>
        <w:gridCol w:w="270"/>
        <w:gridCol w:w="1170"/>
        <w:gridCol w:w="270"/>
        <w:gridCol w:w="1159"/>
        <w:gridCol w:w="238"/>
        <w:gridCol w:w="1176"/>
      </w:tblGrid>
      <w:tr w:rsidR="00D5272A" w:rsidRPr="001076F8" w14:paraId="5C816CC3" w14:textId="43EA39E7" w:rsidTr="1EC29960">
        <w:tc>
          <w:tcPr>
            <w:tcW w:w="3872" w:type="dxa"/>
            <w:shd w:val="clear" w:color="auto" w:fill="auto"/>
          </w:tcPr>
          <w:p w14:paraId="298AA99D" w14:textId="66B74F7A" w:rsidR="00D5272A" w:rsidRPr="001076F8" w:rsidRDefault="001F6615" w:rsidP="00AA207C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br w:type="page"/>
            </w:r>
          </w:p>
        </w:tc>
        <w:tc>
          <w:tcPr>
            <w:tcW w:w="2610" w:type="dxa"/>
            <w:gridSpan w:val="3"/>
          </w:tcPr>
          <w:p w14:paraId="4799A5A8" w14:textId="65E3E8AD" w:rsidR="00D5272A" w:rsidRPr="001076F8" w:rsidRDefault="00D5272A" w:rsidP="00AA207C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6D2DAE60" w14:textId="77777777" w:rsidR="00D5272A" w:rsidRPr="001076F8" w:rsidRDefault="00D5272A" w:rsidP="00AA207C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73" w:type="dxa"/>
            <w:gridSpan w:val="3"/>
            <w:shd w:val="clear" w:color="auto" w:fill="auto"/>
          </w:tcPr>
          <w:p w14:paraId="0BBC3108" w14:textId="34EFC3F0" w:rsidR="00D5272A" w:rsidRPr="001076F8" w:rsidRDefault="00D5272A" w:rsidP="00AA207C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2E7B66" w:rsidRPr="001076F8" w14:paraId="50C5352E" w14:textId="77777777" w:rsidTr="1EC29960">
        <w:tc>
          <w:tcPr>
            <w:tcW w:w="3872" w:type="dxa"/>
            <w:shd w:val="clear" w:color="auto" w:fill="auto"/>
          </w:tcPr>
          <w:p w14:paraId="14546ECA" w14:textId="2EECFF99" w:rsidR="002E7B66" w:rsidRPr="001076F8" w:rsidRDefault="300A829A" w:rsidP="1EC29960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สำหรับงวด</w:t>
            </w:r>
            <w:r w:rsidR="57079FF3"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สาม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เดือน</w:t>
            </w:r>
            <w:r w:rsidR="0099402B"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 xml:space="preserve">สิ้นสุดวันที่ </w:t>
            </w:r>
            <w:r w:rsidR="00F30A94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30</w:t>
            </w:r>
            <w:r w:rsidR="358AEB74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 </w:t>
            </w:r>
            <w:r w:rsidR="002B5398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กันยายน</w:t>
            </w:r>
          </w:p>
        </w:tc>
        <w:tc>
          <w:tcPr>
            <w:tcW w:w="1170" w:type="dxa"/>
            <w:shd w:val="clear" w:color="auto" w:fill="auto"/>
          </w:tcPr>
          <w:p w14:paraId="062AF84E" w14:textId="5627E722" w:rsidR="002E7B66" w:rsidRPr="001076F8" w:rsidRDefault="002E7B66" w:rsidP="002E7B66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DE56B1" w:rsidRPr="001076F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70" w:type="dxa"/>
          </w:tcPr>
          <w:p w14:paraId="3984864D" w14:textId="77777777" w:rsidR="002E7B66" w:rsidRPr="001076F8" w:rsidRDefault="002E7B66" w:rsidP="002E7B66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2C211A21" w14:textId="1294A23D" w:rsidR="002E7B66" w:rsidRPr="001076F8" w:rsidRDefault="002E7B66" w:rsidP="002E7B66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DE56B1" w:rsidRPr="001076F8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270" w:type="dxa"/>
          </w:tcPr>
          <w:p w14:paraId="0CF43BE2" w14:textId="77777777" w:rsidR="002E7B66" w:rsidRPr="001076F8" w:rsidRDefault="002E7B66" w:rsidP="002E7B66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9" w:type="dxa"/>
            <w:shd w:val="clear" w:color="auto" w:fill="auto"/>
          </w:tcPr>
          <w:p w14:paraId="10AA030E" w14:textId="5FD5B130" w:rsidR="002E7B66" w:rsidRPr="001076F8" w:rsidRDefault="002E7B66" w:rsidP="002E7B66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DE56B1" w:rsidRPr="001076F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238" w:type="dxa"/>
          </w:tcPr>
          <w:p w14:paraId="6543DB2B" w14:textId="77777777" w:rsidR="002E7B66" w:rsidRPr="001076F8" w:rsidRDefault="002E7B66" w:rsidP="002E7B66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6" w:type="dxa"/>
            <w:shd w:val="clear" w:color="auto" w:fill="auto"/>
          </w:tcPr>
          <w:p w14:paraId="773BEB77" w14:textId="7EBB1356" w:rsidR="002E7B66" w:rsidRPr="001076F8" w:rsidRDefault="002E7B66" w:rsidP="002E7B66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DE56B1" w:rsidRPr="001076F8">
              <w:rPr>
                <w:rFonts w:asciiTheme="majorBidi" w:hAnsiTheme="majorBidi" w:cstheme="majorBidi"/>
              </w:rPr>
              <w:t>6</w:t>
            </w:r>
          </w:p>
        </w:tc>
      </w:tr>
      <w:tr w:rsidR="00472BE2" w:rsidRPr="001076F8" w14:paraId="3C2A465F" w14:textId="0BAD37F1" w:rsidTr="1EC29960">
        <w:tc>
          <w:tcPr>
            <w:tcW w:w="3872" w:type="dxa"/>
            <w:shd w:val="clear" w:color="auto" w:fill="auto"/>
          </w:tcPr>
          <w:p w14:paraId="7CDBE5C7" w14:textId="65DC7AB8" w:rsidR="00472BE2" w:rsidRPr="001076F8" w:rsidRDefault="00472BE2" w:rsidP="00472BE2">
            <w:pPr>
              <w:ind w:left="190" w:right="-43" w:hanging="190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 xml:space="preserve">กำไร (ขาดทุน) ที่เป็นส่วนของเจ้าของของกลุ่มบริษัทและบริษัท (ขั้นพื้นฐาน) 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(พันบาท)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71080CE1" w14:textId="77777777" w:rsidR="00472BE2" w:rsidRPr="00CF5BE6" w:rsidRDefault="00472BE2" w:rsidP="00475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jc w:val="right"/>
              <w:rPr>
                <w:rFonts w:asciiTheme="majorBidi" w:hAnsiTheme="majorBidi" w:cstheme="majorBidi"/>
                <w:b/>
                <w:bCs/>
              </w:rPr>
            </w:pPr>
          </w:p>
          <w:p w14:paraId="105B5345" w14:textId="73C43527" w:rsidR="00472BE2" w:rsidRPr="00472BE2" w:rsidRDefault="00472BE2" w:rsidP="00475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25,229 </w:t>
            </w:r>
          </w:p>
        </w:tc>
        <w:tc>
          <w:tcPr>
            <w:tcW w:w="270" w:type="dxa"/>
          </w:tcPr>
          <w:p w14:paraId="05F92982" w14:textId="77777777" w:rsidR="00472BE2" w:rsidRPr="00472BE2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0C51C3E2" w14:textId="77777777" w:rsidR="00472BE2" w:rsidRPr="00472BE2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</w:p>
          <w:p w14:paraId="1A9632AB" w14:textId="6B8149CF" w:rsidR="00472BE2" w:rsidRPr="00472BE2" w:rsidRDefault="00472BE2" w:rsidP="00BF15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ind w:right="-202"/>
              <w:rPr>
                <w:rFonts w:asciiTheme="majorBidi" w:hAnsiTheme="majorBidi" w:cstheme="majorBidi"/>
                <w:b/>
                <w:bCs/>
              </w:rPr>
            </w:pPr>
            <w:r w:rsidRPr="00472BE2">
              <w:rPr>
                <w:rFonts w:asciiTheme="majorBidi" w:hAnsiTheme="majorBidi" w:cstheme="majorBidi"/>
                <w:b/>
                <w:bCs/>
              </w:rPr>
              <w:t>40,627</w:t>
            </w:r>
          </w:p>
        </w:tc>
        <w:tc>
          <w:tcPr>
            <w:tcW w:w="270" w:type="dxa"/>
          </w:tcPr>
          <w:p w14:paraId="52CA1833" w14:textId="77777777" w:rsidR="00472BE2" w:rsidRPr="00472BE2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ind w:right="-8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59" w:type="dxa"/>
            <w:tcBorders>
              <w:bottom w:val="double" w:sz="4" w:space="0" w:color="auto"/>
            </w:tcBorders>
            <w:shd w:val="clear" w:color="auto" w:fill="auto"/>
          </w:tcPr>
          <w:p w14:paraId="2E9B4F1A" w14:textId="77777777" w:rsidR="00472BE2" w:rsidRPr="00472BE2" w:rsidRDefault="00472BE2" w:rsidP="00472BE2">
            <w:pPr>
              <w:ind w:right="-20"/>
              <w:jc w:val="right"/>
              <w:rPr>
                <w:rFonts w:ascii="Times New Roman" w:hAnsi="Times New Roman" w:cstheme="minorBidi"/>
                <w:b/>
                <w:bCs/>
                <w:sz w:val="22"/>
                <w:szCs w:val="28"/>
              </w:rPr>
            </w:pPr>
          </w:p>
          <w:p w14:paraId="355D25C7" w14:textId="77777777" w:rsidR="00472BE2" w:rsidRPr="00472BE2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ind w:right="-110"/>
              <w:rPr>
                <w:rFonts w:ascii="Times New Roman" w:hAnsi="Times New Roman" w:cstheme="minorBidi"/>
                <w:b/>
                <w:bCs/>
                <w:sz w:val="22"/>
                <w:szCs w:val="28"/>
              </w:rPr>
            </w:pPr>
          </w:p>
          <w:p w14:paraId="0F22913B" w14:textId="267A1AA6" w:rsidR="00472BE2" w:rsidRPr="00472BE2" w:rsidRDefault="00472BE2" w:rsidP="00AB72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  <w:r w:rsidRPr="00472BE2">
              <w:rPr>
                <w:rFonts w:ascii="Times New Roman" w:hAnsi="Times New Roman" w:cstheme="minorBidi"/>
                <w:b/>
                <w:bCs/>
                <w:sz w:val="22"/>
                <w:szCs w:val="28"/>
              </w:rPr>
              <w:t xml:space="preserve"> 5,991 </w:t>
            </w:r>
          </w:p>
        </w:tc>
        <w:tc>
          <w:tcPr>
            <w:tcW w:w="238" w:type="dxa"/>
          </w:tcPr>
          <w:p w14:paraId="459440BB" w14:textId="77777777" w:rsidR="00472BE2" w:rsidRPr="00472BE2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ind w:right="-8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6" w:type="dxa"/>
            <w:tcBorders>
              <w:bottom w:val="double" w:sz="4" w:space="0" w:color="auto"/>
            </w:tcBorders>
          </w:tcPr>
          <w:p w14:paraId="59E02F08" w14:textId="77777777" w:rsidR="00472BE2" w:rsidRPr="00472BE2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</w:p>
          <w:p w14:paraId="0F47C4FD" w14:textId="021F4037" w:rsidR="00472BE2" w:rsidRPr="00472BE2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  <w:r w:rsidRPr="00472BE2">
              <w:rPr>
                <w:rFonts w:asciiTheme="majorBidi" w:hAnsiTheme="majorBidi" w:cstheme="majorBidi"/>
                <w:b/>
                <w:bCs/>
              </w:rPr>
              <w:t>(15,974)</w:t>
            </w:r>
          </w:p>
        </w:tc>
      </w:tr>
      <w:tr w:rsidR="00472BE2" w:rsidRPr="001076F8" w14:paraId="07A3F83E" w14:textId="77777777" w:rsidTr="00CF5BE6">
        <w:trPr>
          <w:trHeight w:val="164"/>
        </w:trPr>
        <w:tc>
          <w:tcPr>
            <w:tcW w:w="3872" w:type="dxa"/>
            <w:shd w:val="clear" w:color="auto" w:fill="auto"/>
          </w:tcPr>
          <w:p w14:paraId="25D48617" w14:textId="77777777" w:rsidR="00472BE2" w:rsidRPr="001076F8" w:rsidRDefault="00472BE2" w:rsidP="00472BE2">
            <w:pPr>
              <w:ind w:left="184" w:right="-43" w:hanging="180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14:paraId="6528E7AF" w14:textId="77777777" w:rsidR="00472BE2" w:rsidRPr="00CF5BE6" w:rsidRDefault="00472BE2" w:rsidP="00475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6D4D21C7" w14:textId="77777777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315BD23" w14:textId="77777777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3405CCA5" w14:textId="77777777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ind w:right="-8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59" w:type="dxa"/>
            <w:shd w:val="clear" w:color="auto" w:fill="auto"/>
          </w:tcPr>
          <w:p w14:paraId="5D88A31E" w14:textId="77777777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ind w:right="-8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8" w:type="dxa"/>
          </w:tcPr>
          <w:p w14:paraId="5DE6932F" w14:textId="77777777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ind w:right="-8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6" w:type="dxa"/>
          </w:tcPr>
          <w:p w14:paraId="71A95161" w14:textId="4AE78F89" w:rsidR="00472BE2" w:rsidRPr="00CF5BE6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472BE2" w:rsidRPr="001076F8" w14:paraId="01570EC8" w14:textId="77777777" w:rsidTr="00CF5BE6">
        <w:tc>
          <w:tcPr>
            <w:tcW w:w="3872" w:type="dxa"/>
            <w:shd w:val="clear" w:color="auto" w:fill="auto"/>
          </w:tcPr>
          <w:p w14:paraId="7D7ECA41" w14:textId="77777777" w:rsidR="00472BE2" w:rsidRPr="001076F8" w:rsidRDefault="00472BE2" w:rsidP="00472BE2">
            <w:pPr>
              <w:ind w:left="190" w:right="-43" w:hanging="190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 xml:space="preserve">จำนวนหุ้นสามัญที่ออกจำหน่ายแล้ว </w:t>
            </w:r>
          </w:p>
          <w:p w14:paraId="51C2686F" w14:textId="664639D0" w:rsidR="00472BE2" w:rsidRPr="001076F8" w:rsidRDefault="00472BE2" w:rsidP="00472BE2">
            <w:pPr>
              <w:tabs>
                <w:tab w:val="clear" w:pos="227"/>
                <w:tab w:val="left" w:pos="252"/>
              </w:tabs>
              <w:ind w:left="190" w:right="-43" w:firstLine="62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30 </w:t>
            </w:r>
            <w:r w:rsidRPr="001076F8">
              <w:rPr>
                <w:rFonts w:asciiTheme="majorBidi" w:hAnsiTheme="majorBidi" w:cstheme="majorBidi" w:hint="cs"/>
                <w:b/>
                <w:bCs/>
                <w:cs/>
              </w:rPr>
              <w:t>กันยายน</w:t>
            </w:r>
            <w:r w:rsidRPr="001076F8">
              <w:rPr>
                <w:rFonts w:asciiTheme="majorBidi" w:hAnsiTheme="majorBidi" w:cstheme="majorBidi"/>
                <w:b/>
                <w:bCs/>
                <w:cs/>
              </w:rPr>
              <w:t xml:space="preserve"> (ขั้นพื้นฐาน) 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(พันหุ้น)</w:t>
            </w:r>
          </w:p>
        </w:tc>
        <w:tc>
          <w:tcPr>
            <w:tcW w:w="1170" w:type="dxa"/>
            <w:shd w:val="clear" w:color="auto" w:fill="auto"/>
          </w:tcPr>
          <w:p w14:paraId="4C5B2BBC" w14:textId="77777777" w:rsidR="00472BE2" w:rsidRPr="00CF5BE6" w:rsidRDefault="00472BE2" w:rsidP="00475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jc w:val="right"/>
              <w:rPr>
                <w:rFonts w:asciiTheme="majorBidi" w:hAnsiTheme="majorBidi" w:cstheme="majorBidi"/>
                <w:b/>
                <w:bCs/>
              </w:rPr>
            </w:pPr>
          </w:p>
          <w:p w14:paraId="2A2D4630" w14:textId="60A9ABE1" w:rsidR="00472BE2" w:rsidRPr="00472BE2" w:rsidRDefault="00472BE2" w:rsidP="00475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  <w:tab w:val="decimal" w:pos="972"/>
              </w:tabs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1,735,392 </w:t>
            </w:r>
          </w:p>
        </w:tc>
        <w:tc>
          <w:tcPr>
            <w:tcW w:w="270" w:type="dxa"/>
          </w:tcPr>
          <w:p w14:paraId="25EA6D71" w14:textId="77777777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D753EE6" w14:textId="56830869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  <w:r w:rsidRPr="00472BE2">
              <w:rPr>
                <w:rFonts w:asciiTheme="majorBidi" w:hAnsiTheme="majorBidi" w:cstheme="majorBidi"/>
                <w:b/>
                <w:bCs/>
              </w:rPr>
              <w:t>1,735,392</w:t>
            </w:r>
          </w:p>
        </w:tc>
        <w:tc>
          <w:tcPr>
            <w:tcW w:w="270" w:type="dxa"/>
          </w:tcPr>
          <w:p w14:paraId="05FAD5E6" w14:textId="77777777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7"/>
              </w:tabs>
              <w:ind w:right="-8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59" w:type="dxa"/>
            <w:shd w:val="clear" w:color="auto" w:fill="auto"/>
          </w:tcPr>
          <w:p w14:paraId="14700259" w14:textId="77777777" w:rsidR="00472BE2" w:rsidRPr="00472BE2" w:rsidRDefault="00472BE2" w:rsidP="00472BE2">
            <w:pPr>
              <w:ind w:right="45"/>
              <w:jc w:val="right"/>
              <w:rPr>
                <w:rFonts w:ascii="Times New Roman" w:hAnsi="Times New Roman" w:cstheme="minorBidi"/>
                <w:b/>
                <w:bCs/>
                <w:sz w:val="22"/>
                <w:szCs w:val="28"/>
              </w:rPr>
            </w:pPr>
          </w:p>
          <w:p w14:paraId="6A16CC7F" w14:textId="77777777" w:rsidR="00472BE2" w:rsidRPr="00472BE2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51"/>
              </w:tabs>
              <w:ind w:right="-113"/>
              <w:jc w:val="center"/>
              <w:rPr>
                <w:rFonts w:ascii="Times New Roman" w:hAnsi="Times New Roman" w:cstheme="minorBidi"/>
                <w:b/>
                <w:bCs/>
                <w:sz w:val="22"/>
                <w:szCs w:val="28"/>
              </w:rPr>
            </w:pPr>
            <w:r w:rsidRPr="00472BE2">
              <w:rPr>
                <w:rFonts w:ascii="Times New Roman" w:hAnsi="Times New Roman" w:cstheme="minorBidi"/>
                <w:b/>
                <w:bCs/>
                <w:sz w:val="22"/>
                <w:szCs w:val="28"/>
              </w:rPr>
              <w:t xml:space="preserve"> </w:t>
            </w:r>
          </w:p>
          <w:p w14:paraId="02EC91F4" w14:textId="4C72C5B0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51"/>
              </w:tabs>
              <w:ind w:right="-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72BE2">
              <w:rPr>
                <w:rFonts w:ascii="Times New Roman" w:hAnsi="Times New Roman" w:cstheme="minorBidi"/>
                <w:b/>
                <w:bCs/>
                <w:sz w:val="22"/>
                <w:szCs w:val="28"/>
              </w:rPr>
              <w:t xml:space="preserve">1,735,392 </w:t>
            </w:r>
          </w:p>
        </w:tc>
        <w:tc>
          <w:tcPr>
            <w:tcW w:w="238" w:type="dxa"/>
          </w:tcPr>
          <w:p w14:paraId="48A7F65C" w14:textId="77777777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7"/>
              </w:tabs>
              <w:ind w:right="-8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6" w:type="dxa"/>
          </w:tcPr>
          <w:p w14:paraId="70DEA29D" w14:textId="77777777" w:rsidR="00472BE2" w:rsidRPr="00472BE2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</w:p>
          <w:p w14:paraId="6EA31484" w14:textId="7FAC3226" w:rsidR="00472BE2" w:rsidRPr="00CF5BE6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  <w:r w:rsidRPr="00472BE2">
              <w:rPr>
                <w:rFonts w:asciiTheme="majorBidi" w:hAnsiTheme="majorBidi" w:cstheme="majorBidi"/>
                <w:b/>
                <w:bCs/>
              </w:rPr>
              <w:t>1,735,392</w:t>
            </w:r>
          </w:p>
        </w:tc>
      </w:tr>
      <w:tr w:rsidR="00472BE2" w:rsidRPr="001076F8" w14:paraId="64C8305F" w14:textId="77777777" w:rsidTr="00CF5BE6">
        <w:tc>
          <w:tcPr>
            <w:tcW w:w="3872" w:type="dxa"/>
            <w:shd w:val="clear" w:color="auto" w:fill="auto"/>
          </w:tcPr>
          <w:p w14:paraId="5055A9AF" w14:textId="77777777" w:rsidR="00472BE2" w:rsidRPr="001076F8" w:rsidRDefault="00472BE2" w:rsidP="00472BE2">
            <w:pPr>
              <w:ind w:left="190" w:right="-43" w:hanging="190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14:paraId="015B7F03" w14:textId="77777777" w:rsidR="00472BE2" w:rsidRPr="00CF5BE6" w:rsidRDefault="00472BE2" w:rsidP="00475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2E2440CD" w14:textId="77777777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FD6C07B" w14:textId="77777777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2CA30304" w14:textId="77777777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7"/>
              </w:tabs>
              <w:ind w:right="-8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59" w:type="dxa"/>
            <w:tcBorders>
              <w:top w:val="double" w:sz="4" w:space="0" w:color="auto"/>
            </w:tcBorders>
            <w:shd w:val="clear" w:color="auto" w:fill="auto"/>
          </w:tcPr>
          <w:p w14:paraId="04B787D3" w14:textId="77777777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7"/>
              </w:tabs>
              <w:ind w:right="-8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8" w:type="dxa"/>
          </w:tcPr>
          <w:p w14:paraId="0FE25530" w14:textId="77777777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7"/>
              </w:tabs>
              <w:ind w:right="-8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6" w:type="dxa"/>
            <w:tcBorders>
              <w:top w:val="double" w:sz="4" w:space="0" w:color="auto"/>
            </w:tcBorders>
          </w:tcPr>
          <w:p w14:paraId="78EADA5E" w14:textId="77777777" w:rsidR="00472BE2" w:rsidRPr="00CF5BE6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472BE2" w:rsidRPr="001076F8" w14:paraId="37F3990E" w14:textId="01B93CAE" w:rsidTr="00CF5BE6">
        <w:tc>
          <w:tcPr>
            <w:tcW w:w="3872" w:type="dxa"/>
            <w:shd w:val="clear" w:color="auto" w:fill="auto"/>
          </w:tcPr>
          <w:p w14:paraId="2CF908AE" w14:textId="1DD56C20" w:rsidR="00472BE2" w:rsidRPr="001076F8" w:rsidRDefault="00472BE2" w:rsidP="00472BE2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 xml:space="preserve">กำไร (ขาดทุน) ต่อหุ้นขั้นพื้นฐาน 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(บาท)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5F662133" w14:textId="4277A9AD" w:rsidR="00472BE2" w:rsidRPr="00472BE2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0.015 </w:t>
            </w:r>
          </w:p>
        </w:tc>
        <w:tc>
          <w:tcPr>
            <w:tcW w:w="270" w:type="dxa"/>
          </w:tcPr>
          <w:p w14:paraId="3688A69D" w14:textId="076770B4" w:rsidR="00472BE2" w:rsidRPr="00472BE2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C147E96" w14:textId="4698A5EC" w:rsidR="00472BE2" w:rsidRPr="00472BE2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rPr>
                <w:rFonts w:asciiTheme="majorBidi" w:hAnsiTheme="majorBidi" w:cstheme="majorBidi"/>
                <w:b/>
                <w:bCs/>
              </w:rPr>
            </w:pPr>
            <w:r w:rsidRPr="00472BE2">
              <w:rPr>
                <w:rFonts w:asciiTheme="majorBidi" w:hAnsiTheme="majorBidi" w:cstheme="majorBidi"/>
                <w:b/>
                <w:bCs/>
              </w:rPr>
              <w:t>0.023</w:t>
            </w:r>
          </w:p>
        </w:tc>
        <w:tc>
          <w:tcPr>
            <w:tcW w:w="270" w:type="dxa"/>
          </w:tcPr>
          <w:p w14:paraId="0679C601" w14:textId="77777777" w:rsidR="00472BE2" w:rsidRPr="00472BE2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106"/>
              </w:tabs>
              <w:ind w:right="-8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59" w:type="dxa"/>
            <w:tcBorders>
              <w:bottom w:val="double" w:sz="4" w:space="0" w:color="auto"/>
            </w:tcBorders>
            <w:shd w:val="clear" w:color="auto" w:fill="auto"/>
          </w:tcPr>
          <w:p w14:paraId="69493142" w14:textId="40DF5A8D" w:rsidR="00472BE2" w:rsidRPr="00472BE2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0.003 </w:t>
            </w:r>
          </w:p>
        </w:tc>
        <w:tc>
          <w:tcPr>
            <w:tcW w:w="238" w:type="dxa"/>
          </w:tcPr>
          <w:p w14:paraId="75A572ED" w14:textId="77777777" w:rsidR="00472BE2" w:rsidRPr="00472BE2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  <w:tab w:val="decimal" w:pos="972"/>
                <w:tab w:val="decimal" w:pos="1106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6" w:type="dxa"/>
            <w:tcBorders>
              <w:bottom w:val="double" w:sz="4" w:space="0" w:color="auto"/>
            </w:tcBorders>
          </w:tcPr>
          <w:p w14:paraId="3A599CBA" w14:textId="2F406F36" w:rsidR="00472BE2" w:rsidRPr="00472BE2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rPr>
                <w:rFonts w:asciiTheme="majorBidi" w:hAnsiTheme="majorBidi" w:cstheme="majorBidi"/>
                <w:b/>
                <w:bCs/>
              </w:rPr>
            </w:pPr>
            <w:r w:rsidRPr="00472BE2">
              <w:rPr>
                <w:rFonts w:asciiTheme="majorBidi" w:hAnsiTheme="majorBidi" w:cstheme="majorBidi"/>
                <w:b/>
                <w:bCs/>
              </w:rPr>
              <w:t>(0.009)</w:t>
            </w:r>
          </w:p>
        </w:tc>
      </w:tr>
    </w:tbl>
    <w:p w14:paraId="27877EF7" w14:textId="64569A82" w:rsidR="00EC790F" w:rsidRPr="001076F8" w:rsidRDefault="00EC790F" w:rsidP="1EC29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</w:p>
    <w:tbl>
      <w:tblPr>
        <w:tblW w:w="9360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3850"/>
        <w:gridCol w:w="1263"/>
        <w:gridCol w:w="236"/>
        <w:gridCol w:w="1131"/>
        <w:gridCol w:w="236"/>
        <w:gridCol w:w="1204"/>
        <w:gridCol w:w="236"/>
        <w:gridCol w:w="1204"/>
      </w:tblGrid>
      <w:tr w:rsidR="1EC29960" w:rsidRPr="001076F8" w14:paraId="15FD4DCE" w14:textId="77777777" w:rsidTr="003A20B7">
        <w:trPr>
          <w:trHeight w:val="300"/>
        </w:trPr>
        <w:tc>
          <w:tcPr>
            <w:tcW w:w="3850" w:type="dxa"/>
            <w:shd w:val="clear" w:color="auto" w:fill="auto"/>
          </w:tcPr>
          <w:p w14:paraId="4F0CCC70" w14:textId="29EF96EE" w:rsidR="1EC29960" w:rsidRPr="001076F8" w:rsidRDefault="1EC29960" w:rsidP="1EC29960">
            <w:pPr>
              <w:ind w:right="-43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630" w:type="dxa"/>
            <w:gridSpan w:val="3"/>
          </w:tcPr>
          <w:p w14:paraId="1446F78F" w14:textId="65E3E8AD" w:rsidR="1EC29960" w:rsidRPr="001076F8" w:rsidRDefault="1EC29960" w:rsidP="1EC29960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งบการเงินรวม</w:t>
            </w:r>
          </w:p>
        </w:tc>
        <w:tc>
          <w:tcPr>
            <w:tcW w:w="236" w:type="dxa"/>
          </w:tcPr>
          <w:p w14:paraId="4C039ADC" w14:textId="77777777" w:rsidR="1EC29960" w:rsidRPr="001076F8" w:rsidRDefault="1EC29960" w:rsidP="1EC29960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644" w:type="dxa"/>
            <w:gridSpan w:val="3"/>
            <w:shd w:val="clear" w:color="auto" w:fill="auto"/>
          </w:tcPr>
          <w:p w14:paraId="583806E7" w14:textId="34EFC3F0" w:rsidR="1EC29960" w:rsidRPr="001076F8" w:rsidRDefault="1EC29960" w:rsidP="1EC29960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งบการเงินเฉพาะกิจการ</w:t>
            </w:r>
          </w:p>
        </w:tc>
      </w:tr>
      <w:tr w:rsidR="1EC29960" w:rsidRPr="001076F8" w14:paraId="2AD1A509" w14:textId="77777777" w:rsidTr="003A20B7">
        <w:trPr>
          <w:trHeight w:val="300"/>
        </w:trPr>
        <w:tc>
          <w:tcPr>
            <w:tcW w:w="3850" w:type="dxa"/>
            <w:shd w:val="clear" w:color="auto" w:fill="auto"/>
          </w:tcPr>
          <w:p w14:paraId="2BA5252F" w14:textId="41D2FAC8" w:rsidR="1EC29960" w:rsidRPr="001076F8" w:rsidRDefault="1EC29960" w:rsidP="1EC29960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สำหรับงวด</w:t>
            </w:r>
            <w:r w:rsidR="002B5398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เก้า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เดือนสิ้นสุดวันที่ </w:t>
            </w:r>
            <w:r w:rsidR="00F30A94"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30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 </w:t>
            </w:r>
            <w:r w:rsidR="002B5398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กันยายน</w:t>
            </w:r>
          </w:p>
        </w:tc>
        <w:tc>
          <w:tcPr>
            <w:tcW w:w="1263" w:type="dxa"/>
            <w:shd w:val="clear" w:color="auto" w:fill="auto"/>
          </w:tcPr>
          <w:p w14:paraId="0869DF53" w14:textId="5627E722" w:rsidR="1EC29960" w:rsidRPr="001076F8" w:rsidRDefault="1EC29960" w:rsidP="1EC29960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36" w:type="dxa"/>
          </w:tcPr>
          <w:p w14:paraId="3E4B098B" w14:textId="77777777" w:rsidR="1EC29960" w:rsidRPr="001076F8" w:rsidRDefault="1EC29960" w:rsidP="1EC29960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1" w:type="dxa"/>
          </w:tcPr>
          <w:p w14:paraId="458ECECD" w14:textId="1294A23D" w:rsidR="1EC29960" w:rsidRPr="001076F8" w:rsidRDefault="1EC29960" w:rsidP="1EC29960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236" w:type="dxa"/>
          </w:tcPr>
          <w:p w14:paraId="4910AAF1" w14:textId="77777777" w:rsidR="1EC29960" w:rsidRPr="001076F8" w:rsidRDefault="1EC29960" w:rsidP="1EC29960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4" w:type="dxa"/>
            <w:shd w:val="clear" w:color="auto" w:fill="auto"/>
          </w:tcPr>
          <w:p w14:paraId="482E3018" w14:textId="5FD5B130" w:rsidR="1EC29960" w:rsidRPr="001076F8" w:rsidRDefault="1EC29960" w:rsidP="1EC29960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36" w:type="dxa"/>
          </w:tcPr>
          <w:p w14:paraId="403AE575" w14:textId="77777777" w:rsidR="1EC29960" w:rsidRPr="001076F8" w:rsidRDefault="1EC29960" w:rsidP="1EC29960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04" w:type="dxa"/>
            <w:shd w:val="clear" w:color="auto" w:fill="auto"/>
          </w:tcPr>
          <w:p w14:paraId="60F93AE7" w14:textId="7EBB1356" w:rsidR="1EC29960" w:rsidRPr="001076F8" w:rsidRDefault="1EC29960" w:rsidP="1EC29960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2566</w:t>
            </w:r>
          </w:p>
        </w:tc>
      </w:tr>
      <w:tr w:rsidR="00472BE2" w:rsidRPr="001076F8" w14:paraId="43B723E8" w14:textId="77777777" w:rsidTr="003A20B7">
        <w:trPr>
          <w:trHeight w:val="300"/>
        </w:trPr>
        <w:tc>
          <w:tcPr>
            <w:tcW w:w="3850" w:type="dxa"/>
            <w:shd w:val="clear" w:color="auto" w:fill="auto"/>
          </w:tcPr>
          <w:p w14:paraId="7F919F7A" w14:textId="5695CE03" w:rsidR="00472BE2" w:rsidRPr="001076F8" w:rsidRDefault="00472BE2" w:rsidP="00472BE2">
            <w:pPr>
              <w:ind w:left="190" w:right="-43" w:hanging="190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 xml:space="preserve">กำไร (ขาดทุน) ที่เป็นส่วนของเจ้าของของกลุ่มบริษัทและบริษัท (ขั้นพื้นฐาน) 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(พันบาท)</w:t>
            </w:r>
          </w:p>
        </w:tc>
        <w:tc>
          <w:tcPr>
            <w:tcW w:w="1263" w:type="dxa"/>
            <w:tcBorders>
              <w:bottom w:val="double" w:sz="4" w:space="0" w:color="auto"/>
            </w:tcBorders>
            <w:shd w:val="clear" w:color="auto" w:fill="auto"/>
          </w:tcPr>
          <w:p w14:paraId="40ECE382" w14:textId="77777777" w:rsidR="00472BE2" w:rsidRPr="00CF5BE6" w:rsidRDefault="00472BE2" w:rsidP="00475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rPr>
                <w:rFonts w:asciiTheme="majorBidi" w:hAnsiTheme="majorBidi" w:cstheme="majorBidi"/>
                <w:b/>
                <w:bCs/>
              </w:rPr>
            </w:pPr>
          </w:p>
          <w:p w14:paraId="56A40DD2" w14:textId="614C597E" w:rsidR="00472BE2" w:rsidRPr="00472BE2" w:rsidRDefault="00472BE2" w:rsidP="00475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  <w:tab w:val="decimal" w:pos="990"/>
              </w:tabs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65,276 </w:t>
            </w:r>
          </w:p>
        </w:tc>
        <w:tc>
          <w:tcPr>
            <w:tcW w:w="236" w:type="dxa"/>
          </w:tcPr>
          <w:p w14:paraId="6BCBFA39" w14:textId="77777777" w:rsidR="00472BE2" w:rsidRPr="00472BE2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1" w:type="dxa"/>
            <w:tcBorders>
              <w:bottom w:val="double" w:sz="4" w:space="0" w:color="auto"/>
            </w:tcBorders>
            <w:shd w:val="clear" w:color="auto" w:fill="auto"/>
          </w:tcPr>
          <w:p w14:paraId="1785A1EA" w14:textId="7B56139F" w:rsidR="00472BE2" w:rsidRPr="00472BE2" w:rsidRDefault="00472BE2" w:rsidP="00181F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br/>
            </w:r>
            <w:r w:rsidRPr="00472BE2">
              <w:rPr>
                <w:rFonts w:asciiTheme="majorBidi" w:hAnsiTheme="majorBidi" w:cstheme="majorBidi"/>
                <w:b/>
                <w:bCs/>
              </w:rPr>
              <w:t>178,584</w:t>
            </w:r>
          </w:p>
        </w:tc>
        <w:tc>
          <w:tcPr>
            <w:tcW w:w="236" w:type="dxa"/>
          </w:tcPr>
          <w:p w14:paraId="31429DD4" w14:textId="77777777" w:rsidR="00472BE2" w:rsidRPr="00472BE2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ind w:right="-8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04" w:type="dxa"/>
            <w:tcBorders>
              <w:bottom w:val="double" w:sz="4" w:space="0" w:color="auto"/>
            </w:tcBorders>
            <w:shd w:val="clear" w:color="auto" w:fill="auto"/>
          </w:tcPr>
          <w:p w14:paraId="30A67A0F" w14:textId="77777777" w:rsidR="00472BE2" w:rsidRPr="00CF5BE6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</w:p>
          <w:p w14:paraId="737A1644" w14:textId="1FC7149C" w:rsidR="00472BE2" w:rsidRPr="00472BE2" w:rsidRDefault="00472BE2" w:rsidP="005C7D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>(24,035)</w:t>
            </w:r>
          </w:p>
        </w:tc>
        <w:tc>
          <w:tcPr>
            <w:tcW w:w="236" w:type="dxa"/>
          </w:tcPr>
          <w:p w14:paraId="3916111B" w14:textId="77777777" w:rsidR="00472BE2" w:rsidRPr="00472BE2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ind w:right="-8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04" w:type="dxa"/>
            <w:tcBorders>
              <w:bottom w:val="double" w:sz="4" w:space="0" w:color="auto"/>
            </w:tcBorders>
          </w:tcPr>
          <w:p w14:paraId="371B52F2" w14:textId="77777777" w:rsidR="00472BE2" w:rsidRPr="00472BE2" w:rsidRDefault="00472BE2" w:rsidP="00472BE2">
            <w:pPr>
              <w:tabs>
                <w:tab w:val="decimal" w:pos="849"/>
              </w:tabs>
              <w:ind w:left="-110" w:right="-95"/>
              <w:rPr>
                <w:rFonts w:asciiTheme="majorBidi" w:hAnsiTheme="majorBidi" w:cstheme="majorBidi"/>
                <w:b/>
                <w:bCs/>
              </w:rPr>
            </w:pPr>
          </w:p>
          <w:p w14:paraId="4F3CF076" w14:textId="34A6CD2B" w:rsidR="00472BE2" w:rsidRPr="00472BE2" w:rsidRDefault="00472BE2" w:rsidP="005245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  <w:r w:rsidRPr="00472BE2">
              <w:rPr>
                <w:rFonts w:asciiTheme="majorBidi" w:hAnsiTheme="majorBidi" w:cstheme="majorBidi"/>
                <w:b/>
                <w:bCs/>
              </w:rPr>
              <w:t>(39,341)</w:t>
            </w:r>
          </w:p>
        </w:tc>
      </w:tr>
      <w:tr w:rsidR="00472BE2" w:rsidRPr="001076F8" w14:paraId="183D64B2" w14:textId="77777777" w:rsidTr="00CF5BE6">
        <w:trPr>
          <w:trHeight w:val="164"/>
        </w:trPr>
        <w:tc>
          <w:tcPr>
            <w:tcW w:w="3850" w:type="dxa"/>
            <w:shd w:val="clear" w:color="auto" w:fill="auto"/>
          </w:tcPr>
          <w:p w14:paraId="1ED77980" w14:textId="77777777" w:rsidR="00472BE2" w:rsidRPr="001076F8" w:rsidRDefault="00472BE2" w:rsidP="00472BE2">
            <w:pPr>
              <w:ind w:left="184" w:right="-43" w:hanging="180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3" w:type="dxa"/>
            <w:tcBorders>
              <w:top w:val="double" w:sz="4" w:space="0" w:color="auto"/>
            </w:tcBorders>
            <w:shd w:val="clear" w:color="auto" w:fill="auto"/>
          </w:tcPr>
          <w:p w14:paraId="779FD0C5" w14:textId="77777777" w:rsidR="00472BE2" w:rsidRPr="00CF5BE6" w:rsidRDefault="00472BE2" w:rsidP="00475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6" w:type="dxa"/>
          </w:tcPr>
          <w:p w14:paraId="5184C43A" w14:textId="77777777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1" w:type="dxa"/>
            <w:shd w:val="clear" w:color="auto" w:fill="auto"/>
            <w:vAlign w:val="bottom"/>
          </w:tcPr>
          <w:p w14:paraId="0C0D6169" w14:textId="77777777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6" w:type="dxa"/>
          </w:tcPr>
          <w:p w14:paraId="61F95368" w14:textId="77777777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ind w:right="-8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04" w:type="dxa"/>
            <w:shd w:val="clear" w:color="auto" w:fill="auto"/>
          </w:tcPr>
          <w:p w14:paraId="6D3454FF" w14:textId="77777777" w:rsidR="00472BE2" w:rsidRPr="00CF5BE6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6" w:type="dxa"/>
          </w:tcPr>
          <w:p w14:paraId="0E150120" w14:textId="77777777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ind w:right="-8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04" w:type="dxa"/>
          </w:tcPr>
          <w:p w14:paraId="45D4C12D" w14:textId="4AE78F89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3"/>
              </w:tabs>
              <w:ind w:right="-890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472BE2" w:rsidRPr="001076F8" w14:paraId="65836A3E" w14:textId="77777777" w:rsidTr="00CF5BE6">
        <w:trPr>
          <w:trHeight w:val="300"/>
        </w:trPr>
        <w:tc>
          <w:tcPr>
            <w:tcW w:w="3850" w:type="dxa"/>
            <w:shd w:val="clear" w:color="auto" w:fill="auto"/>
          </w:tcPr>
          <w:p w14:paraId="63E1D4D3" w14:textId="77777777" w:rsidR="00472BE2" w:rsidRPr="001076F8" w:rsidRDefault="00472BE2" w:rsidP="00472BE2">
            <w:pPr>
              <w:ind w:left="190" w:right="-43" w:hanging="190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 xml:space="preserve">จำนวนหุ้นสามัญที่ออกจำหน่ายแล้ว </w:t>
            </w:r>
          </w:p>
          <w:p w14:paraId="7F14E78D" w14:textId="65DD1DFC" w:rsidR="00472BE2" w:rsidRPr="001076F8" w:rsidRDefault="00472BE2" w:rsidP="00472BE2">
            <w:pPr>
              <w:tabs>
                <w:tab w:val="clear" w:pos="227"/>
                <w:tab w:val="left" w:pos="252"/>
              </w:tabs>
              <w:ind w:left="190" w:right="-43" w:firstLine="62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 xml:space="preserve">ณ วันที่ 30 </w:t>
            </w:r>
            <w:r w:rsidRPr="001076F8">
              <w:rPr>
                <w:rFonts w:asciiTheme="majorBidi" w:hAnsiTheme="majorBidi" w:cstheme="majorBidi" w:hint="cs"/>
                <w:b/>
                <w:bCs/>
                <w:cs/>
              </w:rPr>
              <w:t>กันยายน</w:t>
            </w:r>
            <w:r w:rsidRPr="001076F8">
              <w:rPr>
                <w:rFonts w:asciiTheme="majorBidi" w:hAnsiTheme="majorBidi" w:cstheme="majorBidi"/>
                <w:b/>
                <w:bCs/>
              </w:rPr>
              <w:t xml:space="preserve"> (ขั้นพื้นฐาน) 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(พันหุ้น)</w:t>
            </w:r>
          </w:p>
        </w:tc>
        <w:tc>
          <w:tcPr>
            <w:tcW w:w="1263" w:type="dxa"/>
            <w:shd w:val="clear" w:color="auto" w:fill="auto"/>
          </w:tcPr>
          <w:p w14:paraId="29F6BB83" w14:textId="77777777" w:rsidR="004C34DF" w:rsidRDefault="004C34DF" w:rsidP="00475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  <w:tab w:val="decimal" w:pos="972"/>
              </w:tabs>
              <w:ind w:firstLine="154"/>
              <w:jc w:val="right"/>
              <w:rPr>
                <w:rFonts w:asciiTheme="majorBidi" w:hAnsiTheme="majorBidi" w:cstheme="majorBidi"/>
                <w:b/>
                <w:bCs/>
              </w:rPr>
            </w:pPr>
          </w:p>
          <w:p w14:paraId="12C4C5C9" w14:textId="661E0D72" w:rsidR="00472BE2" w:rsidRPr="00472BE2" w:rsidRDefault="00472BE2" w:rsidP="00475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  <w:tab w:val="decimal" w:pos="972"/>
              </w:tabs>
              <w:ind w:firstLine="154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>1,735,392</w:t>
            </w:r>
          </w:p>
        </w:tc>
        <w:tc>
          <w:tcPr>
            <w:tcW w:w="236" w:type="dxa"/>
          </w:tcPr>
          <w:p w14:paraId="5F98619F" w14:textId="77777777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1" w:type="dxa"/>
            <w:shd w:val="clear" w:color="auto" w:fill="auto"/>
            <w:vAlign w:val="bottom"/>
          </w:tcPr>
          <w:p w14:paraId="0D288C8A" w14:textId="60C51C9A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  <w:r w:rsidRPr="00472BE2">
              <w:rPr>
                <w:rFonts w:asciiTheme="majorBidi" w:hAnsiTheme="majorBidi" w:cstheme="majorBidi"/>
                <w:b/>
                <w:bCs/>
              </w:rPr>
              <w:t>1,735,392</w:t>
            </w:r>
          </w:p>
        </w:tc>
        <w:tc>
          <w:tcPr>
            <w:tcW w:w="236" w:type="dxa"/>
          </w:tcPr>
          <w:p w14:paraId="443739FD" w14:textId="77777777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7"/>
              </w:tabs>
              <w:ind w:right="-8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04" w:type="dxa"/>
            <w:shd w:val="clear" w:color="auto" w:fill="auto"/>
          </w:tcPr>
          <w:p w14:paraId="64E5F2CF" w14:textId="77777777" w:rsidR="004C34DF" w:rsidRDefault="004C34DF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</w:p>
          <w:p w14:paraId="079B3293" w14:textId="7984560C" w:rsidR="00472BE2" w:rsidRPr="00CF5BE6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5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>1,735,392</w:t>
            </w:r>
          </w:p>
        </w:tc>
        <w:tc>
          <w:tcPr>
            <w:tcW w:w="236" w:type="dxa"/>
          </w:tcPr>
          <w:p w14:paraId="0569D429" w14:textId="77777777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7"/>
              </w:tabs>
              <w:ind w:right="-8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04" w:type="dxa"/>
            <w:vAlign w:val="bottom"/>
          </w:tcPr>
          <w:p w14:paraId="2E3D201D" w14:textId="34615CD3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51"/>
              </w:tabs>
              <w:ind w:right="-11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72BE2">
              <w:rPr>
                <w:rFonts w:asciiTheme="majorBidi" w:hAnsiTheme="majorBidi" w:cstheme="majorBidi"/>
                <w:b/>
                <w:bCs/>
              </w:rPr>
              <w:t>1,735,392</w:t>
            </w:r>
          </w:p>
        </w:tc>
      </w:tr>
      <w:tr w:rsidR="00472BE2" w:rsidRPr="001076F8" w14:paraId="22087480" w14:textId="77777777" w:rsidTr="00CF5BE6">
        <w:trPr>
          <w:trHeight w:val="300"/>
        </w:trPr>
        <w:tc>
          <w:tcPr>
            <w:tcW w:w="3850" w:type="dxa"/>
            <w:shd w:val="clear" w:color="auto" w:fill="auto"/>
          </w:tcPr>
          <w:p w14:paraId="3551FE3D" w14:textId="77777777" w:rsidR="00472BE2" w:rsidRPr="001076F8" w:rsidRDefault="00472BE2" w:rsidP="00472BE2">
            <w:pPr>
              <w:ind w:left="190" w:right="-43" w:hanging="190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3" w:type="dxa"/>
            <w:tcBorders>
              <w:top w:val="double" w:sz="4" w:space="0" w:color="auto"/>
            </w:tcBorders>
            <w:shd w:val="clear" w:color="auto" w:fill="auto"/>
          </w:tcPr>
          <w:p w14:paraId="6B823028" w14:textId="77777777" w:rsidR="00472BE2" w:rsidRPr="00CF5BE6" w:rsidRDefault="00472BE2" w:rsidP="00475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6" w:type="dxa"/>
          </w:tcPr>
          <w:p w14:paraId="3E461031" w14:textId="77777777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6071C8E" w14:textId="77777777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6" w:type="dxa"/>
          </w:tcPr>
          <w:p w14:paraId="16CEE93D" w14:textId="77777777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7"/>
              </w:tabs>
              <w:ind w:right="-8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04" w:type="dxa"/>
            <w:tcBorders>
              <w:top w:val="double" w:sz="4" w:space="0" w:color="auto"/>
            </w:tcBorders>
            <w:shd w:val="clear" w:color="auto" w:fill="auto"/>
          </w:tcPr>
          <w:p w14:paraId="6FE228A6" w14:textId="77777777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7"/>
              </w:tabs>
              <w:ind w:right="-8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6" w:type="dxa"/>
          </w:tcPr>
          <w:p w14:paraId="54E8E559" w14:textId="77777777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7"/>
              </w:tabs>
              <w:ind w:right="-8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04" w:type="dxa"/>
            <w:tcBorders>
              <w:top w:val="double" w:sz="4" w:space="0" w:color="auto"/>
            </w:tcBorders>
          </w:tcPr>
          <w:p w14:paraId="18BF8F94" w14:textId="77777777" w:rsidR="00472BE2" w:rsidRPr="00CF5BE6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67"/>
              </w:tabs>
              <w:ind w:right="-890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472BE2" w:rsidRPr="001076F8" w14:paraId="644DB718" w14:textId="77777777" w:rsidTr="00CF5BE6">
        <w:trPr>
          <w:trHeight w:val="300"/>
        </w:trPr>
        <w:tc>
          <w:tcPr>
            <w:tcW w:w="3850" w:type="dxa"/>
            <w:shd w:val="clear" w:color="auto" w:fill="auto"/>
          </w:tcPr>
          <w:p w14:paraId="1D1DA5B0" w14:textId="1DD56C20" w:rsidR="00472BE2" w:rsidRPr="001076F8" w:rsidRDefault="00472BE2" w:rsidP="00472BE2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 xml:space="preserve">กำไร (ขาดทุน) ต่อหุ้นขั้นพื้นฐาน 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(บาท)</w:t>
            </w:r>
          </w:p>
        </w:tc>
        <w:tc>
          <w:tcPr>
            <w:tcW w:w="1263" w:type="dxa"/>
            <w:tcBorders>
              <w:bottom w:val="double" w:sz="4" w:space="0" w:color="auto"/>
            </w:tcBorders>
            <w:shd w:val="clear" w:color="auto" w:fill="auto"/>
          </w:tcPr>
          <w:p w14:paraId="2A677ADC" w14:textId="71CF3266" w:rsidR="00472BE2" w:rsidRPr="00472BE2" w:rsidRDefault="00472BE2" w:rsidP="00475C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0.038 </w:t>
            </w:r>
          </w:p>
        </w:tc>
        <w:tc>
          <w:tcPr>
            <w:tcW w:w="236" w:type="dxa"/>
          </w:tcPr>
          <w:p w14:paraId="2543281D" w14:textId="076770B4" w:rsidR="00472BE2" w:rsidRPr="00472BE2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  <w:tab w:val="decimal" w:pos="972"/>
              </w:tabs>
              <w:ind w:left="-105" w:firstLine="10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C3D3617" w14:textId="6A620DAE" w:rsidR="00472BE2" w:rsidRPr="00472BE2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rPr>
                <w:rFonts w:asciiTheme="majorBidi" w:hAnsiTheme="majorBidi" w:cstheme="majorBidi"/>
                <w:b/>
                <w:bCs/>
              </w:rPr>
            </w:pPr>
            <w:r w:rsidRPr="00472BE2">
              <w:rPr>
                <w:rFonts w:asciiTheme="majorBidi" w:hAnsiTheme="majorBidi" w:cstheme="majorBidi"/>
                <w:b/>
                <w:bCs/>
              </w:rPr>
              <w:t>0.103</w:t>
            </w:r>
          </w:p>
        </w:tc>
        <w:tc>
          <w:tcPr>
            <w:tcW w:w="236" w:type="dxa"/>
          </w:tcPr>
          <w:p w14:paraId="70D7C0B1" w14:textId="77777777" w:rsidR="00472BE2" w:rsidRPr="00472BE2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  <w:tab w:val="decimal" w:pos="972"/>
                <w:tab w:val="decimal" w:pos="1106"/>
              </w:tabs>
              <w:ind w:left="-105" w:firstLine="10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04" w:type="dxa"/>
            <w:tcBorders>
              <w:bottom w:val="double" w:sz="4" w:space="0" w:color="auto"/>
            </w:tcBorders>
            <w:shd w:val="clear" w:color="auto" w:fill="auto"/>
          </w:tcPr>
          <w:p w14:paraId="50AE65D0" w14:textId="159DF154" w:rsidR="00472BE2" w:rsidRPr="00472BE2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>(0.014)</w:t>
            </w:r>
          </w:p>
        </w:tc>
        <w:tc>
          <w:tcPr>
            <w:tcW w:w="236" w:type="dxa"/>
          </w:tcPr>
          <w:p w14:paraId="5874E780" w14:textId="77777777" w:rsidR="00472BE2" w:rsidRPr="00472BE2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  <w:tab w:val="decimal" w:pos="705"/>
                <w:tab w:val="decimal" w:pos="972"/>
                <w:tab w:val="decimal" w:pos="1106"/>
              </w:tabs>
              <w:ind w:left="-105" w:firstLine="10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04" w:type="dxa"/>
            <w:tcBorders>
              <w:bottom w:val="double" w:sz="4" w:space="0" w:color="auto"/>
            </w:tcBorders>
          </w:tcPr>
          <w:p w14:paraId="20943859" w14:textId="61A042A6" w:rsidR="00472BE2" w:rsidRPr="00472BE2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ind w:left="-105" w:firstLine="105"/>
              <w:rPr>
                <w:rFonts w:asciiTheme="majorBidi" w:hAnsiTheme="majorBidi" w:cstheme="majorBidi"/>
                <w:b/>
                <w:bCs/>
              </w:rPr>
            </w:pPr>
            <w:r w:rsidRPr="00472BE2">
              <w:rPr>
                <w:rFonts w:asciiTheme="majorBidi" w:hAnsiTheme="majorBidi" w:cstheme="majorBidi"/>
                <w:b/>
                <w:bCs/>
              </w:rPr>
              <w:t>(0.023)</w:t>
            </w:r>
          </w:p>
        </w:tc>
      </w:tr>
    </w:tbl>
    <w:p w14:paraId="57E0B52A" w14:textId="77777777" w:rsidR="00A879CF" w:rsidRDefault="00A879CF" w:rsidP="00935F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cs/>
        </w:rPr>
      </w:pPr>
    </w:p>
    <w:p w14:paraId="38DCDB64" w14:textId="77777777" w:rsidR="00A879CF" w:rsidRDefault="00A879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cs/>
        </w:rPr>
      </w:pPr>
      <w:r>
        <w:rPr>
          <w:rFonts w:asciiTheme="majorBidi" w:hAnsiTheme="majorBidi" w:cstheme="majorBidi"/>
          <w:b/>
          <w:bCs/>
          <w:cs/>
        </w:rPr>
        <w:br w:type="page"/>
      </w:r>
    </w:p>
    <w:p w14:paraId="3F0C3AE9" w14:textId="6292E80B" w:rsidR="00EC790F" w:rsidRPr="00A879CF" w:rsidRDefault="00EC790F" w:rsidP="00A879CF">
      <w:pPr>
        <w:numPr>
          <w:ilvl w:val="0"/>
          <w:numId w:val="2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A879CF">
        <w:rPr>
          <w:rFonts w:asciiTheme="majorBidi" w:hAnsiTheme="majorBidi" w:cstheme="majorBidi"/>
          <w:b/>
          <w:bCs/>
          <w:cs/>
        </w:rPr>
        <w:lastRenderedPageBreak/>
        <w:t>ส่วนงานดำเนินงาน</w:t>
      </w:r>
    </w:p>
    <w:p w14:paraId="5966816E" w14:textId="77777777" w:rsidR="00F35D21" w:rsidRPr="001076F8" w:rsidRDefault="00F35D21" w:rsidP="006361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</w:rPr>
      </w:pPr>
    </w:p>
    <w:p w14:paraId="3DD68EBC" w14:textId="77777777" w:rsidR="00555532" w:rsidRPr="001076F8" w:rsidRDefault="00555532" w:rsidP="00555532">
      <w:pPr>
        <w:tabs>
          <w:tab w:val="left" w:pos="1440"/>
        </w:tabs>
        <w:spacing w:before="120" w:after="120"/>
        <w:ind w:left="540"/>
        <w:jc w:val="thaiDistribute"/>
        <w:rPr>
          <w:rFonts w:asciiTheme="majorBidi" w:hAnsiTheme="majorBidi" w:cstheme="majorBidi"/>
          <w:cs/>
        </w:rPr>
      </w:pPr>
      <w:r w:rsidRPr="001076F8">
        <w:rPr>
          <w:rFonts w:asciiTheme="majorBidi" w:hAnsiTheme="majorBidi" w:cstheme="majorBidi"/>
          <w:cs/>
        </w:rPr>
        <w:t>ข้อมูลส่วนงานดำเนินงานที่นำเสนอนี้สอดคล้องกับรายงานภายในของกลุ่มบริษัทที่ผู้มีอำนาจตัดสินใจสูงสุดด้านการดำเนินงานได้รับและสอบทานอย่างสม่ำเสมอเพื่อใช้ในการจัดสรรทรัพยากรให้กับหน่วยงานและประเมินผลการดำเนินงานของหน่วยงาน ทั้งนี้ กลุ่มบริษัทดำเนินงานกิจการใน 2 ส่วนหลัก ดังนี้</w:t>
      </w:r>
    </w:p>
    <w:p w14:paraId="6B2E8C40" w14:textId="77777777" w:rsidR="00555532" w:rsidRPr="001076F8" w:rsidRDefault="00555532" w:rsidP="00555532">
      <w:pPr>
        <w:tabs>
          <w:tab w:val="clear" w:pos="680"/>
          <w:tab w:val="left" w:pos="1350"/>
        </w:tabs>
        <w:spacing w:before="120" w:after="120"/>
        <w:ind w:left="900" w:hanging="360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>1.</w:t>
      </w:r>
      <w:r w:rsidRPr="001076F8">
        <w:rPr>
          <w:rFonts w:asciiTheme="majorBidi" w:hAnsiTheme="majorBidi" w:cstheme="majorBidi"/>
          <w:cs/>
        </w:rPr>
        <w:tab/>
        <w:t>ส่วนงานธุรกิจบริหารสินทรัพย์ด้อยคุณภาพ (</w:t>
      </w:r>
      <w:r w:rsidRPr="001076F8">
        <w:rPr>
          <w:rFonts w:asciiTheme="majorBidi" w:hAnsiTheme="majorBidi" w:cstheme="majorBidi"/>
        </w:rPr>
        <w:t>NPL</w:t>
      </w:r>
      <w:r w:rsidRPr="001076F8">
        <w:rPr>
          <w:rFonts w:asciiTheme="majorBidi" w:hAnsiTheme="majorBidi" w:cstheme="majorBidi"/>
          <w:cs/>
        </w:rPr>
        <w:t>) เป็นส่วนงานที่กลุ่มบริษัทรับซื้อสินทรัพย์ด้อยคุณภาพมาบริหารจัดการเพื่อให้ได้รับผลประโยชน์สูงสุดร่วมกัน</w:t>
      </w:r>
    </w:p>
    <w:p w14:paraId="7CBBD805" w14:textId="57D50DDB" w:rsidR="00F24D51" w:rsidRPr="001076F8" w:rsidRDefault="00555532" w:rsidP="00DE56B1">
      <w:pPr>
        <w:tabs>
          <w:tab w:val="clear" w:pos="680"/>
          <w:tab w:val="left" w:pos="1350"/>
        </w:tabs>
        <w:spacing w:before="120" w:after="120"/>
        <w:ind w:left="900" w:hanging="360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>2.</w:t>
      </w:r>
      <w:r w:rsidRPr="001076F8">
        <w:rPr>
          <w:rFonts w:asciiTheme="majorBidi" w:hAnsiTheme="majorBidi" w:cstheme="majorBidi"/>
          <w:cs/>
        </w:rPr>
        <w:tab/>
        <w:t>ส่วนงานธุรกิจบริหารทรัพย์สินรอการขาย (</w:t>
      </w:r>
      <w:r w:rsidRPr="001076F8">
        <w:rPr>
          <w:rFonts w:asciiTheme="majorBidi" w:hAnsiTheme="majorBidi" w:cstheme="majorBidi"/>
        </w:rPr>
        <w:t>NPA</w:t>
      </w:r>
      <w:r w:rsidRPr="001076F8">
        <w:rPr>
          <w:rFonts w:asciiTheme="majorBidi" w:hAnsiTheme="majorBidi" w:cstheme="majorBidi"/>
          <w:cs/>
        </w:rPr>
        <w:t>) เป็นส่วนงานที่กลุ่มบริษัทประมูลซื้อทรัพย์หลักประกันของลูกหนี้จากกรมบังคับคดีมาบริหารจัดการ</w:t>
      </w:r>
    </w:p>
    <w:p w14:paraId="23816440" w14:textId="77777777" w:rsidR="00DE56B1" w:rsidRPr="001076F8" w:rsidRDefault="00DE56B1" w:rsidP="00DE56B1">
      <w:pPr>
        <w:tabs>
          <w:tab w:val="clear" w:pos="680"/>
          <w:tab w:val="left" w:pos="1350"/>
        </w:tabs>
        <w:spacing w:before="120" w:after="120"/>
        <w:ind w:left="900" w:hanging="360"/>
        <w:jc w:val="thaiDistribute"/>
        <w:rPr>
          <w:rFonts w:asciiTheme="majorBidi" w:hAnsiTheme="majorBidi" w:cstheme="majorBidi"/>
        </w:rPr>
      </w:pPr>
    </w:p>
    <w:p w14:paraId="5F0572A2" w14:textId="47042A45" w:rsidR="00D13A86" w:rsidRPr="001076F8" w:rsidRDefault="0099402B" w:rsidP="009940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  <w:r w:rsidRPr="001076F8">
        <w:rPr>
          <w:rFonts w:asciiTheme="majorBidi" w:hAnsiTheme="majorBidi" w:cstheme="majorBidi"/>
          <w:b/>
          <w:bCs/>
        </w:rPr>
        <w:t>1</w:t>
      </w:r>
      <w:r w:rsidR="00492B6F" w:rsidRPr="001076F8">
        <w:rPr>
          <w:rFonts w:asciiTheme="majorBidi" w:hAnsiTheme="majorBidi" w:cstheme="majorBidi"/>
          <w:b/>
          <w:bCs/>
        </w:rPr>
        <w:t>9</w:t>
      </w:r>
      <w:r w:rsidRPr="001076F8">
        <w:rPr>
          <w:rFonts w:asciiTheme="majorBidi" w:hAnsiTheme="majorBidi" w:cstheme="majorBidi"/>
          <w:b/>
          <w:bCs/>
        </w:rPr>
        <w:t>.1</w:t>
      </w:r>
      <w:r w:rsidRPr="001076F8">
        <w:rPr>
          <w:rFonts w:asciiTheme="majorBidi" w:hAnsiTheme="majorBidi" w:cstheme="majorBidi"/>
          <w:b/>
          <w:bCs/>
        </w:rPr>
        <w:tab/>
      </w:r>
      <w:r w:rsidR="00D13A86" w:rsidRPr="001076F8">
        <w:rPr>
          <w:rFonts w:asciiTheme="majorBidi" w:hAnsiTheme="majorBidi" w:cstheme="majorBidi"/>
          <w:b/>
          <w:bCs/>
          <w:cs/>
        </w:rPr>
        <w:t xml:space="preserve">ฐานะการเงินจำแนกตามส่วนงานดำเนินงาน </w:t>
      </w:r>
    </w:p>
    <w:p w14:paraId="6F0BA4D7" w14:textId="77777777" w:rsidR="00D13A86" w:rsidRPr="001076F8" w:rsidRDefault="00D13A86" w:rsidP="00D13A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</w:rPr>
      </w:pPr>
    </w:p>
    <w:p w14:paraId="2CBFACD7" w14:textId="5C29D08A" w:rsidR="00D13A86" w:rsidRPr="001076F8" w:rsidRDefault="00D13A86" w:rsidP="1C427D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 xml:space="preserve">ฐานะการเงินจำแนกตามส่วนงานดำเนินงาน ณ วันที่ </w:t>
      </w:r>
      <w:r w:rsidR="358AEB74" w:rsidRPr="001076F8">
        <w:rPr>
          <w:rFonts w:asciiTheme="majorBidi" w:hAnsiTheme="majorBidi" w:cstheme="majorBidi"/>
        </w:rPr>
        <w:t xml:space="preserve">30 </w:t>
      </w:r>
      <w:r w:rsidR="002B5398" w:rsidRPr="001076F8">
        <w:rPr>
          <w:rFonts w:asciiTheme="majorBidi" w:hAnsiTheme="majorBidi" w:cstheme="majorBidi" w:hint="cs"/>
          <w:cs/>
        </w:rPr>
        <w:t>กันยายน</w:t>
      </w:r>
      <w:r w:rsidR="00673FDC" w:rsidRPr="001076F8">
        <w:rPr>
          <w:rFonts w:asciiTheme="majorBidi" w:hAnsiTheme="majorBidi" w:cstheme="majorBidi"/>
          <w:cs/>
        </w:rPr>
        <w:t xml:space="preserve"> </w:t>
      </w:r>
      <w:r w:rsidR="00673FDC" w:rsidRPr="001076F8">
        <w:rPr>
          <w:rFonts w:asciiTheme="majorBidi" w:hAnsiTheme="majorBidi" w:cstheme="majorBidi"/>
        </w:rPr>
        <w:t>2567</w:t>
      </w:r>
      <w:r w:rsidR="0014704B" w:rsidRPr="001076F8">
        <w:rPr>
          <w:rFonts w:asciiTheme="majorBidi" w:hAnsiTheme="majorBidi" w:cstheme="majorBidi"/>
        </w:rPr>
        <w:t xml:space="preserve"> </w:t>
      </w:r>
      <w:r w:rsidR="0014704B" w:rsidRPr="001076F8">
        <w:rPr>
          <w:rFonts w:asciiTheme="majorBidi" w:hAnsiTheme="majorBidi" w:cstheme="majorBidi"/>
          <w:cs/>
        </w:rPr>
        <w:t>และ</w:t>
      </w:r>
      <w:r w:rsidR="0099402B" w:rsidRPr="001076F8">
        <w:rPr>
          <w:rFonts w:asciiTheme="majorBidi" w:hAnsiTheme="majorBidi" w:cstheme="majorBidi"/>
        </w:rPr>
        <w:t xml:space="preserve"> 31 </w:t>
      </w:r>
      <w:r w:rsidR="0099402B" w:rsidRPr="001076F8">
        <w:rPr>
          <w:rFonts w:asciiTheme="majorBidi" w:hAnsiTheme="majorBidi" w:cstheme="majorBidi"/>
          <w:cs/>
        </w:rPr>
        <w:t>ธันวาคม</w:t>
      </w:r>
      <w:r w:rsidR="0014704B" w:rsidRPr="001076F8">
        <w:rPr>
          <w:rFonts w:asciiTheme="majorBidi" w:hAnsiTheme="majorBidi" w:cstheme="majorBidi"/>
          <w:cs/>
        </w:rPr>
        <w:t xml:space="preserve"> </w:t>
      </w:r>
      <w:r w:rsidR="0014704B" w:rsidRPr="001076F8">
        <w:rPr>
          <w:rFonts w:asciiTheme="majorBidi" w:hAnsiTheme="majorBidi" w:cstheme="majorBidi"/>
        </w:rPr>
        <w:t>256</w:t>
      </w:r>
      <w:r w:rsidR="00673FDC" w:rsidRPr="001076F8">
        <w:rPr>
          <w:rFonts w:asciiTheme="majorBidi" w:hAnsiTheme="majorBidi" w:cstheme="majorBidi"/>
        </w:rPr>
        <w:t>6</w:t>
      </w:r>
      <w:r w:rsidRPr="001076F8">
        <w:rPr>
          <w:rFonts w:asciiTheme="majorBidi" w:hAnsiTheme="majorBidi" w:cstheme="majorBidi"/>
        </w:rPr>
        <w:t xml:space="preserve"> </w:t>
      </w:r>
      <w:r w:rsidR="0047547A" w:rsidRPr="001076F8">
        <w:rPr>
          <w:rFonts w:asciiTheme="majorBidi" w:hAnsiTheme="majorBidi" w:cstheme="majorBidi"/>
          <w:cs/>
        </w:rPr>
        <w:t>มี</w:t>
      </w:r>
      <w:r w:rsidRPr="001076F8">
        <w:rPr>
          <w:rFonts w:asciiTheme="majorBidi" w:hAnsiTheme="majorBidi" w:cstheme="majorBidi"/>
          <w:cs/>
        </w:rPr>
        <w:t>ดังนี้</w:t>
      </w:r>
    </w:p>
    <w:p w14:paraId="50567AC3" w14:textId="77777777" w:rsidR="00D13A86" w:rsidRPr="001076F8" w:rsidRDefault="00D13A86" w:rsidP="00D13A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</w:rPr>
      </w:pPr>
    </w:p>
    <w:tbl>
      <w:tblPr>
        <w:tblW w:w="99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70"/>
        <w:gridCol w:w="1785"/>
        <w:gridCol w:w="270"/>
        <w:gridCol w:w="1815"/>
        <w:gridCol w:w="270"/>
        <w:gridCol w:w="1980"/>
      </w:tblGrid>
      <w:tr w:rsidR="005D4F86" w:rsidRPr="001076F8" w14:paraId="467A6D60" w14:textId="4DFD1E45" w:rsidTr="00CF5BE6">
        <w:trPr>
          <w:trHeight w:val="299"/>
        </w:trPr>
        <w:tc>
          <w:tcPr>
            <w:tcW w:w="3870" w:type="dxa"/>
            <w:shd w:val="clear" w:color="auto" w:fill="auto"/>
            <w:noWrap/>
            <w:vAlign w:val="bottom"/>
            <w:hideMark/>
          </w:tcPr>
          <w:p w14:paraId="508330CE" w14:textId="77777777" w:rsidR="005D4F86" w:rsidRPr="001076F8" w:rsidRDefault="005D4F86" w:rsidP="00636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6120" w:type="dxa"/>
            <w:gridSpan w:val="5"/>
            <w:shd w:val="clear" w:color="auto" w:fill="FFFFFF" w:themeFill="background1"/>
            <w:vAlign w:val="bottom"/>
          </w:tcPr>
          <w:p w14:paraId="027F11D0" w14:textId="0C94FA99" w:rsidR="005D4F86" w:rsidRPr="001076F8" w:rsidRDefault="003F58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3F5895" w:rsidRPr="001076F8" w14:paraId="76C70695" w14:textId="77777777" w:rsidTr="00CF5BE6">
        <w:trPr>
          <w:trHeight w:val="299"/>
        </w:trPr>
        <w:tc>
          <w:tcPr>
            <w:tcW w:w="3870" w:type="dxa"/>
            <w:shd w:val="clear" w:color="auto" w:fill="auto"/>
            <w:noWrap/>
            <w:vAlign w:val="bottom"/>
          </w:tcPr>
          <w:p w14:paraId="4DCAE860" w14:textId="77777777" w:rsidR="003F5895" w:rsidRPr="001076F8" w:rsidRDefault="003F5895" w:rsidP="00636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6120" w:type="dxa"/>
            <w:gridSpan w:val="5"/>
            <w:shd w:val="clear" w:color="auto" w:fill="FFFFFF" w:themeFill="background1"/>
            <w:vAlign w:val="bottom"/>
          </w:tcPr>
          <w:p w14:paraId="7C4178DF" w14:textId="4B323019" w:rsidR="003F5895" w:rsidRPr="001076F8" w:rsidRDefault="358AEB74" w:rsidP="1C427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30 </w:t>
            </w:r>
            <w:r w:rsidR="00132ADD" w:rsidRPr="001076F8">
              <w:rPr>
                <w:rFonts w:asciiTheme="majorBidi" w:hAnsiTheme="majorBidi" w:cstheme="majorBidi" w:hint="cs"/>
                <w:cs/>
              </w:rPr>
              <w:t>กันยายน</w:t>
            </w:r>
            <w:r w:rsidR="00673FDC" w:rsidRPr="001076F8">
              <w:rPr>
                <w:rFonts w:asciiTheme="majorBidi" w:hAnsiTheme="majorBidi" w:cstheme="majorBidi"/>
                <w:cs/>
              </w:rPr>
              <w:t xml:space="preserve"> </w:t>
            </w:r>
            <w:r w:rsidR="00673FDC" w:rsidRPr="001076F8">
              <w:rPr>
                <w:rFonts w:asciiTheme="majorBidi" w:hAnsiTheme="majorBidi" w:cstheme="majorBidi"/>
              </w:rPr>
              <w:t>2567</w:t>
            </w:r>
          </w:p>
        </w:tc>
      </w:tr>
      <w:tr w:rsidR="005D4F86" w:rsidRPr="001076F8" w14:paraId="5CFCEA8C" w14:textId="5FDB1CBF" w:rsidTr="00CF5BE6">
        <w:tc>
          <w:tcPr>
            <w:tcW w:w="3870" w:type="dxa"/>
            <w:shd w:val="clear" w:color="auto" w:fill="auto"/>
            <w:noWrap/>
            <w:vAlign w:val="bottom"/>
          </w:tcPr>
          <w:p w14:paraId="2A35E6D1" w14:textId="77777777" w:rsidR="005D4F86" w:rsidRPr="001076F8" w:rsidRDefault="005D4F86" w:rsidP="005D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785" w:type="dxa"/>
            <w:shd w:val="clear" w:color="auto" w:fill="FFFFFF" w:themeFill="background1"/>
            <w:vAlign w:val="bottom"/>
          </w:tcPr>
          <w:p w14:paraId="70E4A754" w14:textId="723119FA" w:rsidR="005D4F86" w:rsidRPr="001076F8" w:rsidRDefault="005D4F86" w:rsidP="005D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270" w:type="dxa"/>
            <w:shd w:val="clear" w:color="auto" w:fill="FFFFFF" w:themeFill="background1"/>
          </w:tcPr>
          <w:p w14:paraId="27F6D430" w14:textId="77777777" w:rsidR="005D4F86" w:rsidRPr="001076F8" w:rsidRDefault="005D4F86" w:rsidP="005D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815" w:type="dxa"/>
            <w:shd w:val="clear" w:color="auto" w:fill="FFFFFF" w:themeFill="background1"/>
            <w:vAlign w:val="bottom"/>
          </w:tcPr>
          <w:p w14:paraId="0EF445B1" w14:textId="60B076AC" w:rsidR="005D4F86" w:rsidRPr="001076F8" w:rsidRDefault="005D4F86" w:rsidP="00415D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6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ทรัพย์สินรอการขาย</w:t>
            </w:r>
            <w:r w:rsidR="00846BC6" w:rsidRPr="001076F8">
              <w:rPr>
                <w:rFonts w:asciiTheme="majorBidi" w:hAnsiTheme="majorBidi" w:cstheme="majorBidi"/>
                <w:cs/>
              </w:rPr>
              <w:t>สุทธิ</w:t>
            </w:r>
          </w:p>
        </w:tc>
        <w:tc>
          <w:tcPr>
            <w:tcW w:w="270" w:type="dxa"/>
            <w:shd w:val="clear" w:color="auto" w:fill="FFFFFF" w:themeFill="background1"/>
            <w:vAlign w:val="bottom"/>
          </w:tcPr>
          <w:p w14:paraId="4C225AA9" w14:textId="09727572" w:rsidR="005D4F86" w:rsidRPr="001076F8" w:rsidRDefault="005D4F86" w:rsidP="005D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980" w:type="dxa"/>
            <w:shd w:val="clear" w:color="auto" w:fill="FFFFFF" w:themeFill="background1"/>
            <w:vAlign w:val="bottom"/>
          </w:tcPr>
          <w:p w14:paraId="73EAB077" w14:textId="59404218" w:rsidR="005D4F86" w:rsidRPr="001076F8" w:rsidRDefault="005D4F86" w:rsidP="005D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5D4F86" w:rsidRPr="001076F8" w14:paraId="18FAB1F8" w14:textId="0D80B75A" w:rsidTr="00CF5BE6">
        <w:tc>
          <w:tcPr>
            <w:tcW w:w="3870" w:type="dxa"/>
            <w:shd w:val="clear" w:color="auto" w:fill="auto"/>
            <w:noWrap/>
            <w:vAlign w:val="bottom"/>
          </w:tcPr>
          <w:p w14:paraId="24B09A14" w14:textId="77777777" w:rsidR="005D4F86" w:rsidRPr="001076F8" w:rsidRDefault="005D4F86" w:rsidP="005D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6120" w:type="dxa"/>
            <w:gridSpan w:val="5"/>
            <w:shd w:val="clear" w:color="auto" w:fill="FFFFFF" w:themeFill="background1"/>
            <w:vAlign w:val="bottom"/>
          </w:tcPr>
          <w:p w14:paraId="1E069D63" w14:textId="75B79DED" w:rsidR="005D4F86" w:rsidRPr="001076F8" w:rsidRDefault="005D4F86" w:rsidP="005D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  <w:r w:rsidRPr="001076F8">
              <w:rPr>
                <w:rFonts w:asciiTheme="majorBidi" w:hAnsiTheme="majorBidi" w:cstheme="majorBidi"/>
                <w:i/>
                <w:iCs/>
              </w:rPr>
              <w:t>(</w:t>
            </w:r>
            <w:r w:rsidRPr="001076F8">
              <w:rPr>
                <w:rFonts w:asciiTheme="majorBidi" w:hAnsiTheme="majorBidi" w:cstheme="majorBidi"/>
                <w:i/>
                <w:iCs/>
                <w:cs/>
              </w:rPr>
              <w:t>พันบาท)</w:t>
            </w:r>
          </w:p>
        </w:tc>
      </w:tr>
      <w:tr w:rsidR="00472BE2" w:rsidRPr="001076F8" w14:paraId="5288DCA9" w14:textId="68734E39" w:rsidTr="00CF5BE6">
        <w:tc>
          <w:tcPr>
            <w:tcW w:w="3870" w:type="dxa"/>
            <w:shd w:val="clear" w:color="auto" w:fill="auto"/>
            <w:noWrap/>
            <w:vAlign w:val="bottom"/>
            <w:hideMark/>
          </w:tcPr>
          <w:p w14:paraId="1012B14F" w14:textId="77777777" w:rsidR="00472BE2" w:rsidRPr="001076F8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เงินให้สินเชื่อแก่ลูกหนี้และ</w:t>
            </w:r>
          </w:p>
          <w:p w14:paraId="725DDC23" w14:textId="3CEB6146" w:rsidR="00472BE2" w:rsidRPr="001076F8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   </w:t>
            </w:r>
            <w:r w:rsidRPr="001076F8">
              <w:rPr>
                <w:rFonts w:asciiTheme="majorBidi" w:hAnsiTheme="majorBidi" w:cstheme="majorBidi"/>
                <w:cs/>
              </w:rPr>
              <w:t xml:space="preserve">ดอกเบี้ยค้างรับสุทธิ </w:t>
            </w:r>
          </w:p>
        </w:tc>
        <w:tc>
          <w:tcPr>
            <w:tcW w:w="1785" w:type="dxa"/>
            <w:shd w:val="clear" w:color="auto" w:fill="auto"/>
            <w:noWrap/>
            <w:vAlign w:val="bottom"/>
          </w:tcPr>
          <w:p w14:paraId="15D30CE0" w14:textId="6108F2C8" w:rsidR="00472BE2" w:rsidRPr="001076F8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3,946,020 </w:t>
            </w:r>
          </w:p>
        </w:tc>
        <w:tc>
          <w:tcPr>
            <w:tcW w:w="270" w:type="dxa"/>
          </w:tcPr>
          <w:p w14:paraId="3A4DC404" w14:textId="57DE084C" w:rsidR="00472BE2" w:rsidRPr="001076F8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15" w:type="dxa"/>
            <w:shd w:val="clear" w:color="auto" w:fill="auto"/>
            <w:noWrap/>
            <w:vAlign w:val="bottom"/>
          </w:tcPr>
          <w:p w14:paraId="5CA19F0D" w14:textId="1583265F" w:rsidR="00472BE2" w:rsidRPr="001076F8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  <w:shd w:val="clear" w:color="auto" w:fill="auto"/>
            <w:noWrap/>
          </w:tcPr>
          <w:p w14:paraId="3F5F9FF9" w14:textId="07104D0A" w:rsidR="00472BE2" w:rsidRPr="001076F8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rPr>
                <w:rFonts w:asciiTheme="majorBidi" w:hAnsiTheme="majorBidi" w:cstheme="majorBidi"/>
              </w:rPr>
            </w:pPr>
          </w:p>
        </w:tc>
        <w:tc>
          <w:tcPr>
            <w:tcW w:w="1980" w:type="dxa"/>
            <w:vAlign w:val="bottom"/>
          </w:tcPr>
          <w:p w14:paraId="2A8CD599" w14:textId="5172F4C7" w:rsidR="00472BE2" w:rsidRPr="001076F8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3,946,020 </w:t>
            </w:r>
          </w:p>
        </w:tc>
      </w:tr>
      <w:tr w:rsidR="00472BE2" w:rsidRPr="001076F8" w14:paraId="215D6F23" w14:textId="77EB0FD7" w:rsidTr="00CF5BE6">
        <w:tc>
          <w:tcPr>
            <w:tcW w:w="3870" w:type="dxa"/>
            <w:shd w:val="clear" w:color="auto" w:fill="auto"/>
            <w:noWrap/>
            <w:vAlign w:val="bottom"/>
            <w:hideMark/>
          </w:tcPr>
          <w:p w14:paraId="67862AFD" w14:textId="77777777" w:rsidR="00472BE2" w:rsidRPr="001076F8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ทรัพย์สินรอการขายสุทธิ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12C25D2" w14:textId="2F56CCD5" w:rsidR="00472BE2" w:rsidRPr="001076F8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5903CE9C" w14:textId="77777777" w:rsidR="00472BE2" w:rsidRPr="001076F8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rPr>
                <w:rFonts w:asciiTheme="majorBidi" w:hAnsiTheme="majorBidi" w:cstheme="majorBidi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5B3B112" w14:textId="6363CB2D" w:rsidR="00472BE2" w:rsidRPr="001076F8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1,980,655 </w:t>
            </w:r>
          </w:p>
        </w:tc>
        <w:tc>
          <w:tcPr>
            <w:tcW w:w="270" w:type="dxa"/>
            <w:shd w:val="clear" w:color="auto" w:fill="auto"/>
            <w:noWrap/>
          </w:tcPr>
          <w:p w14:paraId="499CD9D4" w14:textId="17683C12" w:rsidR="00472BE2" w:rsidRPr="001076F8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rPr>
                <w:rFonts w:asciiTheme="majorBidi" w:hAnsiTheme="majorBidi" w:cstheme="majorBidi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14:paraId="0FCBB354" w14:textId="42254DA9" w:rsidR="00472BE2" w:rsidRPr="001076F8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1,980,655 </w:t>
            </w:r>
          </w:p>
        </w:tc>
      </w:tr>
      <w:tr w:rsidR="00472BE2" w:rsidRPr="001076F8" w14:paraId="6AA493A5" w14:textId="14AB59B0" w:rsidTr="00CF5BE6">
        <w:tc>
          <w:tcPr>
            <w:tcW w:w="3870" w:type="dxa"/>
            <w:shd w:val="clear" w:color="auto" w:fill="auto"/>
            <w:noWrap/>
            <w:vAlign w:val="bottom"/>
            <w:hideMark/>
          </w:tcPr>
          <w:p w14:paraId="187D5261" w14:textId="0357E503" w:rsidR="00472BE2" w:rsidRPr="001076F8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7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1ACE23B7" w14:textId="2FFCC99E" w:rsidR="00472BE2" w:rsidRPr="001076F8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3,946,020 </w:t>
            </w:r>
          </w:p>
        </w:tc>
        <w:tc>
          <w:tcPr>
            <w:tcW w:w="270" w:type="dxa"/>
          </w:tcPr>
          <w:p w14:paraId="3DFAF79F" w14:textId="77777777" w:rsidR="00472BE2" w:rsidRPr="001076F8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rPr>
                <w:rFonts w:asciiTheme="majorBidi" w:hAnsiTheme="majorBidi" w:cstheme="majorBidi"/>
              </w:rPr>
            </w:pPr>
          </w:p>
        </w:tc>
        <w:tc>
          <w:tcPr>
            <w:tcW w:w="181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713CDA1A" w14:textId="06765953" w:rsidR="00472BE2" w:rsidRPr="001076F8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fldChar w:fldCharType="begin"/>
            </w:r>
            <w:r w:rsidRPr="00CF5BE6">
              <w:rPr>
                <w:rFonts w:asciiTheme="majorBidi" w:hAnsiTheme="majorBidi" w:cstheme="majorBidi"/>
              </w:rPr>
              <w:instrText xml:space="preserve"> =SUM(ABOVE) </w:instrText>
            </w:r>
            <w:r w:rsidRPr="00CF5BE6">
              <w:rPr>
                <w:rFonts w:asciiTheme="majorBidi" w:hAnsiTheme="majorBidi" w:cstheme="majorBidi"/>
              </w:rPr>
              <w:fldChar w:fldCharType="separate"/>
            </w:r>
            <w:r w:rsidRPr="00CF5BE6">
              <w:rPr>
                <w:rFonts w:asciiTheme="majorBidi" w:hAnsiTheme="majorBidi" w:cstheme="majorBidi"/>
              </w:rPr>
              <w:t>1,980,655</w:t>
            </w:r>
            <w:r w:rsidRPr="00CF5BE6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noWrap/>
          </w:tcPr>
          <w:p w14:paraId="4688013E" w14:textId="14D5444D" w:rsidR="00472BE2" w:rsidRPr="001076F8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rPr>
                <w:rFonts w:asciiTheme="majorBidi" w:hAnsiTheme="majorBidi" w:cstheme="majorBidi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14:paraId="0C9C62F2" w14:textId="2C211E4B" w:rsidR="00472BE2" w:rsidRPr="001076F8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5,926,675 </w:t>
            </w:r>
          </w:p>
        </w:tc>
      </w:tr>
      <w:tr w:rsidR="00472BE2" w:rsidRPr="00472BE2" w14:paraId="7255C945" w14:textId="668CA59E" w:rsidTr="00CF5BE6">
        <w:tc>
          <w:tcPr>
            <w:tcW w:w="3870" w:type="dxa"/>
            <w:shd w:val="clear" w:color="auto" w:fill="auto"/>
            <w:noWrap/>
            <w:vAlign w:val="bottom"/>
          </w:tcPr>
          <w:p w14:paraId="46C0FEE7" w14:textId="77777777" w:rsidR="00472BE2" w:rsidRPr="001076F8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สินทรัพย์ที่ไม่มีการปันส่วนสุทธิ</w:t>
            </w:r>
          </w:p>
        </w:tc>
        <w:tc>
          <w:tcPr>
            <w:tcW w:w="1785" w:type="dxa"/>
            <w:tcBorders>
              <w:top w:val="double" w:sz="4" w:space="0" w:color="auto"/>
            </w:tcBorders>
            <w:shd w:val="clear" w:color="auto" w:fill="auto"/>
            <w:noWrap/>
          </w:tcPr>
          <w:p w14:paraId="74FFB536" w14:textId="325EFA93" w:rsidR="00472BE2" w:rsidRPr="001076F8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26632F6A" w14:textId="77777777" w:rsidR="00472BE2" w:rsidRPr="001076F8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rPr>
                <w:rFonts w:asciiTheme="majorBidi" w:hAnsiTheme="majorBidi" w:cstheme="majorBidi"/>
              </w:rPr>
            </w:pPr>
          </w:p>
        </w:tc>
        <w:tc>
          <w:tcPr>
            <w:tcW w:w="1815" w:type="dxa"/>
            <w:tcBorders>
              <w:top w:val="double" w:sz="4" w:space="0" w:color="auto"/>
            </w:tcBorders>
            <w:shd w:val="clear" w:color="auto" w:fill="auto"/>
            <w:noWrap/>
          </w:tcPr>
          <w:p w14:paraId="10D7DBE5" w14:textId="5FFA74E4" w:rsidR="00472BE2" w:rsidRPr="001076F8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  <w:shd w:val="clear" w:color="auto" w:fill="auto"/>
            <w:noWrap/>
          </w:tcPr>
          <w:p w14:paraId="441B9CA9" w14:textId="54A9F592" w:rsidR="00472BE2" w:rsidRPr="001076F8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14:paraId="3CBA9815" w14:textId="0D93EB2E" w:rsidR="00472BE2" w:rsidRPr="001076F8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795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910,002 </w:t>
            </w:r>
          </w:p>
        </w:tc>
      </w:tr>
      <w:tr w:rsidR="00472BE2" w:rsidRPr="001076F8" w14:paraId="6B5CC6AE" w14:textId="5D6936DE" w:rsidTr="00CF5BE6">
        <w:tc>
          <w:tcPr>
            <w:tcW w:w="3870" w:type="dxa"/>
            <w:shd w:val="clear" w:color="auto" w:fill="auto"/>
            <w:noWrap/>
            <w:vAlign w:val="bottom"/>
            <w:hideMark/>
          </w:tcPr>
          <w:p w14:paraId="60176003" w14:textId="77777777" w:rsidR="00472BE2" w:rsidRPr="001076F8" w:rsidRDefault="00472BE2" w:rsidP="00472B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 xml:space="preserve">รวม </w:t>
            </w:r>
          </w:p>
        </w:tc>
        <w:tc>
          <w:tcPr>
            <w:tcW w:w="1785" w:type="dxa"/>
            <w:shd w:val="clear" w:color="auto" w:fill="auto"/>
            <w:noWrap/>
            <w:vAlign w:val="bottom"/>
          </w:tcPr>
          <w:p w14:paraId="7BCB4E58" w14:textId="77777777" w:rsidR="00472BE2" w:rsidRPr="001076F8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220BF44C" w14:textId="77777777" w:rsidR="00472BE2" w:rsidRPr="001076F8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rPr>
                <w:rFonts w:asciiTheme="majorBidi" w:hAnsiTheme="majorBidi" w:cstheme="majorBidi"/>
              </w:rPr>
            </w:pPr>
          </w:p>
        </w:tc>
        <w:tc>
          <w:tcPr>
            <w:tcW w:w="1815" w:type="dxa"/>
            <w:shd w:val="clear" w:color="auto" w:fill="auto"/>
            <w:noWrap/>
            <w:vAlign w:val="bottom"/>
          </w:tcPr>
          <w:p w14:paraId="41897E74" w14:textId="461EAE27" w:rsidR="00472BE2" w:rsidRPr="001076F8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  <w:shd w:val="clear" w:color="auto" w:fill="auto"/>
            <w:noWrap/>
          </w:tcPr>
          <w:p w14:paraId="52C504FA" w14:textId="29A963C0" w:rsidR="00472BE2" w:rsidRPr="00CF5BE6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rPr>
                <w:rFonts w:asciiTheme="majorBidi" w:hAnsiTheme="majorBidi" w:cstheme="majorBidi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6AC94D" w14:textId="7EB20592" w:rsidR="00472BE2" w:rsidRPr="00472BE2" w:rsidRDefault="00472BE2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6,836,677 </w:t>
            </w:r>
          </w:p>
        </w:tc>
      </w:tr>
    </w:tbl>
    <w:p w14:paraId="5C77D812" w14:textId="4DC979C7" w:rsidR="00F058AF" w:rsidRPr="001076F8" w:rsidRDefault="00F058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4551ACD2" w14:textId="695FD2D9" w:rsidR="00673FDC" w:rsidRPr="001076F8" w:rsidRDefault="00673F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782DC0FE" w14:textId="77777777" w:rsidR="001C5A03" w:rsidRPr="001076F8" w:rsidRDefault="001C5A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1C28B184" w14:textId="77777777" w:rsidR="00673FDC" w:rsidRPr="001076F8" w:rsidRDefault="00673F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</w:p>
    <w:tbl>
      <w:tblPr>
        <w:tblW w:w="96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70"/>
        <w:gridCol w:w="1785"/>
        <w:gridCol w:w="270"/>
        <w:gridCol w:w="1815"/>
        <w:gridCol w:w="270"/>
        <w:gridCol w:w="1620"/>
      </w:tblGrid>
      <w:tr w:rsidR="002E7B66" w:rsidRPr="001076F8" w14:paraId="31674392" w14:textId="77777777" w:rsidTr="00833FCD">
        <w:trPr>
          <w:trHeight w:val="299"/>
        </w:trPr>
        <w:tc>
          <w:tcPr>
            <w:tcW w:w="3870" w:type="dxa"/>
            <w:shd w:val="clear" w:color="auto" w:fill="auto"/>
            <w:noWrap/>
            <w:vAlign w:val="bottom"/>
            <w:hideMark/>
          </w:tcPr>
          <w:p w14:paraId="7FA015EB" w14:textId="77777777" w:rsidR="002E7B66" w:rsidRPr="001076F8" w:rsidRDefault="002E7B66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760" w:type="dxa"/>
            <w:gridSpan w:val="5"/>
            <w:shd w:val="clear" w:color="000000" w:fill="FFFFFF"/>
            <w:vAlign w:val="bottom"/>
          </w:tcPr>
          <w:p w14:paraId="3B75CDDC" w14:textId="05E9EC1E" w:rsidR="002E7B66" w:rsidRPr="001076F8" w:rsidRDefault="003F5895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3F5895" w:rsidRPr="001076F8" w14:paraId="270C5C49" w14:textId="77777777" w:rsidTr="00833FCD">
        <w:trPr>
          <w:trHeight w:val="299"/>
        </w:trPr>
        <w:tc>
          <w:tcPr>
            <w:tcW w:w="3870" w:type="dxa"/>
            <w:shd w:val="clear" w:color="auto" w:fill="auto"/>
            <w:noWrap/>
            <w:vAlign w:val="bottom"/>
          </w:tcPr>
          <w:p w14:paraId="7340190F" w14:textId="77777777" w:rsidR="003F5895" w:rsidRPr="001076F8" w:rsidRDefault="003F5895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760" w:type="dxa"/>
            <w:gridSpan w:val="5"/>
            <w:shd w:val="clear" w:color="000000" w:fill="FFFFFF"/>
            <w:vAlign w:val="bottom"/>
          </w:tcPr>
          <w:p w14:paraId="7D0E4224" w14:textId="7F10C704" w:rsidR="003F5895" w:rsidRPr="001076F8" w:rsidRDefault="003F5895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31 </w:t>
            </w:r>
            <w:r w:rsidRPr="001076F8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1076F8">
              <w:rPr>
                <w:rFonts w:asciiTheme="majorBidi" w:hAnsiTheme="majorBidi" w:cstheme="majorBidi"/>
              </w:rPr>
              <w:t>256</w:t>
            </w:r>
            <w:r w:rsidR="00673FDC" w:rsidRPr="001076F8">
              <w:rPr>
                <w:rFonts w:asciiTheme="majorBidi" w:hAnsiTheme="majorBidi" w:cstheme="majorBidi"/>
              </w:rPr>
              <w:t>6</w:t>
            </w:r>
          </w:p>
        </w:tc>
      </w:tr>
      <w:tr w:rsidR="002E7B66" w:rsidRPr="001076F8" w14:paraId="3E1AA3C9" w14:textId="77777777" w:rsidTr="00833FCD">
        <w:tc>
          <w:tcPr>
            <w:tcW w:w="3870" w:type="dxa"/>
            <w:shd w:val="clear" w:color="auto" w:fill="auto"/>
            <w:noWrap/>
            <w:vAlign w:val="bottom"/>
          </w:tcPr>
          <w:p w14:paraId="6197F8ED" w14:textId="77777777" w:rsidR="002E7B66" w:rsidRPr="001076F8" w:rsidRDefault="002E7B66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785" w:type="dxa"/>
            <w:shd w:val="clear" w:color="000000" w:fill="FFFFFF"/>
            <w:vAlign w:val="bottom"/>
          </w:tcPr>
          <w:p w14:paraId="1E35817A" w14:textId="77777777" w:rsidR="002E7B66" w:rsidRPr="001076F8" w:rsidRDefault="002E7B66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270" w:type="dxa"/>
            <w:shd w:val="clear" w:color="000000" w:fill="FFFFFF"/>
          </w:tcPr>
          <w:p w14:paraId="05B4F5F2" w14:textId="77777777" w:rsidR="002E7B66" w:rsidRPr="001076F8" w:rsidRDefault="002E7B66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815" w:type="dxa"/>
            <w:shd w:val="clear" w:color="000000" w:fill="FFFFFF"/>
            <w:vAlign w:val="bottom"/>
          </w:tcPr>
          <w:p w14:paraId="0A4C097A" w14:textId="4A532960" w:rsidR="002E7B66" w:rsidRPr="001076F8" w:rsidRDefault="002E7B66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6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ทรัพย์สินรอการขาย</w:t>
            </w:r>
            <w:r w:rsidR="00846BC6" w:rsidRPr="001076F8">
              <w:rPr>
                <w:rFonts w:asciiTheme="majorBidi" w:hAnsiTheme="majorBidi" w:cstheme="majorBidi"/>
                <w:cs/>
              </w:rPr>
              <w:t>สุทธิ</w:t>
            </w:r>
          </w:p>
        </w:tc>
        <w:tc>
          <w:tcPr>
            <w:tcW w:w="270" w:type="dxa"/>
            <w:shd w:val="clear" w:color="000000" w:fill="FFFFFF"/>
            <w:vAlign w:val="bottom"/>
          </w:tcPr>
          <w:p w14:paraId="22144884" w14:textId="77777777" w:rsidR="002E7B66" w:rsidRPr="001076F8" w:rsidRDefault="002E7B66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620" w:type="dxa"/>
            <w:shd w:val="clear" w:color="000000" w:fill="FFFFFF"/>
            <w:vAlign w:val="bottom"/>
          </w:tcPr>
          <w:p w14:paraId="7F2EB675" w14:textId="77777777" w:rsidR="002E7B66" w:rsidRPr="001076F8" w:rsidRDefault="002E7B66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2E7B66" w:rsidRPr="001076F8" w14:paraId="417EAD3A" w14:textId="77777777" w:rsidTr="00833FCD">
        <w:tc>
          <w:tcPr>
            <w:tcW w:w="3870" w:type="dxa"/>
            <w:shd w:val="clear" w:color="auto" w:fill="auto"/>
            <w:noWrap/>
            <w:vAlign w:val="bottom"/>
          </w:tcPr>
          <w:p w14:paraId="1F0A2479" w14:textId="77777777" w:rsidR="002E7B66" w:rsidRPr="001076F8" w:rsidRDefault="002E7B66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5760" w:type="dxa"/>
            <w:gridSpan w:val="5"/>
            <w:shd w:val="clear" w:color="000000" w:fill="FFFFFF"/>
            <w:vAlign w:val="bottom"/>
          </w:tcPr>
          <w:p w14:paraId="6325F040" w14:textId="77777777" w:rsidR="002E7B66" w:rsidRPr="001076F8" w:rsidRDefault="002E7B66" w:rsidP="00833F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  <w:r w:rsidRPr="001076F8">
              <w:rPr>
                <w:rFonts w:asciiTheme="majorBidi" w:hAnsiTheme="majorBidi" w:cstheme="majorBidi"/>
                <w:i/>
                <w:iCs/>
              </w:rPr>
              <w:t>(</w:t>
            </w:r>
            <w:r w:rsidRPr="001076F8">
              <w:rPr>
                <w:rFonts w:asciiTheme="majorBidi" w:hAnsiTheme="majorBidi" w:cstheme="majorBidi"/>
                <w:i/>
                <w:iCs/>
                <w:cs/>
              </w:rPr>
              <w:t>พันบาท)</w:t>
            </w:r>
          </w:p>
        </w:tc>
      </w:tr>
      <w:tr w:rsidR="00E1251A" w:rsidRPr="001076F8" w14:paraId="3A80EA29" w14:textId="77777777" w:rsidTr="00A96DDB">
        <w:tc>
          <w:tcPr>
            <w:tcW w:w="3870" w:type="dxa"/>
            <w:shd w:val="clear" w:color="auto" w:fill="auto"/>
            <w:noWrap/>
            <w:vAlign w:val="bottom"/>
            <w:hideMark/>
          </w:tcPr>
          <w:p w14:paraId="33C86C14" w14:textId="77777777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เงินให้สินเชื่อแก่ลูกหนี้และ</w:t>
            </w:r>
          </w:p>
          <w:p w14:paraId="2AE70539" w14:textId="77777777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   </w:t>
            </w:r>
            <w:r w:rsidRPr="001076F8">
              <w:rPr>
                <w:rFonts w:asciiTheme="majorBidi" w:hAnsiTheme="majorBidi" w:cstheme="majorBidi"/>
                <w:cs/>
              </w:rPr>
              <w:t xml:space="preserve">ดอกเบี้ยค้างรับสุทธิ </w:t>
            </w:r>
          </w:p>
        </w:tc>
        <w:tc>
          <w:tcPr>
            <w:tcW w:w="1785" w:type="dxa"/>
            <w:shd w:val="clear" w:color="auto" w:fill="auto"/>
            <w:noWrap/>
          </w:tcPr>
          <w:p w14:paraId="1ED68C91" w14:textId="77777777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rPr>
                <w:rFonts w:asciiTheme="majorBidi" w:hAnsiTheme="majorBidi" w:cstheme="majorBidi"/>
              </w:rPr>
            </w:pPr>
          </w:p>
          <w:p w14:paraId="13AE5D41" w14:textId="27DB5CA9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 w:firstLine="777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3,489,557</w:t>
            </w:r>
          </w:p>
        </w:tc>
        <w:tc>
          <w:tcPr>
            <w:tcW w:w="270" w:type="dxa"/>
          </w:tcPr>
          <w:p w14:paraId="233C5238" w14:textId="77777777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15" w:type="dxa"/>
            <w:shd w:val="clear" w:color="auto" w:fill="auto"/>
            <w:noWrap/>
          </w:tcPr>
          <w:p w14:paraId="02C9BB7E" w14:textId="77777777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jc w:val="center"/>
              <w:rPr>
                <w:rFonts w:asciiTheme="majorBidi" w:hAnsiTheme="majorBidi" w:cstheme="majorBidi"/>
              </w:rPr>
            </w:pPr>
          </w:p>
          <w:p w14:paraId="75BB54B9" w14:textId="102A8873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74" w:firstLine="540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  <w:shd w:val="clear" w:color="auto" w:fill="auto"/>
            <w:noWrap/>
          </w:tcPr>
          <w:p w14:paraId="2EAE3757" w14:textId="77777777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620" w:type="dxa"/>
          </w:tcPr>
          <w:p w14:paraId="7600E400" w14:textId="77777777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  <w:p w14:paraId="1A0E87EA" w14:textId="1B37D481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3,489,557</w:t>
            </w:r>
          </w:p>
        </w:tc>
      </w:tr>
      <w:tr w:rsidR="00E1251A" w:rsidRPr="001076F8" w14:paraId="6C4216C6" w14:textId="77777777" w:rsidTr="00A96DDB">
        <w:tc>
          <w:tcPr>
            <w:tcW w:w="3870" w:type="dxa"/>
            <w:shd w:val="clear" w:color="auto" w:fill="auto"/>
            <w:noWrap/>
            <w:vAlign w:val="bottom"/>
            <w:hideMark/>
          </w:tcPr>
          <w:p w14:paraId="7EA3EBAD" w14:textId="77777777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ทรัพย์สินรอการขายสุทธิ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195424E" w14:textId="7C3D1522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2" w:firstLine="697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061DB149" w14:textId="77777777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3C26F63E" w14:textId="6D9926E7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4" w:firstLine="803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2,034,912</w:t>
            </w:r>
          </w:p>
        </w:tc>
        <w:tc>
          <w:tcPr>
            <w:tcW w:w="270" w:type="dxa"/>
            <w:shd w:val="clear" w:color="auto" w:fill="auto"/>
            <w:noWrap/>
          </w:tcPr>
          <w:p w14:paraId="3DC16F42" w14:textId="77777777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0D5FC6F" w14:textId="02B4AEBE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2,034,912</w:t>
            </w:r>
          </w:p>
        </w:tc>
      </w:tr>
      <w:tr w:rsidR="00E1251A" w:rsidRPr="001076F8" w14:paraId="6036C9D6" w14:textId="77777777" w:rsidTr="00A96DDB">
        <w:tc>
          <w:tcPr>
            <w:tcW w:w="3870" w:type="dxa"/>
            <w:shd w:val="clear" w:color="auto" w:fill="auto"/>
            <w:noWrap/>
            <w:vAlign w:val="bottom"/>
            <w:hideMark/>
          </w:tcPr>
          <w:p w14:paraId="3E708BB6" w14:textId="77777777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7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</w:tcPr>
          <w:p w14:paraId="7EACA09A" w14:textId="6C6B349C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 w:firstLine="777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3,489,557</w:t>
            </w:r>
          </w:p>
        </w:tc>
        <w:tc>
          <w:tcPr>
            <w:tcW w:w="270" w:type="dxa"/>
          </w:tcPr>
          <w:p w14:paraId="3F9A2BD5" w14:textId="77777777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81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</w:tcPr>
          <w:p w14:paraId="189055D6" w14:textId="6F071930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4" w:firstLine="803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2,034,912</w:t>
            </w:r>
          </w:p>
        </w:tc>
        <w:tc>
          <w:tcPr>
            <w:tcW w:w="270" w:type="dxa"/>
            <w:shd w:val="clear" w:color="auto" w:fill="auto"/>
            <w:noWrap/>
          </w:tcPr>
          <w:p w14:paraId="7439A2D8" w14:textId="77777777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22929D5" w14:textId="0124FAC7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5,524,469</w:t>
            </w:r>
          </w:p>
        </w:tc>
      </w:tr>
      <w:tr w:rsidR="00E1251A" w:rsidRPr="001076F8" w14:paraId="6CCA798C" w14:textId="77777777" w:rsidTr="00A96DDB">
        <w:tc>
          <w:tcPr>
            <w:tcW w:w="3870" w:type="dxa"/>
            <w:shd w:val="clear" w:color="auto" w:fill="auto"/>
            <w:noWrap/>
            <w:vAlign w:val="bottom"/>
          </w:tcPr>
          <w:p w14:paraId="30EA0171" w14:textId="77777777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สินทรัพย์ที่ไม่มีการปันส่วนสุทธิ</w:t>
            </w:r>
          </w:p>
        </w:tc>
        <w:tc>
          <w:tcPr>
            <w:tcW w:w="1785" w:type="dxa"/>
            <w:tcBorders>
              <w:top w:val="double" w:sz="4" w:space="0" w:color="auto"/>
            </w:tcBorders>
            <w:shd w:val="clear" w:color="auto" w:fill="auto"/>
            <w:noWrap/>
          </w:tcPr>
          <w:p w14:paraId="1C4618B4" w14:textId="77777777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482E8443" w14:textId="77777777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815" w:type="dxa"/>
            <w:tcBorders>
              <w:top w:val="double" w:sz="4" w:space="0" w:color="auto"/>
            </w:tcBorders>
            <w:shd w:val="clear" w:color="auto" w:fill="auto"/>
            <w:noWrap/>
          </w:tcPr>
          <w:p w14:paraId="3B94D422" w14:textId="77777777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  <w:shd w:val="clear" w:color="auto" w:fill="auto"/>
            <w:noWrap/>
          </w:tcPr>
          <w:p w14:paraId="579AF55E" w14:textId="77777777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EC3E8E5" w14:textId="7EF294E5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1,029,920</w:t>
            </w:r>
          </w:p>
        </w:tc>
      </w:tr>
      <w:tr w:rsidR="00E1251A" w:rsidRPr="001076F8" w14:paraId="4CEE9C96" w14:textId="77777777" w:rsidTr="00A96DDB">
        <w:tc>
          <w:tcPr>
            <w:tcW w:w="3870" w:type="dxa"/>
            <w:shd w:val="clear" w:color="auto" w:fill="auto"/>
            <w:noWrap/>
            <w:vAlign w:val="bottom"/>
            <w:hideMark/>
          </w:tcPr>
          <w:p w14:paraId="2EA5E07A" w14:textId="77777777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 xml:space="preserve">รวม </w:t>
            </w:r>
          </w:p>
        </w:tc>
        <w:tc>
          <w:tcPr>
            <w:tcW w:w="1785" w:type="dxa"/>
            <w:shd w:val="clear" w:color="auto" w:fill="auto"/>
            <w:noWrap/>
            <w:vAlign w:val="bottom"/>
          </w:tcPr>
          <w:p w14:paraId="2CA18276" w14:textId="77777777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4B16B00C" w14:textId="77777777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815" w:type="dxa"/>
            <w:shd w:val="clear" w:color="auto" w:fill="auto"/>
            <w:noWrap/>
            <w:vAlign w:val="bottom"/>
          </w:tcPr>
          <w:p w14:paraId="406CABA1" w14:textId="77777777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  <w:shd w:val="clear" w:color="auto" w:fill="auto"/>
            <w:noWrap/>
          </w:tcPr>
          <w:p w14:paraId="24010F37" w14:textId="77777777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57B16EA5" w14:textId="317E094A" w:rsidR="00E1251A" w:rsidRPr="001076F8" w:rsidRDefault="00E1251A" w:rsidP="00E125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6,554,389</w:t>
            </w:r>
          </w:p>
        </w:tc>
      </w:tr>
    </w:tbl>
    <w:p w14:paraId="4F1EA3E1" w14:textId="5988C861" w:rsidR="00673FDC" w:rsidRPr="001076F8" w:rsidRDefault="00673F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6F7C16C3" w14:textId="77777777" w:rsidR="00673FDC" w:rsidRPr="001076F8" w:rsidRDefault="00673F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</w:rPr>
        <w:br w:type="page"/>
      </w:r>
    </w:p>
    <w:p w14:paraId="50DF15AA" w14:textId="05D66F03" w:rsidR="00E95E61" w:rsidRPr="001076F8" w:rsidRDefault="0099402B" w:rsidP="00415D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cs/>
        </w:rPr>
      </w:pPr>
      <w:r w:rsidRPr="001076F8">
        <w:rPr>
          <w:rFonts w:asciiTheme="majorBidi" w:hAnsiTheme="majorBidi" w:cstheme="majorBidi"/>
          <w:b/>
          <w:bCs/>
        </w:rPr>
        <w:lastRenderedPageBreak/>
        <w:t>1</w:t>
      </w:r>
      <w:r w:rsidR="00492B6F" w:rsidRPr="001076F8">
        <w:rPr>
          <w:rFonts w:asciiTheme="majorBidi" w:hAnsiTheme="majorBidi" w:cstheme="majorBidi"/>
          <w:b/>
          <w:bCs/>
        </w:rPr>
        <w:t>9</w:t>
      </w:r>
      <w:r w:rsidRPr="001076F8">
        <w:rPr>
          <w:rFonts w:asciiTheme="majorBidi" w:hAnsiTheme="majorBidi" w:cstheme="majorBidi"/>
          <w:b/>
          <w:bCs/>
        </w:rPr>
        <w:t>.2</w:t>
      </w:r>
      <w:r w:rsidRPr="001076F8">
        <w:rPr>
          <w:rFonts w:asciiTheme="majorBidi" w:hAnsiTheme="majorBidi" w:cstheme="majorBidi"/>
          <w:b/>
          <w:bCs/>
        </w:rPr>
        <w:tab/>
      </w:r>
      <w:r w:rsidR="00E95E61" w:rsidRPr="001076F8">
        <w:rPr>
          <w:rFonts w:asciiTheme="majorBidi" w:hAnsiTheme="majorBidi" w:cstheme="majorBidi"/>
          <w:b/>
          <w:bCs/>
          <w:cs/>
        </w:rPr>
        <w:t>ผลการดำเนินงานจำแนกตามส่วนงาน</w:t>
      </w:r>
    </w:p>
    <w:p w14:paraId="194F0ADA" w14:textId="77777777" w:rsidR="00E95E61" w:rsidRPr="001076F8" w:rsidRDefault="00E95E61" w:rsidP="00E95E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</w:rPr>
      </w:pPr>
    </w:p>
    <w:p w14:paraId="550B49F8" w14:textId="5F31A530" w:rsidR="00184ADB" w:rsidRPr="001076F8" w:rsidRDefault="00E95E61" w:rsidP="1C427D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>ผลการดำเนินงานจำแนกตามส่วนงาน</w:t>
      </w:r>
      <w:r w:rsidR="300A829A" w:rsidRPr="001076F8">
        <w:rPr>
          <w:rFonts w:asciiTheme="majorBidi" w:hAnsiTheme="majorBidi" w:cstheme="majorBidi"/>
          <w:cs/>
        </w:rPr>
        <w:t>สำหรับงวด</w:t>
      </w:r>
      <w:r w:rsidR="00676EA0">
        <w:rPr>
          <w:rFonts w:asciiTheme="majorBidi" w:hAnsiTheme="majorBidi" w:cstheme="majorBidi" w:hint="cs"/>
          <w:cs/>
        </w:rPr>
        <w:t>สามเดือนและงวด</w:t>
      </w:r>
      <w:r w:rsidR="00132ADD" w:rsidRPr="001076F8">
        <w:rPr>
          <w:rFonts w:asciiTheme="majorBidi" w:hAnsiTheme="majorBidi" w:cstheme="majorBidi" w:hint="cs"/>
          <w:cs/>
        </w:rPr>
        <w:t>เก้า</w:t>
      </w:r>
      <w:r w:rsidR="300A829A" w:rsidRPr="001076F8">
        <w:rPr>
          <w:rFonts w:asciiTheme="majorBidi" w:hAnsiTheme="majorBidi" w:cstheme="majorBidi"/>
          <w:cs/>
        </w:rPr>
        <w:t>เดือน</w:t>
      </w:r>
      <w:r w:rsidRPr="001076F8">
        <w:rPr>
          <w:rFonts w:asciiTheme="majorBidi" w:hAnsiTheme="majorBidi" w:cstheme="majorBidi"/>
          <w:cs/>
        </w:rPr>
        <w:t xml:space="preserve">สิ้นสุดวันที่ </w:t>
      </w:r>
      <w:r w:rsidR="358AEB74" w:rsidRPr="001076F8">
        <w:rPr>
          <w:rFonts w:asciiTheme="majorBidi" w:hAnsiTheme="majorBidi" w:cstheme="majorBidi"/>
        </w:rPr>
        <w:t xml:space="preserve">30 </w:t>
      </w:r>
      <w:r w:rsidR="00132ADD" w:rsidRPr="001076F8">
        <w:rPr>
          <w:rFonts w:asciiTheme="majorBidi" w:hAnsiTheme="majorBidi" w:cstheme="majorBidi" w:hint="cs"/>
          <w:cs/>
        </w:rPr>
        <w:t>กันยายน</w:t>
      </w:r>
      <w:r w:rsidR="00673FDC" w:rsidRPr="001076F8">
        <w:rPr>
          <w:rFonts w:asciiTheme="majorBidi" w:hAnsiTheme="majorBidi" w:cstheme="majorBidi"/>
          <w:cs/>
        </w:rPr>
        <w:t xml:space="preserve"> </w:t>
      </w:r>
      <w:r w:rsidR="00673FDC" w:rsidRPr="001076F8">
        <w:rPr>
          <w:rFonts w:asciiTheme="majorBidi" w:hAnsiTheme="majorBidi" w:cstheme="majorBidi"/>
        </w:rPr>
        <w:t>2567</w:t>
      </w:r>
      <w:r w:rsidR="0014704B" w:rsidRPr="001076F8">
        <w:rPr>
          <w:rFonts w:asciiTheme="majorBidi" w:hAnsiTheme="majorBidi" w:cstheme="majorBidi"/>
        </w:rPr>
        <w:t xml:space="preserve"> </w:t>
      </w:r>
      <w:r w:rsidR="0014704B" w:rsidRPr="001076F8">
        <w:rPr>
          <w:rFonts w:asciiTheme="majorBidi" w:hAnsiTheme="majorBidi" w:cstheme="majorBidi"/>
          <w:cs/>
        </w:rPr>
        <w:t xml:space="preserve">และ </w:t>
      </w:r>
      <w:r w:rsidR="0014704B" w:rsidRPr="001076F8">
        <w:rPr>
          <w:rFonts w:asciiTheme="majorBidi" w:hAnsiTheme="majorBidi" w:cstheme="majorBidi"/>
        </w:rPr>
        <w:t>256</w:t>
      </w:r>
      <w:r w:rsidR="00673FDC" w:rsidRPr="001076F8">
        <w:rPr>
          <w:rFonts w:asciiTheme="majorBidi" w:hAnsiTheme="majorBidi" w:cstheme="majorBidi"/>
        </w:rPr>
        <w:t>6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cs/>
        </w:rPr>
        <w:t>สรุปได้ดังนี้</w:t>
      </w:r>
    </w:p>
    <w:p w14:paraId="55D1C5E2" w14:textId="77777777" w:rsidR="007F681B" w:rsidRPr="001076F8" w:rsidRDefault="007F681B" w:rsidP="00E95E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</w:rPr>
      </w:pPr>
    </w:p>
    <w:tbl>
      <w:tblPr>
        <w:tblStyle w:val="TableGrid"/>
        <w:tblW w:w="9365" w:type="dxa"/>
        <w:tblInd w:w="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6"/>
        <w:gridCol w:w="1798"/>
        <w:gridCol w:w="277"/>
        <w:gridCol w:w="1349"/>
        <w:gridCol w:w="277"/>
        <w:gridCol w:w="1348"/>
      </w:tblGrid>
      <w:tr w:rsidR="002E7B66" w:rsidRPr="001076F8" w14:paraId="4291832B" w14:textId="77777777" w:rsidTr="1EC29960">
        <w:tc>
          <w:tcPr>
            <w:tcW w:w="4316" w:type="dxa"/>
          </w:tcPr>
          <w:p w14:paraId="32459F3E" w14:textId="66BFB478" w:rsidR="002E7B66" w:rsidRPr="001076F8" w:rsidRDefault="002E7B66" w:rsidP="00636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hanging="73"/>
              <w:rPr>
                <w:rFonts w:asciiTheme="majorBidi" w:hAnsiTheme="majorBidi" w:cstheme="majorBidi"/>
                <w:b/>
                <w:bCs/>
                <w:i/>
                <w:iCs/>
                <w:cs/>
                <w:lang w:val="en-US"/>
              </w:rPr>
            </w:pPr>
          </w:p>
        </w:tc>
        <w:tc>
          <w:tcPr>
            <w:tcW w:w="5049" w:type="dxa"/>
            <w:gridSpan w:val="5"/>
          </w:tcPr>
          <w:p w14:paraId="39C480E4" w14:textId="0EAF6B71" w:rsidR="002E7B66" w:rsidRPr="001076F8" w:rsidRDefault="003F5895" w:rsidP="00636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3F5895" w:rsidRPr="001076F8" w14:paraId="66351B53" w14:textId="77777777" w:rsidTr="1EC29960">
        <w:tc>
          <w:tcPr>
            <w:tcW w:w="4316" w:type="dxa"/>
          </w:tcPr>
          <w:p w14:paraId="643E74BA" w14:textId="6FB497F5" w:rsidR="003F5895" w:rsidRPr="001076F8" w:rsidRDefault="300A829A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hanging="73"/>
              <w:rPr>
                <w:rFonts w:asciiTheme="majorBidi" w:hAnsiTheme="majorBidi" w:cstheme="majorBidi"/>
                <w:b/>
                <w:bCs/>
                <w:i/>
                <w:iCs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สำหรับงวด</w:t>
            </w:r>
            <w:r w:rsidR="7C5FEB31"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สาม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เดือน</w:t>
            </w:r>
            <w:r w:rsidR="72B5FFD1"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 xml:space="preserve">สิ้นสุดวันที่ </w:t>
            </w:r>
            <w:r w:rsidR="358AEB74" w:rsidRPr="001076F8">
              <w:rPr>
                <w:rFonts w:asciiTheme="majorBidi" w:hAnsiTheme="majorBidi" w:cstheme="majorBidi"/>
                <w:b/>
                <w:bCs/>
                <w:i/>
                <w:iCs/>
                <w:lang w:val="en-US"/>
              </w:rPr>
              <w:t xml:space="preserve">30 </w:t>
            </w:r>
            <w:r w:rsidR="00132ADD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  <w:lang w:val="en-US"/>
              </w:rPr>
              <w:t>กันยายน</w:t>
            </w:r>
          </w:p>
        </w:tc>
        <w:tc>
          <w:tcPr>
            <w:tcW w:w="5049" w:type="dxa"/>
            <w:gridSpan w:val="5"/>
          </w:tcPr>
          <w:p w14:paraId="4B10FFE0" w14:textId="0044032E" w:rsidR="003F5895" w:rsidRPr="001076F8" w:rsidRDefault="003F5895" w:rsidP="003F58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="00673FDC" w:rsidRPr="001076F8">
              <w:rPr>
                <w:rFonts w:asciiTheme="majorBidi" w:hAnsiTheme="majorBidi" w:cstheme="majorBidi"/>
                <w:lang w:val="en-US"/>
              </w:rPr>
              <w:t>7</w:t>
            </w:r>
          </w:p>
        </w:tc>
      </w:tr>
      <w:tr w:rsidR="003F5895" w:rsidRPr="001076F8" w14:paraId="4935D08D" w14:textId="77777777" w:rsidTr="1EC29960">
        <w:tc>
          <w:tcPr>
            <w:tcW w:w="4316" w:type="dxa"/>
          </w:tcPr>
          <w:p w14:paraId="0A1BFCBD" w14:textId="77777777" w:rsidR="003F5895" w:rsidRPr="001076F8" w:rsidRDefault="003F5895" w:rsidP="003F58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4"/>
              <w:rPr>
                <w:rFonts w:asciiTheme="majorBidi" w:hAnsiTheme="majorBidi" w:cstheme="majorBidi"/>
              </w:rPr>
            </w:pPr>
          </w:p>
        </w:tc>
        <w:tc>
          <w:tcPr>
            <w:tcW w:w="1798" w:type="dxa"/>
          </w:tcPr>
          <w:p w14:paraId="2EE4A33D" w14:textId="06065631" w:rsidR="003F5895" w:rsidRPr="001076F8" w:rsidRDefault="003F5895" w:rsidP="003F58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277" w:type="dxa"/>
          </w:tcPr>
          <w:p w14:paraId="14572BDC" w14:textId="77777777" w:rsidR="003F5895" w:rsidRPr="001076F8" w:rsidRDefault="003F5895" w:rsidP="003F58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9" w:type="dxa"/>
          </w:tcPr>
          <w:p w14:paraId="6B4AEF9A" w14:textId="77777777" w:rsidR="003F5895" w:rsidRPr="001076F8" w:rsidRDefault="003F5895" w:rsidP="003F58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F3A6272" w14:textId="662B769B" w:rsidR="003F5895" w:rsidRPr="001076F8" w:rsidRDefault="003F5895" w:rsidP="003F58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ทรัพย์สินรอการขายสุทธิ</w:t>
            </w:r>
          </w:p>
        </w:tc>
        <w:tc>
          <w:tcPr>
            <w:tcW w:w="277" w:type="dxa"/>
          </w:tcPr>
          <w:p w14:paraId="2DDFB337" w14:textId="77777777" w:rsidR="003F5895" w:rsidRPr="001076F8" w:rsidRDefault="003F5895" w:rsidP="003F58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8" w:type="dxa"/>
          </w:tcPr>
          <w:p w14:paraId="4BA27164" w14:textId="77777777" w:rsidR="003F5895" w:rsidRPr="001076F8" w:rsidRDefault="003F5895" w:rsidP="003F58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3512FFB" w14:textId="77777777" w:rsidR="003F5895" w:rsidRPr="001076F8" w:rsidRDefault="003F5895" w:rsidP="003F58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9EB0BEF" w14:textId="60B9647E" w:rsidR="003F5895" w:rsidRPr="001076F8" w:rsidRDefault="003F5895" w:rsidP="003F58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3F5895" w:rsidRPr="001076F8" w14:paraId="36C01940" w14:textId="77777777" w:rsidTr="1EC29960">
        <w:tc>
          <w:tcPr>
            <w:tcW w:w="4316" w:type="dxa"/>
          </w:tcPr>
          <w:p w14:paraId="61FD8FF6" w14:textId="77777777" w:rsidR="003F5895" w:rsidRPr="001076F8" w:rsidRDefault="003F5895" w:rsidP="003F58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4"/>
              <w:rPr>
                <w:rFonts w:asciiTheme="majorBidi" w:hAnsiTheme="majorBidi" w:cstheme="majorBidi"/>
              </w:rPr>
            </w:pPr>
          </w:p>
        </w:tc>
        <w:tc>
          <w:tcPr>
            <w:tcW w:w="5049" w:type="dxa"/>
            <w:gridSpan w:val="5"/>
          </w:tcPr>
          <w:p w14:paraId="5861B095" w14:textId="4C790D82" w:rsidR="003F5895" w:rsidRPr="001076F8" w:rsidRDefault="003F5895" w:rsidP="003F58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</w:rPr>
              <w:t>(พันบาท)</w:t>
            </w:r>
          </w:p>
        </w:tc>
      </w:tr>
      <w:tr w:rsidR="006364E7" w:rsidRPr="001076F8" w14:paraId="02E1BA29" w14:textId="77777777" w:rsidTr="00CF5BE6">
        <w:tc>
          <w:tcPr>
            <w:tcW w:w="4316" w:type="dxa"/>
          </w:tcPr>
          <w:p w14:paraId="3EE68D85" w14:textId="38257E3C" w:rsidR="006364E7" w:rsidRPr="001076F8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รายได้ดอกเบี้ย</w:t>
            </w:r>
          </w:p>
        </w:tc>
        <w:tc>
          <w:tcPr>
            <w:tcW w:w="1798" w:type="dxa"/>
          </w:tcPr>
          <w:p w14:paraId="21501B9E" w14:textId="779E7ECE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" w:firstLine="777"/>
              <w:rPr>
                <w:rFonts w:asciiTheme="majorBidi" w:hAnsiTheme="majorBidi" w:cstheme="majorBidi"/>
                <w:lang w:val="en-US" w:eastAsia="en-US"/>
              </w:rPr>
            </w:pPr>
            <w:r w:rsidRPr="00CF5BE6">
              <w:rPr>
                <w:rFonts w:asciiTheme="majorBidi" w:hAnsiTheme="majorBidi" w:cstheme="majorBidi"/>
              </w:rPr>
              <w:t xml:space="preserve"> 112,24</w:t>
            </w:r>
            <w:ins w:id="132" w:author="Nattanon, Jeenpatipat" w:date="2024-11-12T11:20:00Z">
              <w:r w:rsidR="00DF54F4">
                <w:rPr>
                  <w:rFonts w:asciiTheme="majorBidi" w:hAnsiTheme="majorBidi" w:cstheme="majorBidi"/>
                </w:rPr>
                <w:t>7</w:t>
              </w:r>
            </w:ins>
            <w:del w:id="133" w:author="Nattanon, Jeenpatipat" w:date="2024-11-12T11:20:00Z">
              <w:r w:rsidRPr="00CF5BE6" w:rsidDel="00DF54F4">
                <w:rPr>
                  <w:rFonts w:asciiTheme="majorBidi" w:hAnsiTheme="majorBidi" w:cstheme="majorBidi"/>
                </w:rPr>
                <w:delText>6</w:delText>
              </w:r>
            </w:del>
            <w:r w:rsidRPr="00CF5BE6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277" w:type="dxa"/>
          </w:tcPr>
          <w:p w14:paraId="19403E6A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</w:tcPr>
          <w:p w14:paraId="50A71CF5" w14:textId="6F07C0BD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 w:firstLine="790"/>
              <w:rPr>
                <w:rFonts w:asciiTheme="majorBidi" w:eastAsia="Times New Roman" w:hAnsiTheme="majorBidi" w:cstheme="majorBidi"/>
                <w:lang w:val="en-US" w:eastAsia="en-US"/>
              </w:rPr>
            </w:pPr>
            <w:r w:rsidRPr="00CF5BE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7" w:type="dxa"/>
          </w:tcPr>
          <w:p w14:paraId="360EC28A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</w:tcPr>
          <w:p w14:paraId="6F49F24F" w14:textId="2760C3DC" w:rsidR="006364E7" w:rsidRPr="006364E7" w:rsidRDefault="006364E7" w:rsidP="001731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288"/>
              <w:jc w:val="center"/>
              <w:rPr>
                <w:rFonts w:asciiTheme="majorBidi" w:hAnsiTheme="majorBidi" w:cstheme="majorBidi"/>
                <w:lang w:val="en-US"/>
              </w:rPr>
            </w:pPr>
            <w:r w:rsidRPr="00CF5BE6">
              <w:rPr>
                <w:rFonts w:asciiTheme="majorBidi" w:hAnsiTheme="majorBidi" w:cstheme="majorBidi"/>
              </w:rPr>
              <w:t xml:space="preserve"> 112,24</w:t>
            </w:r>
            <w:ins w:id="134" w:author="Nattanon, Jeenpatipat" w:date="2024-11-12T11:20:00Z">
              <w:r w:rsidR="00DF54F4">
                <w:rPr>
                  <w:rFonts w:asciiTheme="majorBidi" w:hAnsiTheme="majorBidi" w:cstheme="majorBidi"/>
                </w:rPr>
                <w:t>7</w:t>
              </w:r>
            </w:ins>
            <w:del w:id="135" w:author="Nattanon, Jeenpatipat" w:date="2024-11-12T11:20:00Z">
              <w:r w:rsidRPr="00CF5BE6" w:rsidDel="00DF54F4">
                <w:rPr>
                  <w:rFonts w:asciiTheme="majorBidi" w:hAnsiTheme="majorBidi" w:cstheme="majorBidi"/>
                </w:rPr>
                <w:delText>6</w:delText>
              </w:r>
            </w:del>
            <w:r w:rsidRPr="00CF5BE6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6364E7" w:rsidRPr="001076F8" w14:paraId="5C61CBD6" w14:textId="77777777" w:rsidTr="00CF5BE6">
        <w:tc>
          <w:tcPr>
            <w:tcW w:w="4316" w:type="dxa"/>
          </w:tcPr>
          <w:p w14:paraId="28AF7B4E" w14:textId="17FA36F9" w:rsidR="006364E7" w:rsidRPr="001076F8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กำไรสุทธิจากการรับชำระ</w:t>
            </w:r>
          </w:p>
        </w:tc>
        <w:tc>
          <w:tcPr>
            <w:tcW w:w="1798" w:type="dxa"/>
          </w:tcPr>
          <w:p w14:paraId="5B21C6C1" w14:textId="27D2B61B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8" w:firstLine="879"/>
              <w:rPr>
                <w:rFonts w:asciiTheme="majorBidi" w:hAnsiTheme="majorBidi" w:cstheme="majorBidi"/>
                <w:lang w:val="en-US" w:eastAsia="en-US"/>
              </w:rPr>
            </w:pPr>
            <w:r w:rsidRPr="00CF5BE6">
              <w:rPr>
                <w:rFonts w:asciiTheme="majorBidi" w:hAnsiTheme="majorBidi" w:cstheme="majorBidi"/>
              </w:rPr>
              <w:t xml:space="preserve"> 10,689 </w:t>
            </w:r>
          </w:p>
        </w:tc>
        <w:tc>
          <w:tcPr>
            <w:tcW w:w="277" w:type="dxa"/>
          </w:tcPr>
          <w:p w14:paraId="39D2CDBA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</w:tcPr>
          <w:p w14:paraId="672B3CD3" w14:textId="177A1291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CF5BE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7" w:type="dxa"/>
          </w:tcPr>
          <w:p w14:paraId="00C945D8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</w:tcPr>
          <w:p w14:paraId="4489251E" w14:textId="4FA1B3A2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CF5BE6">
              <w:rPr>
                <w:rFonts w:asciiTheme="majorBidi" w:hAnsiTheme="majorBidi" w:cstheme="majorBidi"/>
              </w:rPr>
              <w:t xml:space="preserve"> 10,689 </w:t>
            </w:r>
          </w:p>
        </w:tc>
      </w:tr>
      <w:tr w:rsidR="006364E7" w:rsidRPr="001076F8" w14:paraId="15FE97DD" w14:textId="77777777" w:rsidTr="00CF5BE6">
        <w:tc>
          <w:tcPr>
            <w:tcW w:w="4316" w:type="dxa"/>
          </w:tcPr>
          <w:p w14:paraId="2ED5B12D" w14:textId="2043B370" w:rsidR="006364E7" w:rsidRPr="001076F8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กำไรสุทธิจากการจำหน่ายทรัพย์สินรอการขาย</w:t>
            </w:r>
          </w:p>
        </w:tc>
        <w:tc>
          <w:tcPr>
            <w:tcW w:w="1798" w:type="dxa"/>
          </w:tcPr>
          <w:p w14:paraId="70E6E33D" w14:textId="59A0EE9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eastAsia="Times New Roman" w:hAnsiTheme="majorBidi" w:cstheme="majorBidi"/>
                <w:lang w:val="en-US" w:eastAsia="en-US"/>
              </w:rPr>
            </w:pPr>
            <w:r w:rsidRPr="00CF5BE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7" w:type="dxa"/>
          </w:tcPr>
          <w:p w14:paraId="64A88A5A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</w:tcPr>
          <w:p w14:paraId="30D08DD1" w14:textId="4126FA8D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CF5BE6">
              <w:rPr>
                <w:rFonts w:asciiTheme="majorBidi" w:hAnsiTheme="majorBidi" w:cstheme="majorBidi"/>
              </w:rPr>
              <w:t xml:space="preserve"> 26,229 </w:t>
            </w:r>
          </w:p>
        </w:tc>
        <w:tc>
          <w:tcPr>
            <w:tcW w:w="277" w:type="dxa"/>
          </w:tcPr>
          <w:p w14:paraId="4BDD4CB6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</w:tcPr>
          <w:p w14:paraId="03D4CE64" w14:textId="097521B3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CF5BE6">
              <w:rPr>
                <w:rFonts w:asciiTheme="majorBidi" w:hAnsiTheme="majorBidi" w:cstheme="majorBidi"/>
              </w:rPr>
              <w:t xml:space="preserve"> 26,229 </w:t>
            </w:r>
          </w:p>
        </w:tc>
      </w:tr>
      <w:tr w:rsidR="006364E7" w:rsidRPr="001076F8" w14:paraId="6A151041" w14:textId="77777777" w:rsidTr="00CF5BE6">
        <w:tc>
          <w:tcPr>
            <w:tcW w:w="4316" w:type="dxa"/>
          </w:tcPr>
          <w:p w14:paraId="6314C257" w14:textId="16348FA5" w:rsidR="006364E7" w:rsidRPr="001076F8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798" w:type="dxa"/>
          </w:tcPr>
          <w:p w14:paraId="2850497E" w14:textId="0DEE0D52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8" w:firstLine="799"/>
              <w:rPr>
                <w:rFonts w:asciiTheme="majorBidi" w:hAnsiTheme="majorBidi" w:cstheme="majorBidi"/>
                <w:lang w:val="en-US" w:eastAsia="en-US"/>
              </w:rPr>
            </w:pPr>
            <w:r w:rsidRPr="00CF5BE6">
              <w:rPr>
                <w:rFonts w:asciiTheme="majorBidi" w:hAnsiTheme="majorBidi" w:cstheme="majorBidi"/>
              </w:rPr>
              <w:t xml:space="preserve"> (20,096)</w:t>
            </w:r>
          </w:p>
        </w:tc>
        <w:tc>
          <w:tcPr>
            <w:tcW w:w="277" w:type="dxa"/>
          </w:tcPr>
          <w:p w14:paraId="2B202DCF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</w:tcPr>
          <w:p w14:paraId="0C8A192C" w14:textId="0F66BDB4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CF5BE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7" w:type="dxa"/>
          </w:tcPr>
          <w:p w14:paraId="28F45E97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</w:tcPr>
          <w:p w14:paraId="41DD83C6" w14:textId="6D9A8D51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CF5BE6">
              <w:rPr>
                <w:rFonts w:asciiTheme="majorBidi" w:hAnsiTheme="majorBidi" w:cstheme="majorBidi"/>
              </w:rPr>
              <w:t xml:space="preserve"> (20,096)</w:t>
            </w:r>
          </w:p>
        </w:tc>
      </w:tr>
      <w:tr w:rsidR="006364E7" w:rsidRPr="001076F8" w14:paraId="53B5F9DC" w14:textId="77777777" w:rsidTr="00CF5BE6">
        <w:tc>
          <w:tcPr>
            <w:tcW w:w="4316" w:type="dxa"/>
          </w:tcPr>
          <w:p w14:paraId="085F8258" w14:textId="4242FB76" w:rsidR="006364E7" w:rsidRPr="001076F8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6" w:hanging="166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 xml:space="preserve">ผลขาดทุนจากการด้อยค่าของทรัพย์สินรอการขาย </w:t>
            </w:r>
          </w:p>
        </w:tc>
        <w:tc>
          <w:tcPr>
            <w:tcW w:w="1798" w:type="dxa"/>
            <w:tcBorders>
              <w:bottom w:val="single" w:sz="4" w:space="0" w:color="auto"/>
            </w:tcBorders>
          </w:tcPr>
          <w:p w14:paraId="5E203C3E" w14:textId="0081BCF0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eastAsia="Times New Roman" w:hAnsiTheme="majorBidi" w:cstheme="majorBidi"/>
                <w:lang w:val="en-US" w:eastAsia="en-US"/>
              </w:rPr>
            </w:pPr>
            <w:r w:rsidRPr="00CF5BE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7" w:type="dxa"/>
          </w:tcPr>
          <w:p w14:paraId="15B3F3AA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33976BC5" w14:textId="73886AFE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  <w:tab w:val="left" w:pos="884"/>
              </w:tabs>
              <w:spacing w:line="240" w:lineRule="auto"/>
              <w:ind w:left="169" w:right="-24"/>
              <w:jc w:val="right"/>
              <w:rPr>
                <w:rFonts w:asciiTheme="majorBidi" w:hAnsiTheme="majorBidi" w:cstheme="majorBidi"/>
                <w:lang w:val="en-US"/>
              </w:rPr>
            </w:pPr>
            <w:r w:rsidRPr="00CF5BE6">
              <w:rPr>
                <w:rFonts w:asciiTheme="majorBidi" w:hAnsiTheme="majorBidi" w:cstheme="majorBidi"/>
              </w:rPr>
              <w:t xml:space="preserve"> (3,217)</w:t>
            </w:r>
          </w:p>
        </w:tc>
        <w:tc>
          <w:tcPr>
            <w:tcW w:w="277" w:type="dxa"/>
          </w:tcPr>
          <w:p w14:paraId="530E2215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14:paraId="603E5E56" w14:textId="5D2C4C98" w:rsidR="006364E7" w:rsidRPr="006364E7" w:rsidRDefault="006364E7" w:rsidP="001731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76"/>
              </w:tabs>
              <w:spacing w:line="240" w:lineRule="auto"/>
              <w:ind w:left="169" w:right="-198" w:firstLine="257"/>
              <w:jc w:val="center"/>
              <w:rPr>
                <w:rFonts w:asciiTheme="majorBidi" w:hAnsiTheme="majorBidi" w:cstheme="majorBidi"/>
                <w:lang w:val="en-US"/>
              </w:rPr>
            </w:pPr>
            <w:r w:rsidRPr="00CF5BE6">
              <w:rPr>
                <w:rFonts w:asciiTheme="majorBidi" w:hAnsiTheme="majorBidi" w:cstheme="majorBidi"/>
              </w:rPr>
              <w:t xml:space="preserve"> (3,217)</w:t>
            </w:r>
          </w:p>
        </w:tc>
      </w:tr>
      <w:tr w:rsidR="006364E7" w:rsidRPr="001076F8" w14:paraId="4151527C" w14:textId="77777777" w:rsidTr="00CF5BE6">
        <w:tc>
          <w:tcPr>
            <w:tcW w:w="4316" w:type="dxa"/>
          </w:tcPr>
          <w:p w14:paraId="36558443" w14:textId="3E1F5981" w:rsidR="006364E7" w:rsidRPr="001076F8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รวมรายได้ของส่วนงานสุทธิ</w:t>
            </w:r>
          </w:p>
        </w:tc>
        <w:tc>
          <w:tcPr>
            <w:tcW w:w="1798" w:type="dxa"/>
            <w:tcBorders>
              <w:top w:val="single" w:sz="4" w:space="0" w:color="auto"/>
              <w:bottom w:val="double" w:sz="4" w:space="0" w:color="auto"/>
            </w:tcBorders>
          </w:tcPr>
          <w:p w14:paraId="20D502E0" w14:textId="1959B690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8" w:firstLine="879"/>
              <w:rPr>
                <w:rFonts w:asciiTheme="majorBidi" w:hAnsiTheme="majorBidi" w:cstheme="majorBidi"/>
                <w:lang w:val="en-US" w:eastAsia="en-US"/>
              </w:rPr>
            </w:pPr>
            <w:r w:rsidRPr="00CF5BE6">
              <w:rPr>
                <w:rFonts w:asciiTheme="majorBidi" w:hAnsiTheme="majorBidi" w:cstheme="majorBidi"/>
              </w:rPr>
              <w:t xml:space="preserve"> 102,8</w:t>
            </w:r>
            <w:ins w:id="136" w:author="Nattanon, Jeenpatipat" w:date="2024-11-12T11:20:00Z">
              <w:r w:rsidR="00DF54F4">
                <w:rPr>
                  <w:rFonts w:asciiTheme="majorBidi" w:hAnsiTheme="majorBidi" w:cstheme="majorBidi"/>
                </w:rPr>
                <w:t>40</w:t>
              </w:r>
            </w:ins>
            <w:del w:id="137" w:author="Nattanon, Jeenpatipat" w:date="2024-11-12T11:20:00Z">
              <w:r w:rsidRPr="00CF5BE6" w:rsidDel="00DF54F4">
                <w:rPr>
                  <w:rFonts w:asciiTheme="majorBidi" w:hAnsiTheme="majorBidi" w:cstheme="majorBidi"/>
                </w:rPr>
                <w:delText>39</w:delText>
              </w:r>
            </w:del>
            <w:r w:rsidRPr="00CF5BE6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277" w:type="dxa"/>
          </w:tcPr>
          <w:p w14:paraId="26DC0F43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double" w:sz="4" w:space="0" w:color="auto"/>
            </w:tcBorders>
          </w:tcPr>
          <w:p w14:paraId="6342468B" w14:textId="537D92D9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CF5BE6">
              <w:rPr>
                <w:rFonts w:asciiTheme="majorBidi" w:hAnsiTheme="majorBidi" w:cstheme="majorBidi"/>
              </w:rPr>
              <w:t xml:space="preserve"> 23,012 </w:t>
            </w:r>
          </w:p>
        </w:tc>
        <w:tc>
          <w:tcPr>
            <w:tcW w:w="277" w:type="dxa"/>
          </w:tcPr>
          <w:p w14:paraId="00992E19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</w:tcPr>
          <w:p w14:paraId="0F8A2244" w14:textId="67258E0C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CF5BE6">
              <w:rPr>
                <w:rFonts w:asciiTheme="majorBidi" w:hAnsiTheme="majorBidi" w:cstheme="majorBidi"/>
              </w:rPr>
              <w:t xml:space="preserve"> 125,85</w:t>
            </w:r>
            <w:ins w:id="138" w:author="Nattanon, Jeenpatipat" w:date="2024-11-12T11:20:00Z">
              <w:r w:rsidR="00DF54F4">
                <w:rPr>
                  <w:rFonts w:asciiTheme="majorBidi" w:hAnsiTheme="majorBidi" w:cstheme="majorBidi"/>
                </w:rPr>
                <w:t>2</w:t>
              </w:r>
            </w:ins>
            <w:del w:id="139" w:author="Nattanon, Jeenpatipat" w:date="2024-11-12T11:20:00Z">
              <w:r w:rsidRPr="00CF5BE6" w:rsidDel="00DF54F4">
                <w:rPr>
                  <w:rFonts w:asciiTheme="majorBidi" w:hAnsiTheme="majorBidi" w:cstheme="majorBidi"/>
                </w:rPr>
                <w:delText>1</w:delText>
              </w:r>
            </w:del>
            <w:r w:rsidRPr="00CF5BE6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6364E7" w:rsidRPr="001076F8" w14:paraId="37B2B6EF" w14:textId="77777777" w:rsidTr="00CF5BE6">
        <w:tc>
          <w:tcPr>
            <w:tcW w:w="4316" w:type="dxa"/>
          </w:tcPr>
          <w:p w14:paraId="149BE4A5" w14:textId="53B97577" w:rsidR="006364E7" w:rsidRPr="001076F8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รายได้และค่าใช้จ่ายที่ไม่มีการปันส่วนสุทธิ</w:t>
            </w:r>
          </w:p>
        </w:tc>
        <w:tc>
          <w:tcPr>
            <w:tcW w:w="1798" w:type="dxa"/>
            <w:tcBorders>
              <w:top w:val="double" w:sz="4" w:space="0" w:color="auto"/>
            </w:tcBorders>
          </w:tcPr>
          <w:p w14:paraId="67473B6C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32BF802B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  <w:tcBorders>
              <w:top w:val="double" w:sz="4" w:space="0" w:color="auto"/>
            </w:tcBorders>
          </w:tcPr>
          <w:p w14:paraId="77A4B49B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04B186FD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uto"/>
            </w:tcBorders>
            <w:vAlign w:val="bottom"/>
          </w:tcPr>
          <w:p w14:paraId="299441F2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6364E7" w:rsidRPr="001076F8" w14:paraId="2A7A4C41" w14:textId="77777777" w:rsidTr="00CF5BE6">
        <w:tc>
          <w:tcPr>
            <w:tcW w:w="4316" w:type="dxa"/>
          </w:tcPr>
          <w:p w14:paraId="7DF2F827" w14:textId="3397A351" w:rsidR="006364E7" w:rsidRPr="001076F8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cs/>
              </w:rPr>
              <w:t>รายได้ดอกเบี้ยจากเงินฝากสถาบันการเงิน</w:t>
            </w:r>
          </w:p>
        </w:tc>
        <w:tc>
          <w:tcPr>
            <w:tcW w:w="1798" w:type="dxa"/>
          </w:tcPr>
          <w:p w14:paraId="083C9125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1698E660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</w:tcPr>
          <w:p w14:paraId="02CAB19E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350CAB7A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</w:tcPr>
          <w:p w14:paraId="421B4030" w14:textId="0AC35772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525"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CF5BE6">
              <w:rPr>
                <w:rFonts w:asciiTheme="majorBidi" w:hAnsiTheme="majorBidi" w:cstheme="majorBidi"/>
              </w:rPr>
              <w:t xml:space="preserve"> 5</w:t>
            </w:r>
            <w:ins w:id="140" w:author="Nattanon, Jeenpatipat" w:date="2024-11-12T11:21:00Z">
              <w:r w:rsidR="008E5E9B">
                <w:rPr>
                  <w:rFonts w:asciiTheme="majorBidi" w:hAnsiTheme="majorBidi" w:cstheme="majorBidi"/>
                </w:rPr>
                <w:t>0</w:t>
              </w:r>
            </w:ins>
            <w:del w:id="141" w:author="Nattanon, Jeenpatipat" w:date="2024-11-12T11:21:00Z">
              <w:r w:rsidRPr="00CF5BE6" w:rsidDel="008E5E9B">
                <w:rPr>
                  <w:rFonts w:asciiTheme="majorBidi" w:hAnsiTheme="majorBidi" w:cstheme="majorBidi"/>
                </w:rPr>
                <w:delText>1</w:delText>
              </w:r>
            </w:del>
            <w:r w:rsidRPr="00CF5BE6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6364E7" w:rsidRPr="001076F8" w14:paraId="4ABCBB08" w14:textId="77777777" w:rsidTr="00CF5BE6">
        <w:tc>
          <w:tcPr>
            <w:tcW w:w="4316" w:type="dxa"/>
          </w:tcPr>
          <w:p w14:paraId="34ECBA80" w14:textId="1C45BD54" w:rsidR="006364E7" w:rsidRPr="001076F8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รายได้จากการดำเนินงานอื่น ๆ</w:t>
            </w:r>
          </w:p>
        </w:tc>
        <w:tc>
          <w:tcPr>
            <w:tcW w:w="1798" w:type="dxa"/>
          </w:tcPr>
          <w:p w14:paraId="4F9B7319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199B592E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</w:tcPr>
          <w:p w14:paraId="77B8FE0B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0EF6DF04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</w:tcPr>
          <w:p w14:paraId="2FD64909" w14:textId="6197313E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  <w:tab w:val="left" w:pos="884"/>
              </w:tabs>
              <w:spacing w:line="240" w:lineRule="auto"/>
              <w:ind w:left="345"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CF5BE6">
              <w:rPr>
                <w:rFonts w:asciiTheme="majorBidi" w:hAnsiTheme="majorBidi" w:cstheme="majorBidi"/>
              </w:rPr>
              <w:t xml:space="preserve"> 2,864 </w:t>
            </w:r>
          </w:p>
        </w:tc>
      </w:tr>
      <w:tr w:rsidR="006364E7" w:rsidRPr="001076F8" w14:paraId="275578B4" w14:textId="77777777" w:rsidTr="00CF5BE6">
        <w:tc>
          <w:tcPr>
            <w:tcW w:w="4316" w:type="dxa"/>
          </w:tcPr>
          <w:p w14:paraId="1A21D366" w14:textId="3A7D0FB1" w:rsidR="006364E7" w:rsidRPr="001076F8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ค่าใช้จ่ายดอกเบี้ย</w:t>
            </w:r>
          </w:p>
        </w:tc>
        <w:tc>
          <w:tcPr>
            <w:tcW w:w="1798" w:type="dxa"/>
          </w:tcPr>
          <w:p w14:paraId="057C906B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16BD1604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</w:tcPr>
          <w:p w14:paraId="6F025351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47434FA6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</w:tcPr>
          <w:p w14:paraId="7C536BA4" w14:textId="0048FC62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CF5BE6">
              <w:rPr>
                <w:rFonts w:asciiTheme="majorBidi" w:hAnsiTheme="majorBidi" w:cstheme="majorBidi"/>
              </w:rPr>
              <w:t xml:space="preserve"> (50,480)</w:t>
            </w:r>
          </w:p>
        </w:tc>
      </w:tr>
      <w:tr w:rsidR="006364E7" w:rsidRPr="001076F8" w14:paraId="22E4A1C8" w14:textId="77777777" w:rsidTr="00CF5BE6">
        <w:tc>
          <w:tcPr>
            <w:tcW w:w="4316" w:type="dxa"/>
          </w:tcPr>
          <w:p w14:paraId="316F4CA8" w14:textId="594A9556" w:rsidR="006364E7" w:rsidRPr="001076F8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ค่าใช้จ่ายในการดำเนินงานอื่น ๆ</w:t>
            </w:r>
          </w:p>
        </w:tc>
        <w:tc>
          <w:tcPr>
            <w:tcW w:w="1798" w:type="dxa"/>
          </w:tcPr>
          <w:p w14:paraId="47DAAACD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2AD75F07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</w:tcPr>
          <w:p w14:paraId="2365603E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0329F60E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</w:tcPr>
          <w:p w14:paraId="7BD12E28" w14:textId="0B06DB73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CF5BE6">
              <w:rPr>
                <w:rFonts w:asciiTheme="majorBidi" w:hAnsiTheme="majorBidi" w:cstheme="majorBidi"/>
              </w:rPr>
              <w:t xml:space="preserve"> (63,972)</w:t>
            </w:r>
          </w:p>
        </w:tc>
      </w:tr>
      <w:tr w:rsidR="006364E7" w:rsidRPr="001076F8" w14:paraId="7272C17E" w14:textId="77777777" w:rsidTr="00CF5BE6">
        <w:tc>
          <w:tcPr>
            <w:tcW w:w="4316" w:type="dxa"/>
          </w:tcPr>
          <w:p w14:paraId="7A295BD3" w14:textId="60C01B4C" w:rsidR="006364E7" w:rsidRPr="001076F8" w:rsidRDefault="003305F8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9" w:hanging="169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กลับรายการ</w:t>
            </w:r>
            <w:r w:rsidR="006364E7" w:rsidRPr="001076F8">
              <w:rPr>
                <w:rFonts w:asciiTheme="majorBidi" w:hAnsiTheme="majorBidi" w:cstheme="majorBidi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798" w:type="dxa"/>
          </w:tcPr>
          <w:p w14:paraId="6FBB30AF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7B478BBA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</w:tcPr>
          <w:p w14:paraId="02C85CFA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5BA3A6C7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14:paraId="304216D5" w14:textId="211D85D3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435"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CF5BE6">
              <w:rPr>
                <w:rFonts w:asciiTheme="majorBidi" w:hAnsiTheme="majorBidi" w:cstheme="majorBidi"/>
              </w:rPr>
              <w:t xml:space="preserve"> 943 </w:t>
            </w:r>
          </w:p>
        </w:tc>
      </w:tr>
      <w:tr w:rsidR="006364E7" w:rsidRPr="001076F8" w14:paraId="505CC3EA" w14:textId="77777777" w:rsidTr="00CF5BE6">
        <w:tc>
          <w:tcPr>
            <w:tcW w:w="4316" w:type="dxa"/>
          </w:tcPr>
          <w:p w14:paraId="0BFD00A4" w14:textId="324A147B" w:rsidR="006364E7" w:rsidRPr="001076F8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กำไรจากการดำเนินงานก่อนภาษีเงินได้</w:t>
            </w:r>
          </w:p>
        </w:tc>
        <w:tc>
          <w:tcPr>
            <w:tcW w:w="1798" w:type="dxa"/>
          </w:tcPr>
          <w:p w14:paraId="31478717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20163F85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</w:tcPr>
          <w:p w14:paraId="108F93B5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6F2237AE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uto"/>
            </w:tcBorders>
          </w:tcPr>
          <w:p w14:paraId="0EBEFF81" w14:textId="04A3B69B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CF5BE6">
              <w:rPr>
                <w:rFonts w:asciiTheme="majorBidi" w:hAnsiTheme="majorBidi" w:cstheme="majorBidi"/>
              </w:rPr>
              <w:t xml:space="preserve"> 15,257 </w:t>
            </w:r>
          </w:p>
        </w:tc>
      </w:tr>
      <w:tr w:rsidR="006364E7" w:rsidRPr="001076F8" w14:paraId="128E70DD" w14:textId="77777777" w:rsidTr="00CF5BE6">
        <w:tc>
          <w:tcPr>
            <w:tcW w:w="4316" w:type="dxa"/>
          </w:tcPr>
          <w:p w14:paraId="184E9F60" w14:textId="02549B11" w:rsidR="006364E7" w:rsidRPr="001076F8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ภาษีเงินได้</w:t>
            </w:r>
          </w:p>
        </w:tc>
        <w:tc>
          <w:tcPr>
            <w:tcW w:w="1798" w:type="dxa"/>
          </w:tcPr>
          <w:p w14:paraId="3EBCFC0D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731E654C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</w:tcPr>
          <w:p w14:paraId="702107FF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3E3CB759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14:paraId="3A52B8F5" w14:textId="17A0FD10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CF5BE6">
              <w:rPr>
                <w:rFonts w:asciiTheme="majorBidi" w:hAnsiTheme="majorBidi" w:cstheme="majorBidi"/>
              </w:rPr>
              <w:t xml:space="preserve"> 9,972 </w:t>
            </w:r>
          </w:p>
        </w:tc>
      </w:tr>
      <w:tr w:rsidR="006364E7" w:rsidRPr="001076F8" w14:paraId="2FE4832A" w14:textId="77777777" w:rsidTr="00CF5BE6">
        <w:tc>
          <w:tcPr>
            <w:tcW w:w="4316" w:type="dxa"/>
          </w:tcPr>
          <w:p w14:paraId="58F49E93" w14:textId="23AF00F6" w:rsidR="006364E7" w:rsidRPr="001076F8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กำไรสำหรับงวด</w:t>
            </w:r>
          </w:p>
        </w:tc>
        <w:tc>
          <w:tcPr>
            <w:tcW w:w="1798" w:type="dxa"/>
          </w:tcPr>
          <w:p w14:paraId="77484268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2A289082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</w:tcPr>
          <w:p w14:paraId="713CA776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3EF14AB6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double" w:sz="4" w:space="0" w:color="auto"/>
            </w:tcBorders>
          </w:tcPr>
          <w:p w14:paraId="49CBF0DF" w14:textId="1619191B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25,229 </w:t>
            </w:r>
          </w:p>
        </w:tc>
      </w:tr>
    </w:tbl>
    <w:p w14:paraId="259519C6" w14:textId="46B73C87" w:rsidR="00272207" w:rsidRPr="001076F8" w:rsidRDefault="00272207" w:rsidP="1EC29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  <w:cs/>
        </w:rPr>
      </w:pPr>
    </w:p>
    <w:p w14:paraId="5B6DBB41" w14:textId="58264893" w:rsidR="1EC29960" w:rsidRPr="001076F8" w:rsidRDefault="1EC29960" w:rsidP="1EC29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</w:rPr>
      </w:pPr>
    </w:p>
    <w:p w14:paraId="439DE22F" w14:textId="6CF99A55" w:rsidR="1EC29960" w:rsidRPr="001076F8" w:rsidRDefault="1EC29960" w:rsidP="1EC29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</w:rPr>
      </w:pPr>
    </w:p>
    <w:p w14:paraId="76A05450" w14:textId="70C86304" w:rsidR="1EC29960" w:rsidRPr="001076F8" w:rsidRDefault="1EC29960" w:rsidP="1EC29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</w:rPr>
      </w:pPr>
    </w:p>
    <w:p w14:paraId="7C3E61B7" w14:textId="1262FA5C" w:rsidR="1EC29960" w:rsidRPr="001076F8" w:rsidRDefault="1EC29960" w:rsidP="1EC29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</w:rPr>
      </w:pPr>
    </w:p>
    <w:p w14:paraId="22D5DEDC" w14:textId="1925A8E2" w:rsidR="1EC29960" w:rsidRPr="001076F8" w:rsidRDefault="1EC29960" w:rsidP="1EC29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</w:rPr>
      </w:pPr>
    </w:p>
    <w:p w14:paraId="3E98E169" w14:textId="769FBCC9" w:rsidR="1EC29960" w:rsidRPr="001076F8" w:rsidRDefault="1EC29960" w:rsidP="1EC29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</w:rPr>
      </w:pPr>
    </w:p>
    <w:tbl>
      <w:tblPr>
        <w:tblStyle w:val="TableGrid"/>
        <w:tblW w:w="9455" w:type="dxa"/>
        <w:tblInd w:w="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5"/>
        <w:gridCol w:w="1890"/>
        <w:gridCol w:w="270"/>
        <w:gridCol w:w="1350"/>
        <w:gridCol w:w="236"/>
        <w:gridCol w:w="1384"/>
      </w:tblGrid>
      <w:tr w:rsidR="004D34CE" w:rsidRPr="001076F8" w14:paraId="0D7AE143" w14:textId="77777777" w:rsidTr="00FF73B1">
        <w:trPr>
          <w:trHeight w:val="300"/>
        </w:trPr>
        <w:tc>
          <w:tcPr>
            <w:tcW w:w="4325" w:type="dxa"/>
          </w:tcPr>
          <w:p w14:paraId="46009E6B" w14:textId="66BFB478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hanging="73"/>
              <w:rPr>
                <w:rFonts w:asciiTheme="majorBidi" w:hAnsiTheme="majorBidi" w:cstheme="majorBidi"/>
                <w:b/>
                <w:bCs/>
                <w:i/>
                <w:iCs/>
                <w:lang w:val="en-US"/>
              </w:rPr>
            </w:pPr>
          </w:p>
        </w:tc>
        <w:tc>
          <w:tcPr>
            <w:tcW w:w="5130" w:type="dxa"/>
            <w:gridSpan w:val="5"/>
          </w:tcPr>
          <w:p w14:paraId="5575C839" w14:textId="0EAF6B71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งบการเงินรวม</w:t>
            </w:r>
          </w:p>
        </w:tc>
      </w:tr>
      <w:tr w:rsidR="004D34CE" w:rsidRPr="001076F8" w14:paraId="0E5A6019" w14:textId="77777777" w:rsidTr="00FF73B1">
        <w:trPr>
          <w:trHeight w:val="300"/>
        </w:trPr>
        <w:tc>
          <w:tcPr>
            <w:tcW w:w="4325" w:type="dxa"/>
          </w:tcPr>
          <w:p w14:paraId="6DA02151" w14:textId="59CD4A03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hanging="73"/>
              <w:rPr>
                <w:rFonts w:asciiTheme="majorBidi" w:hAnsiTheme="majorBidi" w:cstheme="majorBidi"/>
                <w:b/>
                <w:bCs/>
                <w:i/>
                <w:iCs/>
                <w:lang w:val="en-US"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>สำหรับงวด</w:t>
            </w:r>
            <w:r w:rsidR="00132ADD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เก้า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เดือนสิ้นสุดวันที่ 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  <w:lang w:val="en-US"/>
              </w:rPr>
              <w:t xml:space="preserve">30 </w:t>
            </w:r>
            <w:r w:rsidR="00132ADD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  <w:lang w:val="en-US"/>
              </w:rPr>
              <w:t>กันยายน</w:t>
            </w:r>
          </w:p>
        </w:tc>
        <w:tc>
          <w:tcPr>
            <w:tcW w:w="5130" w:type="dxa"/>
            <w:gridSpan w:val="5"/>
          </w:tcPr>
          <w:p w14:paraId="7470ECDC" w14:textId="0044032E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256</w:t>
            </w:r>
            <w:r w:rsidRPr="001076F8">
              <w:rPr>
                <w:rFonts w:asciiTheme="majorBidi" w:hAnsiTheme="majorBidi" w:cstheme="majorBidi"/>
                <w:lang w:val="en-US"/>
              </w:rPr>
              <w:t>7</w:t>
            </w:r>
          </w:p>
        </w:tc>
      </w:tr>
      <w:tr w:rsidR="004D34CE" w:rsidRPr="001076F8" w14:paraId="6AFCC2B2" w14:textId="77777777" w:rsidTr="00FF73B1">
        <w:trPr>
          <w:trHeight w:val="300"/>
        </w:trPr>
        <w:tc>
          <w:tcPr>
            <w:tcW w:w="4325" w:type="dxa"/>
          </w:tcPr>
          <w:p w14:paraId="700391B0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4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</w:tcPr>
          <w:p w14:paraId="7B35CB3A" w14:textId="77777777" w:rsidR="004D34CE" w:rsidRPr="001076F8" w:rsidRDefault="1EC29960" w:rsidP="004D3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เงินให้สินเชื่อแก่</w:t>
            </w:r>
          </w:p>
          <w:p w14:paraId="11577641" w14:textId="77777777" w:rsidR="004D34CE" w:rsidRPr="001076F8" w:rsidRDefault="1EC29960" w:rsidP="004D3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ลูกหนี้และดอกเบี้ย</w:t>
            </w:r>
          </w:p>
          <w:p w14:paraId="109312A5" w14:textId="59C262DC" w:rsidR="1EC29960" w:rsidRPr="001076F8" w:rsidRDefault="1EC29960" w:rsidP="004D3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ค้างรับสุทธิ</w:t>
            </w:r>
          </w:p>
        </w:tc>
        <w:tc>
          <w:tcPr>
            <w:tcW w:w="270" w:type="dxa"/>
          </w:tcPr>
          <w:p w14:paraId="63F22383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</w:tcPr>
          <w:p w14:paraId="77E49A6F" w14:textId="77777777" w:rsidR="004D34CE" w:rsidRPr="001076F8" w:rsidRDefault="004D34CE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931DE1B" w14:textId="36E4858F" w:rsidR="1EC29960" w:rsidRPr="001076F8" w:rsidRDefault="004D34CE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ทรัพย์สินรอการขายสุทธิ</w:t>
            </w:r>
          </w:p>
        </w:tc>
        <w:tc>
          <w:tcPr>
            <w:tcW w:w="236" w:type="dxa"/>
          </w:tcPr>
          <w:p w14:paraId="081ACB7B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84" w:type="dxa"/>
          </w:tcPr>
          <w:p w14:paraId="6F1FD852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D6C2ABE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0A122FD2" w14:textId="60B9647E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รวม</w:t>
            </w:r>
          </w:p>
        </w:tc>
      </w:tr>
      <w:tr w:rsidR="004D34CE" w:rsidRPr="001076F8" w14:paraId="0B91550B" w14:textId="77777777" w:rsidTr="00FF73B1">
        <w:trPr>
          <w:trHeight w:val="300"/>
        </w:trPr>
        <w:tc>
          <w:tcPr>
            <w:tcW w:w="4325" w:type="dxa"/>
          </w:tcPr>
          <w:p w14:paraId="22EC5A5D" w14:textId="77777777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4"/>
              <w:rPr>
                <w:rFonts w:asciiTheme="majorBidi" w:hAnsiTheme="majorBidi" w:cstheme="majorBidi"/>
              </w:rPr>
            </w:pPr>
          </w:p>
        </w:tc>
        <w:tc>
          <w:tcPr>
            <w:tcW w:w="5130" w:type="dxa"/>
            <w:gridSpan w:val="5"/>
          </w:tcPr>
          <w:p w14:paraId="32CCBACE" w14:textId="4C790D82" w:rsidR="1EC29960" w:rsidRPr="001076F8" w:rsidRDefault="1EC29960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i/>
                <w:iCs/>
              </w:rPr>
              <w:t>(พันบาท)</w:t>
            </w:r>
          </w:p>
        </w:tc>
      </w:tr>
      <w:tr w:rsidR="006364E7" w:rsidRPr="001076F8" w14:paraId="2ACE9E6F" w14:textId="77777777" w:rsidTr="00FF73B1">
        <w:trPr>
          <w:trHeight w:val="300"/>
        </w:trPr>
        <w:tc>
          <w:tcPr>
            <w:tcW w:w="4325" w:type="dxa"/>
          </w:tcPr>
          <w:p w14:paraId="5CE79F56" w14:textId="38257E3C" w:rsidR="006364E7" w:rsidRPr="001076F8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รายได้ดอกเบี้ย</w:t>
            </w:r>
          </w:p>
        </w:tc>
        <w:tc>
          <w:tcPr>
            <w:tcW w:w="1890" w:type="dxa"/>
            <w:vAlign w:val="bottom"/>
          </w:tcPr>
          <w:p w14:paraId="556C3202" w14:textId="2C7A6F33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" w:firstLine="777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311,837 </w:t>
            </w:r>
          </w:p>
        </w:tc>
        <w:tc>
          <w:tcPr>
            <w:tcW w:w="270" w:type="dxa"/>
          </w:tcPr>
          <w:p w14:paraId="4FEA1341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0" w:type="dxa"/>
            <w:vAlign w:val="bottom"/>
          </w:tcPr>
          <w:p w14:paraId="1DFA8E50" w14:textId="5241B1F9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 w:firstLine="790"/>
              <w:rPr>
                <w:rFonts w:asciiTheme="majorBidi" w:eastAsia="Times New Roman" w:hAnsiTheme="majorBidi" w:cstheme="majorBidi"/>
                <w:lang w:val="en-US" w:eastAsia="en-US"/>
              </w:rPr>
            </w:pPr>
            <w:r w:rsidRPr="00CF5BE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5BDEA8E5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84" w:type="dxa"/>
            <w:vAlign w:val="bottom"/>
          </w:tcPr>
          <w:p w14:paraId="47933568" w14:textId="4DF706D1" w:rsidR="006364E7" w:rsidRPr="006364E7" w:rsidRDefault="006364E7" w:rsidP="009E1C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311,837 </w:t>
            </w:r>
          </w:p>
        </w:tc>
      </w:tr>
      <w:tr w:rsidR="006364E7" w:rsidRPr="001076F8" w14:paraId="4B5B47E1" w14:textId="77777777" w:rsidTr="00FF73B1">
        <w:trPr>
          <w:trHeight w:val="300"/>
        </w:trPr>
        <w:tc>
          <w:tcPr>
            <w:tcW w:w="4325" w:type="dxa"/>
          </w:tcPr>
          <w:p w14:paraId="768A41F4" w14:textId="17FA36F9" w:rsidR="006364E7" w:rsidRPr="001076F8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กำไรสุทธิจากการรับชำระ</w:t>
            </w:r>
          </w:p>
        </w:tc>
        <w:tc>
          <w:tcPr>
            <w:tcW w:w="1890" w:type="dxa"/>
            <w:vAlign w:val="bottom"/>
          </w:tcPr>
          <w:p w14:paraId="1C6F7CAA" w14:textId="7008BF15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8" w:firstLine="879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54,232 </w:t>
            </w:r>
          </w:p>
        </w:tc>
        <w:tc>
          <w:tcPr>
            <w:tcW w:w="270" w:type="dxa"/>
          </w:tcPr>
          <w:p w14:paraId="2A3E6F25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0" w:type="dxa"/>
            <w:vAlign w:val="bottom"/>
          </w:tcPr>
          <w:p w14:paraId="64D5BD8B" w14:textId="3D557CFE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CF5BE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176002DC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84" w:type="dxa"/>
            <w:vAlign w:val="bottom"/>
          </w:tcPr>
          <w:p w14:paraId="794D3A23" w14:textId="18CD61C9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54,232 </w:t>
            </w:r>
          </w:p>
        </w:tc>
      </w:tr>
      <w:tr w:rsidR="006364E7" w:rsidRPr="001076F8" w14:paraId="5B66DEA9" w14:textId="77777777" w:rsidTr="00FF73B1">
        <w:trPr>
          <w:trHeight w:val="300"/>
        </w:trPr>
        <w:tc>
          <w:tcPr>
            <w:tcW w:w="4325" w:type="dxa"/>
          </w:tcPr>
          <w:p w14:paraId="23B855C4" w14:textId="2043B370" w:rsidR="006364E7" w:rsidRPr="001076F8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กำไรสุทธิจากการจำหน่ายทรัพย์สินรอการขาย</w:t>
            </w:r>
          </w:p>
        </w:tc>
        <w:tc>
          <w:tcPr>
            <w:tcW w:w="1890" w:type="dxa"/>
            <w:vAlign w:val="bottom"/>
          </w:tcPr>
          <w:p w14:paraId="5D5FAE85" w14:textId="1A977461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8" w:firstLine="879"/>
              <w:rPr>
                <w:rFonts w:asciiTheme="majorBidi" w:eastAsia="Times New Roman" w:hAnsiTheme="majorBidi" w:cstheme="majorBidi"/>
                <w:lang w:val="en-US" w:eastAsia="en-US"/>
              </w:rPr>
            </w:pPr>
            <w:r w:rsidRPr="00CF5BE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33C7D1F7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0" w:type="dxa"/>
            <w:vAlign w:val="bottom"/>
          </w:tcPr>
          <w:p w14:paraId="3720C2DF" w14:textId="13A8E675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96,281 </w:t>
            </w:r>
          </w:p>
        </w:tc>
        <w:tc>
          <w:tcPr>
            <w:tcW w:w="236" w:type="dxa"/>
          </w:tcPr>
          <w:p w14:paraId="4632C097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84" w:type="dxa"/>
            <w:vAlign w:val="bottom"/>
          </w:tcPr>
          <w:p w14:paraId="390CB4A5" w14:textId="1A2D180A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96,281 </w:t>
            </w:r>
          </w:p>
        </w:tc>
      </w:tr>
      <w:tr w:rsidR="006364E7" w:rsidRPr="001076F8" w14:paraId="0582878A" w14:textId="77777777" w:rsidTr="00FF73B1">
        <w:trPr>
          <w:trHeight w:val="300"/>
        </w:trPr>
        <w:tc>
          <w:tcPr>
            <w:tcW w:w="4325" w:type="dxa"/>
          </w:tcPr>
          <w:p w14:paraId="1D9B7012" w14:textId="68250445" w:rsidR="006364E7" w:rsidRPr="001076F8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ผลขาดทุนด้านเครดิตที่คาดว่าจะเกิดขึ้น</w:t>
            </w:r>
          </w:p>
        </w:tc>
        <w:tc>
          <w:tcPr>
            <w:tcW w:w="1890" w:type="dxa"/>
            <w:vAlign w:val="bottom"/>
          </w:tcPr>
          <w:p w14:paraId="2BAE4144" w14:textId="3F586882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8" w:firstLine="879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(25,994)</w:t>
            </w:r>
          </w:p>
        </w:tc>
        <w:tc>
          <w:tcPr>
            <w:tcW w:w="270" w:type="dxa"/>
          </w:tcPr>
          <w:p w14:paraId="71360F0B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0" w:type="dxa"/>
            <w:vAlign w:val="bottom"/>
          </w:tcPr>
          <w:p w14:paraId="59293760" w14:textId="519DC33C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CF5BE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1313F66B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84" w:type="dxa"/>
            <w:vAlign w:val="bottom"/>
          </w:tcPr>
          <w:p w14:paraId="02CFF7B3" w14:textId="4EFFFE11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(25,994)</w:t>
            </w:r>
          </w:p>
        </w:tc>
      </w:tr>
      <w:tr w:rsidR="006364E7" w:rsidRPr="001076F8" w14:paraId="2DF15F16" w14:textId="77777777" w:rsidTr="00FF73B1">
        <w:trPr>
          <w:trHeight w:val="300"/>
        </w:trPr>
        <w:tc>
          <w:tcPr>
            <w:tcW w:w="4325" w:type="dxa"/>
          </w:tcPr>
          <w:p w14:paraId="56B7A250" w14:textId="4242FB76" w:rsidR="006364E7" w:rsidRPr="001076F8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6" w:hanging="166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ผลขาดทุนจากการด้อยค่าของทรัพย์สินรอการขาย 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14:paraId="47147E8F" w14:textId="3DAE10B4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8" w:firstLine="879"/>
              <w:rPr>
                <w:rFonts w:asciiTheme="majorBidi" w:eastAsia="Times New Roman" w:hAnsiTheme="majorBidi" w:cstheme="majorBidi"/>
                <w:lang w:val="en-US" w:eastAsia="en-US"/>
              </w:rPr>
            </w:pPr>
            <w:r w:rsidRPr="00CF5BE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050CF4B6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2435180" w14:textId="2C57BF7F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  <w:tab w:val="left" w:pos="884"/>
              </w:tabs>
              <w:spacing w:line="240" w:lineRule="auto"/>
              <w:ind w:left="169" w:right="-24"/>
              <w:jc w:val="right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(3,723)</w:t>
            </w:r>
          </w:p>
        </w:tc>
        <w:tc>
          <w:tcPr>
            <w:tcW w:w="236" w:type="dxa"/>
          </w:tcPr>
          <w:p w14:paraId="604864E0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bottom"/>
          </w:tcPr>
          <w:p w14:paraId="1AAE1C9B" w14:textId="4DC2A220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556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(3,723)</w:t>
            </w:r>
          </w:p>
        </w:tc>
      </w:tr>
      <w:tr w:rsidR="006364E7" w:rsidRPr="001076F8" w14:paraId="536C8593" w14:textId="77777777" w:rsidTr="00FF73B1">
        <w:trPr>
          <w:trHeight w:val="300"/>
        </w:trPr>
        <w:tc>
          <w:tcPr>
            <w:tcW w:w="4325" w:type="dxa"/>
          </w:tcPr>
          <w:p w14:paraId="14DFDDCE" w14:textId="3E1F5981" w:rsidR="006364E7" w:rsidRPr="001076F8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รวมรายได้ของส่วนงานสุทธิ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3D79CA" w14:textId="59C39C2F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9" w:firstLine="816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340,075 </w:t>
            </w:r>
          </w:p>
        </w:tc>
        <w:tc>
          <w:tcPr>
            <w:tcW w:w="270" w:type="dxa"/>
          </w:tcPr>
          <w:p w14:paraId="0C9BE241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BAEA9E" w14:textId="3D5A37CA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92,558 </w:t>
            </w:r>
          </w:p>
        </w:tc>
        <w:tc>
          <w:tcPr>
            <w:tcW w:w="236" w:type="dxa"/>
          </w:tcPr>
          <w:p w14:paraId="1E1D4C18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B6FFCB" w14:textId="3ED27832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fldChar w:fldCharType="begin"/>
            </w:r>
            <w:r w:rsidRPr="00CF5BE6">
              <w:rPr>
                <w:rFonts w:asciiTheme="majorBidi" w:hAnsiTheme="majorBidi" w:cstheme="majorBidi"/>
              </w:rPr>
              <w:instrText xml:space="preserve"> =SUM(above) </w:instrText>
            </w:r>
            <w:r w:rsidRPr="00CF5BE6">
              <w:rPr>
                <w:rFonts w:asciiTheme="majorBidi" w:hAnsiTheme="majorBidi" w:cstheme="majorBidi"/>
              </w:rPr>
              <w:fldChar w:fldCharType="separate"/>
            </w:r>
            <w:r w:rsidRPr="00CF5BE6">
              <w:rPr>
                <w:rFonts w:asciiTheme="majorBidi" w:hAnsiTheme="majorBidi" w:cstheme="majorBidi"/>
              </w:rPr>
              <w:t>432,633</w:t>
            </w:r>
            <w:r w:rsidRPr="00CF5BE6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6364E7" w:rsidRPr="001076F8" w14:paraId="6AD30426" w14:textId="77777777" w:rsidTr="00FF73B1">
        <w:trPr>
          <w:trHeight w:val="300"/>
        </w:trPr>
        <w:tc>
          <w:tcPr>
            <w:tcW w:w="4325" w:type="dxa"/>
          </w:tcPr>
          <w:p w14:paraId="5A36C5B9" w14:textId="53B97577" w:rsidR="006364E7" w:rsidRPr="001076F8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รายได้และค่าใช้จ่ายที่ไม่มีการปันส่วนสุทธิ</w:t>
            </w:r>
          </w:p>
        </w:tc>
        <w:tc>
          <w:tcPr>
            <w:tcW w:w="1890" w:type="dxa"/>
            <w:tcBorders>
              <w:top w:val="double" w:sz="4" w:space="0" w:color="auto"/>
            </w:tcBorders>
          </w:tcPr>
          <w:p w14:paraId="28E5B448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0" w:type="dxa"/>
          </w:tcPr>
          <w:p w14:paraId="746DCA10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27251385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36" w:type="dxa"/>
          </w:tcPr>
          <w:p w14:paraId="2B45A5D2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  <w:vAlign w:val="bottom"/>
          </w:tcPr>
          <w:p w14:paraId="689970E1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6364E7" w:rsidRPr="001076F8" w14:paraId="43BCC338" w14:textId="77777777" w:rsidTr="00FF73B1">
        <w:trPr>
          <w:trHeight w:val="300"/>
        </w:trPr>
        <w:tc>
          <w:tcPr>
            <w:tcW w:w="4325" w:type="dxa"/>
          </w:tcPr>
          <w:p w14:paraId="70926934" w14:textId="3397A351" w:rsidR="006364E7" w:rsidRPr="001076F8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รายได้ดอกเบี้ยจากเงินฝากสถาบันการเงิน</w:t>
            </w:r>
          </w:p>
        </w:tc>
        <w:tc>
          <w:tcPr>
            <w:tcW w:w="1890" w:type="dxa"/>
          </w:tcPr>
          <w:p w14:paraId="38BB98A9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0" w:type="dxa"/>
          </w:tcPr>
          <w:p w14:paraId="5C48D98E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0" w:type="dxa"/>
          </w:tcPr>
          <w:p w14:paraId="0FCDC534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36" w:type="dxa"/>
          </w:tcPr>
          <w:p w14:paraId="5271722A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84" w:type="dxa"/>
            <w:vAlign w:val="bottom"/>
          </w:tcPr>
          <w:p w14:paraId="28674AB9" w14:textId="2B59F673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525" w:right="-374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896 </w:t>
            </w:r>
          </w:p>
        </w:tc>
      </w:tr>
      <w:tr w:rsidR="006364E7" w:rsidRPr="001076F8" w14:paraId="4C9363D9" w14:textId="77777777" w:rsidTr="00FF73B1">
        <w:trPr>
          <w:trHeight w:val="300"/>
        </w:trPr>
        <w:tc>
          <w:tcPr>
            <w:tcW w:w="4325" w:type="dxa"/>
          </w:tcPr>
          <w:p w14:paraId="6F8591FE" w14:textId="1C45BD54" w:rsidR="006364E7" w:rsidRPr="001076F8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รายได้จากการดำเนินงานอื่น ๆ</w:t>
            </w:r>
          </w:p>
        </w:tc>
        <w:tc>
          <w:tcPr>
            <w:tcW w:w="1890" w:type="dxa"/>
          </w:tcPr>
          <w:p w14:paraId="3ACB4D8D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0" w:type="dxa"/>
          </w:tcPr>
          <w:p w14:paraId="30615823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0" w:type="dxa"/>
          </w:tcPr>
          <w:p w14:paraId="281AF3C0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36" w:type="dxa"/>
          </w:tcPr>
          <w:p w14:paraId="39485313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84" w:type="dxa"/>
            <w:vAlign w:val="bottom"/>
          </w:tcPr>
          <w:p w14:paraId="137A2505" w14:textId="35505CEA" w:rsidR="006364E7" w:rsidRPr="006364E7" w:rsidRDefault="006364E7" w:rsidP="009E1C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  <w:tab w:val="left" w:pos="884"/>
              </w:tabs>
              <w:spacing w:line="240" w:lineRule="auto"/>
              <w:ind w:left="345" w:right="-288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10,098 </w:t>
            </w:r>
          </w:p>
        </w:tc>
      </w:tr>
      <w:tr w:rsidR="006364E7" w:rsidRPr="001076F8" w14:paraId="41FAFDC6" w14:textId="77777777" w:rsidTr="00FF73B1">
        <w:trPr>
          <w:trHeight w:val="300"/>
        </w:trPr>
        <w:tc>
          <w:tcPr>
            <w:tcW w:w="4325" w:type="dxa"/>
          </w:tcPr>
          <w:p w14:paraId="3738A2D0" w14:textId="3A7D0FB1" w:rsidR="006364E7" w:rsidRPr="001076F8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ค่าใช้จ่ายดอกเบี้ย</w:t>
            </w:r>
          </w:p>
        </w:tc>
        <w:tc>
          <w:tcPr>
            <w:tcW w:w="1890" w:type="dxa"/>
          </w:tcPr>
          <w:p w14:paraId="6D47E05E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0" w:type="dxa"/>
          </w:tcPr>
          <w:p w14:paraId="32D9A4E7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0" w:type="dxa"/>
          </w:tcPr>
          <w:p w14:paraId="1AC4663E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36" w:type="dxa"/>
          </w:tcPr>
          <w:p w14:paraId="02D8D5D0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84" w:type="dxa"/>
            <w:vAlign w:val="bottom"/>
          </w:tcPr>
          <w:p w14:paraId="06054BB1" w14:textId="67094D41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(154,645)</w:t>
            </w:r>
          </w:p>
        </w:tc>
      </w:tr>
      <w:tr w:rsidR="006364E7" w:rsidRPr="001076F8" w14:paraId="29C29FD7" w14:textId="77777777" w:rsidTr="00FF73B1">
        <w:trPr>
          <w:trHeight w:val="300"/>
        </w:trPr>
        <w:tc>
          <w:tcPr>
            <w:tcW w:w="4325" w:type="dxa"/>
          </w:tcPr>
          <w:p w14:paraId="5EB385E0" w14:textId="594A9556" w:rsidR="006364E7" w:rsidRPr="001076F8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ค่าใช้จ่ายในการดำเนินงานอื่น ๆ</w:t>
            </w:r>
          </w:p>
        </w:tc>
        <w:tc>
          <w:tcPr>
            <w:tcW w:w="1890" w:type="dxa"/>
          </w:tcPr>
          <w:p w14:paraId="1B879CB9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0" w:type="dxa"/>
          </w:tcPr>
          <w:p w14:paraId="40B5197D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0" w:type="dxa"/>
          </w:tcPr>
          <w:p w14:paraId="24BEA756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36" w:type="dxa"/>
          </w:tcPr>
          <w:p w14:paraId="74BD02C1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84" w:type="dxa"/>
            <w:vAlign w:val="bottom"/>
          </w:tcPr>
          <w:p w14:paraId="71EE231A" w14:textId="6AE5A50E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(218,306)</w:t>
            </w:r>
          </w:p>
        </w:tc>
      </w:tr>
      <w:tr w:rsidR="006364E7" w:rsidRPr="001076F8" w14:paraId="2B108C20" w14:textId="77777777" w:rsidTr="00FF73B1">
        <w:trPr>
          <w:trHeight w:val="300"/>
        </w:trPr>
        <w:tc>
          <w:tcPr>
            <w:tcW w:w="4325" w:type="dxa"/>
          </w:tcPr>
          <w:p w14:paraId="4F2E1956" w14:textId="25F29AFE" w:rsidR="006364E7" w:rsidRPr="001076F8" w:rsidRDefault="00D755F9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9" w:hanging="169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กลับรายการ</w:t>
            </w:r>
            <w:r w:rsidR="006364E7" w:rsidRPr="001076F8">
              <w:rPr>
                <w:rFonts w:asciiTheme="majorBidi" w:hAnsiTheme="majorBidi" w:cstheme="majorBidi"/>
              </w:rPr>
              <w:t>ผลขาดทุนด้านเครดิตที่คาดว่าจะเกิดขึ้น</w:t>
            </w:r>
          </w:p>
        </w:tc>
        <w:tc>
          <w:tcPr>
            <w:tcW w:w="1890" w:type="dxa"/>
          </w:tcPr>
          <w:p w14:paraId="649BA918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0" w:type="dxa"/>
          </w:tcPr>
          <w:p w14:paraId="20B30B36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0" w:type="dxa"/>
          </w:tcPr>
          <w:p w14:paraId="274AA925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36" w:type="dxa"/>
          </w:tcPr>
          <w:p w14:paraId="5AC0E1D5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bottom"/>
          </w:tcPr>
          <w:p w14:paraId="32D0A817" w14:textId="06FA0040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435"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CF5BE6">
              <w:rPr>
                <w:rFonts w:asciiTheme="majorBidi" w:hAnsiTheme="majorBidi" w:cstheme="majorBidi"/>
              </w:rPr>
              <w:t xml:space="preserve"> 143 </w:t>
            </w:r>
          </w:p>
        </w:tc>
      </w:tr>
      <w:tr w:rsidR="006364E7" w:rsidRPr="001076F8" w14:paraId="271A6CB2" w14:textId="77777777" w:rsidTr="00FF73B1">
        <w:trPr>
          <w:trHeight w:val="300"/>
        </w:trPr>
        <w:tc>
          <w:tcPr>
            <w:tcW w:w="4325" w:type="dxa"/>
          </w:tcPr>
          <w:p w14:paraId="49E4AB02" w14:textId="324A147B" w:rsidR="006364E7" w:rsidRPr="001076F8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กำไรจากการดำเนินงานก่อนภาษีเงินได้</w:t>
            </w:r>
          </w:p>
        </w:tc>
        <w:tc>
          <w:tcPr>
            <w:tcW w:w="1890" w:type="dxa"/>
          </w:tcPr>
          <w:p w14:paraId="5D45F917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0" w:type="dxa"/>
          </w:tcPr>
          <w:p w14:paraId="612AEC58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0" w:type="dxa"/>
          </w:tcPr>
          <w:p w14:paraId="35BFF1F2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36" w:type="dxa"/>
          </w:tcPr>
          <w:p w14:paraId="32987FC2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  <w:vAlign w:val="bottom"/>
          </w:tcPr>
          <w:p w14:paraId="1730D218" w14:textId="3FE85BF6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70,819 </w:t>
            </w:r>
          </w:p>
        </w:tc>
      </w:tr>
      <w:tr w:rsidR="006364E7" w:rsidRPr="001076F8" w14:paraId="1C40EB89" w14:textId="77777777" w:rsidTr="00FF73B1">
        <w:trPr>
          <w:trHeight w:val="300"/>
        </w:trPr>
        <w:tc>
          <w:tcPr>
            <w:tcW w:w="4325" w:type="dxa"/>
          </w:tcPr>
          <w:p w14:paraId="6082D70A" w14:textId="02549B11" w:rsidR="006364E7" w:rsidRPr="001076F8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ภาษีเงินได้</w:t>
            </w:r>
          </w:p>
        </w:tc>
        <w:tc>
          <w:tcPr>
            <w:tcW w:w="1890" w:type="dxa"/>
          </w:tcPr>
          <w:p w14:paraId="7B0FE8B7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0" w:type="dxa"/>
          </w:tcPr>
          <w:p w14:paraId="1C65A48E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0" w:type="dxa"/>
          </w:tcPr>
          <w:p w14:paraId="79BB1FA2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36" w:type="dxa"/>
          </w:tcPr>
          <w:p w14:paraId="5143617D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bottom"/>
          </w:tcPr>
          <w:p w14:paraId="41E67B62" w14:textId="501CB57F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 xml:space="preserve"> (5,543)</w:t>
            </w:r>
          </w:p>
        </w:tc>
      </w:tr>
      <w:tr w:rsidR="006364E7" w:rsidRPr="001076F8" w14:paraId="7BC8FF77" w14:textId="77777777" w:rsidTr="00FF73B1">
        <w:trPr>
          <w:trHeight w:val="300"/>
        </w:trPr>
        <w:tc>
          <w:tcPr>
            <w:tcW w:w="4325" w:type="dxa"/>
          </w:tcPr>
          <w:p w14:paraId="16DDB129" w14:textId="23AF00F6" w:rsidR="006364E7" w:rsidRPr="001076F8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กำไรสำหรับงวด</w:t>
            </w:r>
          </w:p>
        </w:tc>
        <w:tc>
          <w:tcPr>
            <w:tcW w:w="1890" w:type="dxa"/>
          </w:tcPr>
          <w:p w14:paraId="3737D994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0" w:type="dxa"/>
          </w:tcPr>
          <w:p w14:paraId="4D3EF149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0" w:type="dxa"/>
          </w:tcPr>
          <w:p w14:paraId="583A840A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36" w:type="dxa"/>
          </w:tcPr>
          <w:p w14:paraId="4C4A88AC" w14:textId="77777777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E9A95F" w14:textId="786BADC3" w:rsidR="006364E7" w:rsidRPr="006364E7" w:rsidRDefault="006364E7" w:rsidP="00636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F5BE6">
              <w:rPr>
                <w:rFonts w:asciiTheme="majorBidi" w:hAnsiTheme="majorBidi" w:cstheme="majorBidi"/>
                <w:b/>
                <w:bCs/>
              </w:rPr>
              <w:t xml:space="preserve"> 65,276 </w:t>
            </w:r>
          </w:p>
        </w:tc>
      </w:tr>
    </w:tbl>
    <w:p w14:paraId="6D603D72" w14:textId="4BC5BEE7" w:rsidR="1EC29960" w:rsidRPr="001076F8" w:rsidRDefault="1EC29960" w:rsidP="1EC29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</w:rPr>
      </w:pPr>
    </w:p>
    <w:p w14:paraId="22D97D09" w14:textId="50C6516A" w:rsidR="00272207" w:rsidRPr="001076F8" w:rsidRDefault="00272207" w:rsidP="1EC29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</w:rPr>
        <w:br w:type="page"/>
      </w:r>
    </w:p>
    <w:tbl>
      <w:tblPr>
        <w:tblStyle w:val="TableGrid"/>
        <w:tblW w:w="9365" w:type="dxa"/>
        <w:tblInd w:w="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6"/>
        <w:gridCol w:w="1798"/>
        <w:gridCol w:w="277"/>
        <w:gridCol w:w="1349"/>
        <w:gridCol w:w="277"/>
        <w:gridCol w:w="1348"/>
      </w:tblGrid>
      <w:tr w:rsidR="004D34CE" w:rsidRPr="001076F8" w14:paraId="005C55F7" w14:textId="77777777" w:rsidTr="00EB6A89">
        <w:tc>
          <w:tcPr>
            <w:tcW w:w="4316" w:type="dxa"/>
          </w:tcPr>
          <w:p w14:paraId="72F6055A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hanging="73"/>
              <w:rPr>
                <w:rFonts w:asciiTheme="majorBidi" w:hAnsiTheme="majorBidi" w:cstheme="majorBidi"/>
                <w:b/>
                <w:bCs/>
                <w:i/>
                <w:iCs/>
                <w:cs/>
                <w:lang w:val="en-US"/>
              </w:rPr>
            </w:pPr>
          </w:p>
        </w:tc>
        <w:tc>
          <w:tcPr>
            <w:tcW w:w="5049" w:type="dxa"/>
            <w:gridSpan w:val="5"/>
          </w:tcPr>
          <w:p w14:paraId="63384282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4D34CE" w:rsidRPr="001076F8" w14:paraId="1C2FF00D" w14:textId="77777777" w:rsidTr="00EB6A89">
        <w:tc>
          <w:tcPr>
            <w:tcW w:w="4316" w:type="dxa"/>
          </w:tcPr>
          <w:p w14:paraId="715A84F2" w14:textId="3936AC2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hanging="73"/>
              <w:rPr>
                <w:rFonts w:asciiTheme="majorBidi" w:hAnsiTheme="majorBidi" w:cstheme="majorBidi"/>
                <w:b/>
                <w:bCs/>
                <w:i/>
                <w:iCs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สำหรับงวด</w:t>
            </w:r>
            <w:r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สาม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 xml:space="preserve">เดือนสิ้นสุดวันที่ 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  <w:lang w:val="en-US"/>
              </w:rPr>
              <w:t xml:space="preserve">30 </w:t>
            </w:r>
            <w:r w:rsidR="00132ADD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  <w:lang w:val="en-US"/>
              </w:rPr>
              <w:t>กันยายน</w:t>
            </w:r>
          </w:p>
        </w:tc>
        <w:tc>
          <w:tcPr>
            <w:tcW w:w="5049" w:type="dxa"/>
            <w:gridSpan w:val="5"/>
          </w:tcPr>
          <w:p w14:paraId="38AB3C2A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2566</w:t>
            </w:r>
          </w:p>
        </w:tc>
      </w:tr>
      <w:tr w:rsidR="004D34CE" w:rsidRPr="001076F8" w14:paraId="1A4677AC" w14:textId="77777777" w:rsidTr="00EB6A89">
        <w:tc>
          <w:tcPr>
            <w:tcW w:w="4316" w:type="dxa"/>
          </w:tcPr>
          <w:p w14:paraId="7618DF90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4"/>
              <w:rPr>
                <w:rFonts w:asciiTheme="majorBidi" w:hAnsiTheme="majorBidi" w:cstheme="majorBidi"/>
              </w:rPr>
            </w:pPr>
          </w:p>
        </w:tc>
        <w:tc>
          <w:tcPr>
            <w:tcW w:w="1798" w:type="dxa"/>
          </w:tcPr>
          <w:p w14:paraId="33458409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277" w:type="dxa"/>
          </w:tcPr>
          <w:p w14:paraId="0CE71654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9" w:type="dxa"/>
          </w:tcPr>
          <w:p w14:paraId="18504BD1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B794659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ทรัพย์สินรอการขายสุทธิ</w:t>
            </w:r>
          </w:p>
        </w:tc>
        <w:tc>
          <w:tcPr>
            <w:tcW w:w="277" w:type="dxa"/>
          </w:tcPr>
          <w:p w14:paraId="568CB1BA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8" w:type="dxa"/>
          </w:tcPr>
          <w:p w14:paraId="6E8B0DE6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7A12EE2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D907788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4D34CE" w:rsidRPr="001076F8" w14:paraId="0E85B6B0" w14:textId="77777777" w:rsidTr="00EB6A89">
        <w:tc>
          <w:tcPr>
            <w:tcW w:w="4316" w:type="dxa"/>
          </w:tcPr>
          <w:p w14:paraId="1C69BE1B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4"/>
              <w:rPr>
                <w:rFonts w:asciiTheme="majorBidi" w:hAnsiTheme="majorBidi" w:cstheme="majorBidi"/>
              </w:rPr>
            </w:pPr>
          </w:p>
        </w:tc>
        <w:tc>
          <w:tcPr>
            <w:tcW w:w="5049" w:type="dxa"/>
            <w:gridSpan w:val="5"/>
          </w:tcPr>
          <w:p w14:paraId="1FAEC343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</w:rPr>
              <w:t>(พันบาท)</w:t>
            </w:r>
          </w:p>
        </w:tc>
      </w:tr>
      <w:tr w:rsidR="00132ADD" w:rsidRPr="001076F8" w14:paraId="2CFF32DF" w14:textId="77777777" w:rsidTr="00EB6A89">
        <w:tc>
          <w:tcPr>
            <w:tcW w:w="4316" w:type="dxa"/>
          </w:tcPr>
          <w:p w14:paraId="3ABE2D25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รายได้ดอกเบี้ย</w:t>
            </w:r>
          </w:p>
        </w:tc>
        <w:tc>
          <w:tcPr>
            <w:tcW w:w="1798" w:type="dxa"/>
            <w:vAlign w:val="bottom"/>
          </w:tcPr>
          <w:p w14:paraId="2CD6A88D" w14:textId="01772EFD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t>98,760</w:t>
            </w:r>
          </w:p>
        </w:tc>
        <w:tc>
          <w:tcPr>
            <w:tcW w:w="277" w:type="dxa"/>
          </w:tcPr>
          <w:p w14:paraId="420D0755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  <w:vAlign w:val="bottom"/>
          </w:tcPr>
          <w:p w14:paraId="08DF271E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7" w:type="dxa"/>
          </w:tcPr>
          <w:p w14:paraId="73EC5834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  <w:vAlign w:val="bottom"/>
          </w:tcPr>
          <w:p w14:paraId="4D00A678" w14:textId="03CA96AB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  <w:lang w:val="en-US"/>
              </w:rPr>
              <w:t>98</w:t>
            </w:r>
            <w:r w:rsidRPr="001076F8">
              <w:rPr>
                <w:rFonts w:asciiTheme="majorBidi" w:hAnsiTheme="majorBidi" w:cstheme="majorBidi"/>
              </w:rPr>
              <w:t>,760</w:t>
            </w:r>
          </w:p>
        </w:tc>
      </w:tr>
      <w:tr w:rsidR="00132ADD" w:rsidRPr="001076F8" w14:paraId="2BEA7CAC" w14:textId="77777777" w:rsidTr="00EB6A89">
        <w:tc>
          <w:tcPr>
            <w:tcW w:w="4316" w:type="dxa"/>
          </w:tcPr>
          <w:p w14:paraId="554F505B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กำไรสุทธิจากการรับชำระ</w:t>
            </w:r>
          </w:p>
        </w:tc>
        <w:tc>
          <w:tcPr>
            <w:tcW w:w="1798" w:type="dxa"/>
            <w:vAlign w:val="bottom"/>
          </w:tcPr>
          <w:p w14:paraId="5ECA8780" w14:textId="0E02DA11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t>38,008</w:t>
            </w:r>
          </w:p>
        </w:tc>
        <w:tc>
          <w:tcPr>
            <w:tcW w:w="277" w:type="dxa"/>
          </w:tcPr>
          <w:p w14:paraId="1ABD2E8A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  <w:vAlign w:val="bottom"/>
          </w:tcPr>
          <w:p w14:paraId="66AF3354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7" w:type="dxa"/>
          </w:tcPr>
          <w:p w14:paraId="6A511D7E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  <w:vAlign w:val="bottom"/>
          </w:tcPr>
          <w:p w14:paraId="44E54DE7" w14:textId="77950C60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38,008</w:t>
            </w:r>
          </w:p>
        </w:tc>
      </w:tr>
      <w:tr w:rsidR="004D34CE" w:rsidRPr="001076F8" w14:paraId="3B4085E0" w14:textId="77777777" w:rsidTr="00EB6A89">
        <w:tc>
          <w:tcPr>
            <w:tcW w:w="4316" w:type="dxa"/>
          </w:tcPr>
          <w:p w14:paraId="5DBD9F96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กำไรสุทธิจากการจำหน่ายทรัพย์สินรอการขาย</w:t>
            </w:r>
          </w:p>
        </w:tc>
        <w:tc>
          <w:tcPr>
            <w:tcW w:w="1798" w:type="dxa"/>
            <w:vAlign w:val="bottom"/>
          </w:tcPr>
          <w:p w14:paraId="4EA013CF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14"/>
              </w:tabs>
              <w:spacing w:line="240" w:lineRule="auto"/>
              <w:ind w:right="-567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7" w:type="dxa"/>
          </w:tcPr>
          <w:p w14:paraId="6E24CFA0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  <w:vAlign w:val="bottom"/>
          </w:tcPr>
          <w:p w14:paraId="153E2EC1" w14:textId="13B00904" w:rsidR="004D34CE" w:rsidRPr="001076F8" w:rsidRDefault="00132ADD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4</w:t>
            </w:r>
            <w:r w:rsidR="004D34CE" w:rsidRPr="001076F8">
              <w:rPr>
                <w:rFonts w:asciiTheme="majorBidi" w:hAnsiTheme="majorBidi" w:cstheme="majorBidi"/>
              </w:rPr>
              <w:t>5</w:t>
            </w:r>
            <w:r w:rsidRPr="001076F8">
              <w:rPr>
                <w:rFonts w:asciiTheme="majorBidi" w:hAnsiTheme="majorBidi" w:cstheme="majorBidi"/>
              </w:rPr>
              <w:t>,252</w:t>
            </w:r>
          </w:p>
        </w:tc>
        <w:tc>
          <w:tcPr>
            <w:tcW w:w="277" w:type="dxa"/>
          </w:tcPr>
          <w:p w14:paraId="0D945EE2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  <w:vAlign w:val="bottom"/>
          </w:tcPr>
          <w:p w14:paraId="1008C37F" w14:textId="0A4E28DD" w:rsidR="004D34CE" w:rsidRPr="001076F8" w:rsidRDefault="00132ADD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45</w:t>
            </w:r>
            <w:r w:rsidR="004D34CE" w:rsidRPr="001076F8">
              <w:rPr>
                <w:rFonts w:asciiTheme="majorBidi" w:hAnsiTheme="majorBidi" w:cstheme="majorBidi"/>
              </w:rPr>
              <w:t>,</w:t>
            </w:r>
            <w:r w:rsidRPr="001076F8">
              <w:rPr>
                <w:rFonts w:asciiTheme="majorBidi" w:hAnsiTheme="majorBidi" w:cstheme="majorBidi"/>
              </w:rPr>
              <w:t>252</w:t>
            </w:r>
          </w:p>
        </w:tc>
      </w:tr>
      <w:tr w:rsidR="004D34CE" w:rsidRPr="001076F8" w14:paraId="2CDB1C1F" w14:textId="77777777" w:rsidTr="00EB6A89">
        <w:tc>
          <w:tcPr>
            <w:tcW w:w="4316" w:type="dxa"/>
          </w:tcPr>
          <w:p w14:paraId="355CB8B2" w14:textId="73826C57" w:rsidR="004D34CE" w:rsidRPr="001076F8" w:rsidRDefault="00132ADD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cs/>
              </w:rPr>
              <w:t>ผลขาดทุนด้านเครดิตที่คาดว่าจ</w:t>
            </w:r>
            <w:r w:rsidRPr="001076F8">
              <w:rPr>
                <w:rFonts w:hint="cs"/>
                <w:cs/>
              </w:rPr>
              <w:t>ะ</w:t>
            </w:r>
            <w:r w:rsidRPr="001076F8">
              <w:rPr>
                <w:cs/>
              </w:rPr>
              <w:t>เกิดขึ้น</w:t>
            </w:r>
          </w:p>
        </w:tc>
        <w:tc>
          <w:tcPr>
            <w:tcW w:w="1798" w:type="dxa"/>
            <w:vAlign w:val="bottom"/>
          </w:tcPr>
          <w:p w14:paraId="412641BB" w14:textId="6D833F70" w:rsidR="004D34CE" w:rsidRPr="001076F8" w:rsidRDefault="00132ADD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(9,558)</w:t>
            </w:r>
          </w:p>
        </w:tc>
        <w:tc>
          <w:tcPr>
            <w:tcW w:w="277" w:type="dxa"/>
          </w:tcPr>
          <w:p w14:paraId="73B47E32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  <w:vAlign w:val="bottom"/>
          </w:tcPr>
          <w:p w14:paraId="6E5A2724" w14:textId="5F259303" w:rsidR="004D34CE" w:rsidRPr="001076F8" w:rsidRDefault="00132ADD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7" w:type="dxa"/>
          </w:tcPr>
          <w:p w14:paraId="139C8E56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  <w:vAlign w:val="bottom"/>
          </w:tcPr>
          <w:p w14:paraId="780D2F43" w14:textId="3F85C683" w:rsidR="004D34CE" w:rsidRPr="001076F8" w:rsidRDefault="00132ADD" w:rsidP="004D3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466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(9,558)</w:t>
            </w:r>
          </w:p>
        </w:tc>
      </w:tr>
      <w:tr w:rsidR="004D34CE" w:rsidRPr="001076F8" w14:paraId="299F5802" w14:textId="77777777" w:rsidTr="00EB6A89">
        <w:tc>
          <w:tcPr>
            <w:tcW w:w="4316" w:type="dxa"/>
          </w:tcPr>
          <w:p w14:paraId="6CD2919F" w14:textId="246E1DA1" w:rsidR="004D34CE" w:rsidRPr="001076F8" w:rsidRDefault="00132ADD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6" w:hanging="166"/>
              <w:rPr>
                <w:rFonts w:asciiTheme="majorBidi" w:hAnsiTheme="majorBidi" w:cstheme="majorBidi"/>
              </w:rPr>
            </w:pPr>
            <w:r w:rsidRPr="001076F8">
              <w:rPr>
                <w:rFonts w:hint="cs"/>
                <w:cs/>
              </w:rPr>
              <w:t>ผล</w:t>
            </w:r>
            <w:r w:rsidRPr="001076F8">
              <w:rPr>
                <w:cs/>
              </w:rPr>
              <w:t>ขาดทุนจากการด้อยค่าของทรัพย์สินรอการขาย</w:t>
            </w:r>
          </w:p>
        </w:tc>
        <w:tc>
          <w:tcPr>
            <w:tcW w:w="1798" w:type="dxa"/>
            <w:tcBorders>
              <w:bottom w:val="single" w:sz="4" w:space="0" w:color="auto"/>
            </w:tcBorders>
            <w:vAlign w:val="bottom"/>
          </w:tcPr>
          <w:p w14:paraId="65298216" w14:textId="2F736189" w:rsidR="004D34CE" w:rsidRPr="001076F8" w:rsidRDefault="00132ADD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14"/>
              </w:tabs>
              <w:spacing w:line="240" w:lineRule="auto"/>
              <w:ind w:right="-567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7" w:type="dxa"/>
          </w:tcPr>
          <w:p w14:paraId="0470739E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  <w:vAlign w:val="bottom"/>
          </w:tcPr>
          <w:p w14:paraId="69101DE8" w14:textId="78719983" w:rsidR="004D34CE" w:rsidRPr="001076F8" w:rsidRDefault="00132ADD" w:rsidP="004D3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08"/>
              </w:tabs>
              <w:spacing w:line="240" w:lineRule="auto"/>
              <w:ind w:right="-648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(68)</w:t>
            </w:r>
          </w:p>
        </w:tc>
        <w:tc>
          <w:tcPr>
            <w:tcW w:w="277" w:type="dxa"/>
          </w:tcPr>
          <w:p w14:paraId="2A583F40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  <w:vAlign w:val="bottom"/>
          </w:tcPr>
          <w:p w14:paraId="167F384B" w14:textId="391B2123" w:rsidR="004D34CE" w:rsidRPr="001076F8" w:rsidRDefault="00132ADD" w:rsidP="004D3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646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(68)</w:t>
            </w:r>
          </w:p>
        </w:tc>
      </w:tr>
      <w:tr w:rsidR="004D34CE" w:rsidRPr="001076F8" w14:paraId="397007F8" w14:textId="77777777" w:rsidTr="00EB6A89">
        <w:tc>
          <w:tcPr>
            <w:tcW w:w="4316" w:type="dxa"/>
          </w:tcPr>
          <w:p w14:paraId="6100187F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รวมรายได้ของส่วนงานสุทธิ</w:t>
            </w:r>
          </w:p>
        </w:tc>
        <w:tc>
          <w:tcPr>
            <w:tcW w:w="1798" w:type="dxa"/>
            <w:tcBorders>
              <w:top w:val="single" w:sz="4" w:space="0" w:color="auto"/>
              <w:bottom w:val="double" w:sz="4" w:space="0" w:color="auto"/>
            </w:tcBorders>
          </w:tcPr>
          <w:p w14:paraId="5BB89CD2" w14:textId="5294E9B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1</w:t>
            </w:r>
            <w:r w:rsidR="00132ADD" w:rsidRPr="001076F8">
              <w:rPr>
                <w:rFonts w:asciiTheme="majorBidi" w:hAnsiTheme="majorBidi" w:cstheme="majorBidi"/>
              </w:rPr>
              <w:t>27</w:t>
            </w:r>
            <w:r w:rsidRPr="001076F8">
              <w:rPr>
                <w:rFonts w:asciiTheme="majorBidi" w:hAnsiTheme="majorBidi" w:cstheme="majorBidi"/>
              </w:rPr>
              <w:t>,</w:t>
            </w:r>
            <w:r w:rsidR="00132ADD" w:rsidRPr="001076F8">
              <w:rPr>
                <w:rFonts w:asciiTheme="majorBidi" w:hAnsiTheme="majorBidi" w:cstheme="majorBidi"/>
              </w:rPr>
              <w:t>210</w:t>
            </w:r>
          </w:p>
        </w:tc>
        <w:tc>
          <w:tcPr>
            <w:tcW w:w="277" w:type="dxa"/>
          </w:tcPr>
          <w:p w14:paraId="54651894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double" w:sz="4" w:space="0" w:color="auto"/>
            </w:tcBorders>
          </w:tcPr>
          <w:p w14:paraId="456CBC02" w14:textId="4A179346" w:rsidR="004D34CE" w:rsidRPr="001076F8" w:rsidRDefault="00132ADD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45</w:t>
            </w:r>
            <w:r w:rsidR="004D34CE" w:rsidRPr="001076F8">
              <w:rPr>
                <w:rFonts w:asciiTheme="majorBidi" w:hAnsiTheme="majorBidi" w:cstheme="majorBidi"/>
              </w:rPr>
              <w:t>,</w:t>
            </w:r>
            <w:r w:rsidRPr="001076F8">
              <w:rPr>
                <w:rFonts w:asciiTheme="majorBidi" w:hAnsiTheme="majorBidi" w:cstheme="majorBidi"/>
              </w:rPr>
              <w:t>184</w:t>
            </w:r>
          </w:p>
        </w:tc>
        <w:tc>
          <w:tcPr>
            <w:tcW w:w="277" w:type="dxa"/>
          </w:tcPr>
          <w:p w14:paraId="7775752F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</w:tcPr>
          <w:p w14:paraId="701D91D2" w14:textId="22A54C77" w:rsidR="004D34CE" w:rsidRPr="001076F8" w:rsidRDefault="00132ADD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  <w:tab w:val="left" w:pos="967"/>
              </w:tabs>
              <w:spacing w:line="240" w:lineRule="auto"/>
              <w:ind w:right="-284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172</w:t>
            </w:r>
            <w:r w:rsidR="004D34CE" w:rsidRPr="001076F8">
              <w:rPr>
                <w:rFonts w:asciiTheme="majorBidi" w:hAnsiTheme="majorBidi" w:cstheme="majorBidi"/>
              </w:rPr>
              <w:t>,</w:t>
            </w:r>
            <w:r w:rsidRPr="001076F8">
              <w:rPr>
                <w:rFonts w:asciiTheme="majorBidi" w:hAnsiTheme="majorBidi" w:cstheme="majorBidi"/>
              </w:rPr>
              <w:t>394</w:t>
            </w:r>
          </w:p>
        </w:tc>
      </w:tr>
      <w:tr w:rsidR="004D34CE" w:rsidRPr="001076F8" w14:paraId="10F60F79" w14:textId="77777777" w:rsidTr="00EB6A89">
        <w:tc>
          <w:tcPr>
            <w:tcW w:w="4316" w:type="dxa"/>
          </w:tcPr>
          <w:p w14:paraId="19EE977A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รายได้และค่าใช้จ่ายที่ไม่มีการปันส่วนสุทธิ</w:t>
            </w:r>
          </w:p>
        </w:tc>
        <w:tc>
          <w:tcPr>
            <w:tcW w:w="1798" w:type="dxa"/>
            <w:tcBorders>
              <w:top w:val="double" w:sz="4" w:space="0" w:color="auto"/>
            </w:tcBorders>
          </w:tcPr>
          <w:p w14:paraId="7135E9C0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3C556110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  <w:tcBorders>
              <w:top w:val="double" w:sz="4" w:space="0" w:color="auto"/>
            </w:tcBorders>
          </w:tcPr>
          <w:p w14:paraId="32797576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789BF0C1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uto"/>
            </w:tcBorders>
            <w:vAlign w:val="bottom"/>
          </w:tcPr>
          <w:p w14:paraId="1170017F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4D34CE" w:rsidRPr="001076F8" w14:paraId="5F7AE8C0" w14:textId="77777777" w:rsidTr="00EB6A89">
        <w:tc>
          <w:tcPr>
            <w:tcW w:w="4316" w:type="dxa"/>
          </w:tcPr>
          <w:p w14:paraId="4ABC607C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รายได้ดอกเบี้ยจากเงินฝากสถาบันการเงิน</w:t>
            </w:r>
          </w:p>
        </w:tc>
        <w:tc>
          <w:tcPr>
            <w:tcW w:w="1798" w:type="dxa"/>
          </w:tcPr>
          <w:p w14:paraId="37CE527C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013F25EF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</w:tcPr>
          <w:p w14:paraId="6E9EEEDB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623E27C4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  <w:vAlign w:val="bottom"/>
          </w:tcPr>
          <w:p w14:paraId="05887847" w14:textId="3A733AE3" w:rsidR="004D34CE" w:rsidRPr="001076F8" w:rsidRDefault="00132ADD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77"/>
                <w:tab w:val="left" w:pos="967"/>
              </w:tabs>
              <w:spacing w:line="240" w:lineRule="auto"/>
              <w:ind w:right="-734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1</w:t>
            </w:r>
            <w:r w:rsidR="004D34CE" w:rsidRPr="001076F8">
              <w:rPr>
                <w:rFonts w:asciiTheme="majorBidi" w:hAnsiTheme="majorBidi" w:cstheme="majorBidi"/>
              </w:rPr>
              <w:t>3</w:t>
            </w:r>
          </w:p>
        </w:tc>
      </w:tr>
      <w:tr w:rsidR="004D34CE" w:rsidRPr="001076F8" w14:paraId="4F54A4F5" w14:textId="77777777" w:rsidTr="00EB6A89">
        <w:tc>
          <w:tcPr>
            <w:tcW w:w="4316" w:type="dxa"/>
          </w:tcPr>
          <w:p w14:paraId="093FE6FE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รายได้จากการดำเนินงานอื่น ๆ</w:t>
            </w:r>
          </w:p>
        </w:tc>
        <w:tc>
          <w:tcPr>
            <w:tcW w:w="1798" w:type="dxa"/>
          </w:tcPr>
          <w:p w14:paraId="738D5E8F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11718E4F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</w:tcPr>
          <w:p w14:paraId="4C6D3800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150A46E6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  <w:vAlign w:val="bottom"/>
          </w:tcPr>
          <w:p w14:paraId="464E9270" w14:textId="3F35FE90" w:rsidR="004D34CE" w:rsidRPr="001076F8" w:rsidRDefault="00132ADD" w:rsidP="004D3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556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2</w:t>
            </w:r>
            <w:r w:rsidR="004D34CE" w:rsidRPr="001076F8">
              <w:rPr>
                <w:rFonts w:asciiTheme="majorBidi" w:hAnsiTheme="majorBidi" w:cstheme="majorBidi"/>
              </w:rPr>
              <w:t>,</w:t>
            </w:r>
            <w:r w:rsidRPr="001076F8">
              <w:rPr>
                <w:rFonts w:asciiTheme="majorBidi" w:hAnsiTheme="majorBidi" w:cstheme="majorBidi"/>
              </w:rPr>
              <w:t>461</w:t>
            </w:r>
          </w:p>
        </w:tc>
      </w:tr>
      <w:tr w:rsidR="004D34CE" w:rsidRPr="001076F8" w14:paraId="45BD1486" w14:textId="77777777" w:rsidTr="00EB6A89">
        <w:tc>
          <w:tcPr>
            <w:tcW w:w="4316" w:type="dxa"/>
          </w:tcPr>
          <w:p w14:paraId="7D4935C6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ค่าใช้จ่ายดอกเบี้ย</w:t>
            </w:r>
          </w:p>
        </w:tc>
        <w:tc>
          <w:tcPr>
            <w:tcW w:w="1798" w:type="dxa"/>
          </w:tcPr>
          <w:p w14:paraId="7CA0E6E9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43C76DC2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</w:tcPr>
          <w:p w14:paraId="54CA81B8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77DF4C4D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  <w:vAlign w:val="bottom"/>
          </w:tcPr>
          <w:p w14:paraId="4C7F2BB8" w14:textId="55F6D3DC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284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(</w:t>
            </w:r>
            <w:r w:rsidR="00132ADD" w:rsidRPr="001076F8">
              <w:rPr>
                <w:rFonts w:asciiTheme="majorBidi" w:hAnsiTheme="majorBidi" w:cstheme="majorBidi"/>
              </w:rPr>
              <w:t>33</w:t>
            </w:r>
            <w:r w:rsidRPr="001076F8">
              <w:rPr>
                <w:rFonts w:asciiTheme="majorBidi" w:hAnsiTheme="majorBidi" w:cstheme="majorBidi"/>
              </w:rPr>
              <w:t>,</w:t>
            </w:r>
            <w:r w:rsidR="00132ADD" w:rsidRPr="001076F8">
              <w:rPr>
                <w:rFonts w:asciiTheme="majorBidi" w:hAnsiTheme="majorBidi" w:cstheme="majorBidi"/>
              </w:rPr>
              <w:t>86</w:t>
            </w:r>
            <w:r w:rsidRPr="001076F8">
              <w:rPr>
                <w:rFonts w:asciiTheme="majorBidi" w:hAnsiTheme="majorBidi" w:cstheme="majorBidi"/>
              </w:rPr>
              <w:t>0)</w:t>
            </w:r>
          </w:p>
        </w:tc>
      </w:tr>
      <w:tr w:rsidR="004D34CE" w:rsidRPr="001076F8" w14:paraId="554B06F0" w14:textId="77777777" w:rsidTr="00EB6A89">
        <w:tc>
          <w:tcPr>
            <w:tcW w:w="4316" w:type="dxa"/>
          </w:tcPr>
          <w:p w14:paraId="01C93AFD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ค่าใช้จ่ายในการดำเนินงานอื่น ๆ</w:t>
            </w:r>
          </w:p>
        </w:tc>
        <w:tc>
          <w:tcPr>
            <w:tcW w:w="1798" w:type="dxa"/>
          </w:tcPr>
          <w:p w14:paraId="1FE8BB60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3E6925F3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</w:tcPr>
          <w:p w14:paraId="62E19E1D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047B9947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  <w:vAlign w:val="bottom"/>
          </w:tcPr>
          <w:p w14:paraId="14B3EAFF" w14:textId="67F70C2A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284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(8</w:t>
            </w:r>
            <w:r w:rsidR="00132ADD" w:rsidRPr="001076F8">
              <w:rPr>
                <w:rFonts w:asciiTheme="majorBidi" w:hAnsiTheme="majorBidi" w:cstheme="majorBidi"/>
              </w:rPr>
              <w:t>3</w:t>
            </w:r>
            <w:r w:rsidRPr="001076F8">
              <w:rPr>
                <w:rFonts w:asciiTheme="majorBidi" w:hAnsiTheme="majorBidi" w:cstheme="majorBidi"/>
              </w:rPr>
              <w:t>,</w:t>
            </w:r>
            <w:r w:rsidR="00132ADD" w:rsidRPr="001076F8">
              <w:rPr>
                <w:rFonts w:asciiTheme="majorBidi" w:hAnsiTheme="majorBidi" w:cstheme="majorBidi"/>
              </w:rPr>
              <w:t>967</w:t>
            </w:r>
            <w:r w:rsidRPr="001076F8">
              <w:rPr>
                <w:rFonts w:asciiTheme="majorBidi" w:hAnsiTheme="majorBidi" w:cstheme="majorBidi"/>
              </w:rPr>
              <w:t>)</w:t>
            </w:r>
          </w:p>
        </w:tc>
      </w:tr>
      <w:tr w:rsidR="004D34CE" w:rsidRPr="001076F8" w14:paraId="235E5155" w14:textId="77777777" w:rsidTr="00EB6A89">
        <w:tc>
          <w:tcPr>
            <w:tcW w:w="4316" w:type="dxa"/>
          </w:tcPr>
          <w:p w14:paraId="3A55F7E9" w14:textId="6B60A4E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798" w:type="dxa"/>
          </w:tcPr>
          <w:p w14:paraId="0F146D81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1DB9A8C2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</w:tcPr>
          <w:p w14:paraId="768BEB79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70D5685B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  <w:vAlign w:val="bottom"/>
          </w:tcPr>
          <w:p w14:paraId="46115E60" w14:textId="0B9A9149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255" w:right="-194" w:firstLine="74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(</w:t>
            </w:r>
            <w:r w:rsidR="00132ADD" w:rsidRPr="001076F8">
              <w:rPr>
                <w:rFonts w:asciiTheme="majorBidi" w:hAnsiTheme="majorBidi" w:cstheme="majorBidi"/>
              </w:rPr>
              <w:t>36</w:t>
            </w:r>
            <w:r w:rsidRPr="001076F8">
              <w:rPr>
                <w:rFonts w:asciiTheme="majorBidi" w:hAnsiTheme="majorBidi" w:cstheme="majorBidi"/>
              </w:rPr>
              <w:t>1)</w:t>
            </w:r>
          </w:p>
        </w:tc>
      </w:tr>
      <w:tr w:rsidR="004D34CE" w:rsidRPr="001076F8" w14:paraId="0C10E0A1" w14:textId="77777777" w:rsidTr="00EB6A89">
        <w:tc>
          <w:tcPr>
            <w:tcW w:w="4316" w:type="dxa"/>
          </w:tcPr>
          <w:p w14:paraId="7462F627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กำไรจากการดำเนินงานก่อนภาษีเงินได้</w:t>
            </w:r>
          </w:p>
        </w:tc>
        <w:tc>
          <w:tcPr>
            <w:tcW w:w="1798" w:type="dxa"/>
          </w:tcPr>
          <w:p w14:paraId="138A32ED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37D07235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</w:tcPr>
          <w:p w14:paraId="52BA395D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4D378405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uto"/>
            </w:tcBorders>
            <w:vAlign w:val="bottom"/>
          </w:tcPr>
          <w:p w14:paraId="65D0887C" w14:textId="210BF4E3" w:rsidR="004D34CE" w:rsidRPr="001076F8" w:rsidRDefault="00132ADD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255" w:right="-16" w:hanging="8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56</w:t>
            </w:r>
            <w:r w:rsidR="004D34CE" w:rsidRPr="001076F8">
              <w:rPr>
                <w:rFonts w:asciiTheme="majorBidi" w:hAnsiTheme="majorBidi" w:cstheme="majorBidi"/>
              </w:rPr>
              <w:t>,</w:t>
            </w:r>
            <w:r w:rsidRPr="001076F8">
              <w:rPr>
                <w:rFonts w:asciiTheme="majorBidi" w:hAnsiTheme="majorBidi" w:cstheme="majorBidi"/>
              </w:rPr>
              <w:t>6</w:t>
            </w:r>
            <w:r w:rsidR="004D34CE" w:rsidRPr="001076F8">
              <w:rPr>
                <w:rFonts w:asciiTheme="majorBidi" w:hAnsiTheme="majorBidi" w:cstheme="majorBidi"/>
              </w:rPr>
              <w:t>8</w:t>
            </w:r>
            <w:r w:rsidRPr="001076F8">
              <w:rPr>
                <w:rFonts w:asciiTheme="majorBidi" w:hAnsiTheme="majorBidi" w:cstheme="majorBidi"/>
              </w:rPr>
              <w:t>0</w:t>
            </w:r>
          </w:p>
        </w:tc>
      </w:tr>
      <w:tr w:rsidR="004D34CE" w:rsidRPr="001076F8" w14:paraId="7E04D299" w14:textId="77777777" w:rsidTr="00EB6A89">
        <w:tc>
          <w:tcPr>
            <w:tcW w:w="4316" w:type="dxa"/>
          </w:tcPr>
          <w:p w14:paraId="7E864352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ภาษีเงินได้</w:t>
            </w:r>
          </w:p>
        </w:tc>
        <w:tc>
          <w:tcPr>
            <w:tcW w:w="1798" w:type="dxa"/>
          </w:tcPr>
          <w:p w14:paraId="7FD1A1E3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283C8078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</w:tcPr>
          <w:p w14:paraId="341950F0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4A42DCC1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  <w:vAlign w:val="bottom"/>
          </w:tcPr>
          <w:p w14:paraId="021BC297" w14:textId="0E35F17B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284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(</w:t>
            </w:r>
            <w:r w:rsidR="00132ADD" w:rsidRPr="001076F8">
              <w:rPr>
                <w:rFonts w:asciiTheme="majorBidi" w:hAnsiTheme="majorBidi" w:cstheme="majorBidi"/>
              </w:rPr>
              <w:t>16</w:t>
            </w:r>
            <w:r w:rsidRPr="001076F8">
              <w:rPr>
                <w:rFonts w:asciiTheme="majorBidi" w:hAnsiTheme="majorBidi" w:cstheme="majorBidi"/>
              </w:rPr>
              <w:t>,</w:t>
            </w:r>
            <w:r w:rsidR="00132ADD" w:rsidRPr="001076F8">
              <w:rPr>
                <w:rFonts w:asciiTheme="majorBidi" w:hAnsiTheme="majorBidi" w:cstheme="majorBidi"/>
              </w:rPr>
              <w:t>053</w:t>
            </w:r>
            <w:r w:rsidRPr="001076F8">
              <w:rPr>
                <w:rFonts w:asciiTheme="majorBidi" w:hAnsiTheme="majorBidi" w:cstheme="majorBidi"/>
              </w:rPr>
              <w:t>)</w:t>
            </w:r>
          </w:p>
        </w:tc>
      </w:tr>
      <w:tr w:rsidR="004D34CE" w:rsidRPr="001076F8" w14:paraId="7CA11258" w14:textId="77777777" w:rsidTr="00EB6A89">
        <w:tc>
          <w:tcPr>
            <w:tcW w:w="4316" w:type="dxa"/>
          </w:tcPr>
          <w:p w14:paraId="1A103D2F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กำไรสำหรับงวด</w:t>
            </w:r>
          </w:p>
        </w:tc>
        <w:tc>
          <w:tcPr>
            <w:tcW w:w="1798" w:type="dxa"/>
          </w:tcPr>
          <w:p w14:paraId="7C07F961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58F6FF1D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9" w:type="dxa"/>
          </w:tcPr>
          <w:p w14:paraId="16A5E590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7" w:type="dxa"/>
          </w:tcPr>
          <w:p w14:paraId="7564799C" w14:textId="77777777" w:rsidR="004D34CE" w:rsidRPr="001076F8" w:rsidRDefault="004D34CE" w:rsidP="00EB6A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9A4DA2" w14:textId="00A0C3B3" w:rsidR="004D34CE" w:rsidRPr="001076F8" w:rsidRDefault="004D34CE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5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4</w:t>
            </w:r>
            <w:r w:rsidR="00132ADD" w:rsidRPr="001076F8">
              <w:rPr>
                <w:rFonts w:asciiTheme="majorBidi" w:hAnsiTheme="majorBidi" w:cstheme="majorBidi"/>
                <w:b/>
                <w:bCs/>
              </w:rPr>
              <w:t>0</w:t>
            </w:r>
            <w:r w:rsidRPr="001076F8">
              <w:rPr>
                <w:rFonts w:asciiTheme="majorBidi" w:hAnsiTheme="majorBidi" w:cstheme="majorBidi"/>
                <w:b/>
                <w:bCs/>
              </w:rPr>
              <w:t>,</w:t>
            </w:r>
            <w:r w:rsidR="00132ADD" w:rsidRPr="001076F8">
              <w:rPr>
                <w:rFonts w:asciiTheme="majorBidi" w:hAnsiTheme="majorBidi" w:cstheme="majorBidi"/>
                <w:b/>
                <w:bCs/>
              </w:rPr>
              <w:t>627</w:t>
            </w:r>
          </w:p>
        </w:tc>
      </w:tr>
    </w:tbl>
    <w:p w14:paraId="53744669" w14:textId="6F6F81D4" w:rsidR="1EC29960" w:rsidRPr="001076F8" w:rsidRDefault="1EC29960" w:rsidP="1EC29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151400DE" w14:textId="4A49B9A5" w:rsidR="004D34CE" w:rsidRPr="001076F8" w:rsidRDefault="004D34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  <w:r w:rsidRPr="001076F8">
        <w:rPr>
          <w:rFonts w:asciiTheme="majorBidi" w:hAnsiTheme="majorBidi" w:cstheme="majorBidi"/>
          <w:cs/>
        </w:rPr>
        <w:br w:type="page"/>
      </w:r>
    </w:p>
    <w:tbl>
      <w:tblPr>
        <w:tblStyle w:val="TableGrid"/>
        <w:tblW w:w="9563" w:type="dxa"/>
        <w:tblInd w:w="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5"/>
        <w:gridCol w:w="1789"/>
        <w:gridCol w:w="275"/>
        <w:gridCol w:w="1355"/>
        <w:gridCol w:w="275"/>
        <w:gridCol w:w="1454"/>
      </w:tblGrid>
      <w:tr w:rsidR="00C313EA" w:rsidRPr="001076F8" w14:paraId="7D8801D2" w14:textId="77777777" w:rsidTr="00AE3920">
        <w:tc>
          <w:tcPr>
            <w:tcW w:w="4415" w:type="dxa"/>
          </w:tcPr>
          <w:p w14:paraId="5B33B619" w14:textId="0C7A4EF7" w:rsidR="00C313EA" w:rsidRPr="001076F8" w:rsidRDefault="00C313EA" w:rsidP="006C03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hanging="73"/>
              <w:rPr>
                <w:rFonts w:asciiTheme="majorBidi" w:hAnsiTheme="majorBidi" w:cstheme="majorBidi"/>
                <w:b/>
                <w:bCs/>
                <w:i/>
                <w:iCs/>
                <w:cs/>
                <w:lang w:val="en-US"/>
              </w:rPr>
            </w:pPr>
          </w:p>
        </w:tc>
        <w:tc>
          <w:tcPr>
            <w:tcW w:w="5148" w:type="dxa"/>
            <w:gridSpan w:val="5"/>
          </w:tcPr>
          <w:p w14:paraId="69DDD02B" w14:textId="4B340C3B" w:rsidR="00C313EA" w:rsidRPr="001076F8" w:rsidRDefault="003F5895" w:rsidP="006C03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3F5895" w:rsidRPr="001076F8" w14:paraId="5751B5A3" w14:textId="77777777" w:rsidTr="00AE3920">
        <w:tc>
          <w:tcPr>
            <w:tcW w:w="4415" w:type="dxa"/>
          </w:tcPr>
          <w:p w14:paraId="3441597E" w14:textId="02B80238" w:rsidR="003F5895" w:rsidRPr="001076F8" w:rsidRDefault="300A829A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hanging="73"/>
              <w:rPr>
                <w:rFonts w:asciiTheme="majorBidi" w:hAnsiTheme="majorBidi" w:cstheme="majorBidi"/>
                <w:b/>
                <w:bCs/>
                <w:i/>
                <w:iCs/>
                <w:cs/>
                <w:lang w:val="en-US"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สำหรับงวด</w:t>
            </w:r>
            <w:r w:rsidR="00132ADD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เก้า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เดือน</w:t>
            </w:r>
            <w:r w:rsidR="72B5FFD1"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 xml:space="preserve">สิ้นสุดวันที่ </w:t>
            </w:r>
            <w:r w:rsidR="358AEB74" w:rsidRPr="001076F8">
              <w:rPr>
                <w:rFonts w:asciiTheme="majorBidi" w:hAnsiTheme="majorBidi" w:cstheme="majorBidi"/>
                <w:b/>
                <w:bCs/>
                <w:i/>
                <w:iCs/>
                <w:lang w:val="en-US"/>
              </w:rPr>
              <w:t xml:space="preserve">30 </w:t>
            </w:r>
            <w:r w:rsidR="00132ADD" w:rsidRPr="001076F8">
              <w:rPr>
                <w:rFonts w:asciiTheme="majorBidi" w:hAnsiTheme="majorBidi" w:cstheme="majorBidi" w:hint="cs"/>
                <w:b/>
                <w:bCs/>
                <w:i/>
                <w:iCs/>
                <w:cs/>
                <w:lang w:val="en-US"/>
              </w:rPr>
              <w:t>กันยายน</w:t>
            </w:r>
          </w:p>
        </w:tc>
        <w:tc>
          <w:tcPr>
            <w:tcW w:w="5148" w:type="dxa"/>
            <w:gridSpan w:val="5"/>
          </w:tcPr>
          <w:p w14:paraId="4A13091F" w14:textId="17E8E52E" w:rsidR="003F5895" w:rsidRPr="001076F8" w:rsidRDefault="003F5895" w:rsidP="003F58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2566</w:t>
            </w:r>
          </w:p>
        </w:tc>
      </w:tr>
      <w:tr w:rsidR="003F5895" w:rsidRPr="001076F8" w14:paraId="568F61E1" w14:textId="77777777" w:rsidTr="00AE3920">
        <w:tc>
          <w:tcPr>
            <w:tcW w:w="4415" w:type="dxa"/>
          </w:tcPr>
          <w:p w14:paraId="65BACD52" w14:textId="77777777" w:rsidR="003F5895" w:rsidRPr="001076F8" w:rsidRDefault="003F5895" w:rsidP="003F58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4"/>
              <w:rPr>
                <w:rFonts w:asciiTheme="majorBidi" w:hAnsiTheme="majorBidi" w:cstheme="majorBidi"/>
              </w:rPr>
            </w:pPr>
          </w:p>
        </w:tc>
        <w:tc>
          <w:tcPr>
            <w:tcW w:w="1789" w:type="dxa"/>
          </w:tcPr>
          <w:p w14:paraId="4A63C2B1" w14:textId="77777777" w:rsidR="003F5895" w:rsidRPr="001076F8" w:rsidRDefault="003F5895" w:rsidP="003F58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275" w:type="dxa"/>
          </w:tcPr>
          <w:p w14:paraId="7030DC76" w14:textId="77777777" w:rsidR="003F5895" w:rsidRPr="001076F8" w:rsidRDefault="003F5895" w:rsidP="003F58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5" w:type="dxa"/>
          </w:tcPr>
          <w:p w14:paraId="1D8684BE" w14:textId="77777777" w:rsidR="003F5895" w:rsidRPr="001076F8" w:rsidRDefault="003F5895" w:rsidP="003F58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C9F39D3" w14:textId="77777777" w:rsidR="003F5895" w:rsidRPr="001076F8" w:rsidRDefault="003F5895" w:rsidP="003F58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ทรัพย์สินรอการขายสุทธิ</w:t>
            </w:r>
          </w:p>
        </w:tc>
        <w:tc>
          <w:tcPr>
            <w:tcW w:w="275" w:type="dxa"/>
          </w:tcPr>
          <w:p w14:paraId="137A3476" w14:textId="77777777" w:rsidR="003F5895" w:rsidRPr="001076F8" w:rsidRDefault="003F5895" w:rsidP="003F58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54" w:type="dxa"/>
          </w:tcPr>
          <w:p w14:paraId="523B606B" w14:textId="77777777" w:rsidR="003F5895" w:rsidRPr="001076F8" w:rsidRDefault="003F5895" w:rsidP="003F58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AEEC2A3" w14:textId="77777777" w:rsidR="003F5895" w:rsidRPr="001076F8" w:rsidRDefault="003F5895" w:rsidP="003F58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4ADB1EB" w14:textId="77777777" w:rsidR="003F5895" w:rsidRPr="001076F8" w:rsidRDefault="003F5895" w:rsidP="003F58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3F5895" w:rsidRPr="001076F8" w14:paraId="58B19C97" w14:textId="77777777" w:rsidTr="00AE3920">
        <w:tc>
          <w:tcPr>
            <w:tcW w:w="4415" w:type="dxa"/>
          </w:tcPr>
          <w:p w14:paraId="55AAE8F3" w14:textId="77777777" w:rsidR="003F5895" w:rsidRPr="001076F8" w:rsidRDefault="003F5895" w:rsidP="003F58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4"/>
              <w:rPr>
                <w:rFonts w:asciiTheme="majorBidi" w:hAnsiTheme="majorBidi" w:cstheme="majorBidi"/>
              </w:rPr>
            </w:pPr>
          </w:p>
        </w:tc>
        <w:tc>
          <w:tcPr>
            <w:tcW w:w="5148" w:type="dxa"/>
            <w:gridSpan w:val="5"/>
          </w:tcPr>
          <w:p w14:paraId="18B7A7EB" w14:textId="77777777" w:rsidR="003F5895" w:rsidRPr="001076F8" w:rsidRDefault="003F5895" w:rsidP="003F58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i/>
                <w:iCs/>
                <w:cs/>
              </w:rPr>
              <w:t>(พันบาท)</w:t>
            </w:r>
          </w:p>
        </w:tc>
      </w:tr>
      <w:tr w:rsidR="00673FDC" w:rsidRPr="001076F8" w14:paraId="7EC23A48" w14:textId="77777777" w:rsidTr="00AE3920">
        <w:tc>
          <w:tcPr>
            <w:tcW w:w="4415" w:type="dxa"/>
          </w:tcPr>
          <w:p w14:paraId="30D12BDE" w14:textId="77777777" w:rsidR="00673FDC" w:rsidRPr="001076F8" w:rsidRDefault="00673FDC" w:rsidP="00673F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รายได้ดอกเบี้ย</w:t>
            </w:r>
          </w:p>
        </w:tc>
        <w:tc>
          <w:tcPr>
            <w:tcW w:w="1789" w:type="dxa"/>
            <w:vAlign w:val="bottom"/>
          </w:tcPr>
          <w:p w14:paraId="638CA369" w14:textId="10634C49" w:rsidR="00673FDC" w:rsidRPr="001076F8" w:rsidRDefault="7F283D4A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2</w:t>
            </w:r>
            <w:r w:rsidR="00132ADD" w:rsidRPr="001076F8">
              <w:rPr>
                <w:rFonts w:asciiTheme="majorBidi" w:hAnsiTheme="majorBidi" w:cstheme="majorBidi"/>
              </w:rPr>
              <w:t>81</w:t>
            </w:r>
            <w:r w:rsidR="00673FDC" w:rsidRPr="001076F8">
              <w:rPr>
                <w:rFonts w:asciiTheme="majorBidi" w:hAnsiTheme="majorBidi" w:cstheme="majorBidi"/>
              </w:rPr>
              <w:t>,</w:t>
            </w:r>
            <w:r w:rsidR="00132ADD" w:rsidRPr="001076F8">
              <w:rPr>
                <w:rFonts w:asciiTheme="majorBidi" w:hAnsiTheme="majorBidi" w:cstheme="majorBidi"/>
              </w:rPr>
              <w:t>581</w:t>
            </w:r>
          </w:p>
        </w:tc>
        <w:tc>
          <w:tcPr>
            <w:tcW w:w="275" w:type="dxa"/>
          </w:tcPr>
          <w:p w14:paraId="2565E317" w14:textId="77777777" w:rsidR="00673FDC" w:rsidRPr="001076F8" w:rsidRDefault="00673FDC" w:rsidP="00673F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5" w:type="dxa"/>
            <w:vAlign w:val="bottom"/>
          </w:tcPr>
          <w:p w14:paraId="50C5AB11" w14:textId="759E9045" w:rsidR="00673FDC" w:rsidRPr="001076F8" w:rsidRDefault="00673FDC" w:rsidP="00673F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5" w:type="dxa"/>
          </w:tcPr>
          <w:p w14:paraId="4A40907B" w14:textId="77777777" w:rsidR="00673FDC" w:rsidRPr="001076F8" w:rsidRDefault="00673FDC" w:rsidP="00673F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454" w:type="dxa"/>
            <w:vAlign w:val="bottom"/>
          </w:tcPr>
          <w:p w14:paraId="29F38857" w14:textId="6557C0AF" w:rsidR="00673FDC" w:rsidRPr="001076F8" w:rsidRDefault="00132ADD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2</w:t>
            </w:r>
            <w:r w:rsidR="4999E1EC" w:rsidRPr="001076F8">
              <w:rPr>
                <w:rFonts w:asciiTheme="majorBidi" w:hAnsiTheme="majorBidi" w:cstheme="majorBidi"/>
              </w:rPr>
              <w:t>8</w:t>
            </w:r>
            <w:r w:rsidRPr="001076F8">
              <w:rPr>
                <w:rFonts w:asciiTheme="majorBidi" w:hAnsiTheme="majorBidi" w:cstheme="majorBidi"/>
              </w:rPr>
              <w:t>1</w:t>
            </w:r>
            <w:r w:rsidR="00673FDC" w:rsidRPr="001076F8">
              <w:rPr>
                <w:rFonts w:asciiTheme="majorBidi" w:hAnsiTheme="majorBidi" w:cstheme="majorBidi"/>
              </w:rPr>
              <w:t>,</w:t>
            </w:r>
            <w:r w:rsidRPr="001076F8">
              <w:rPr>
                <w:rFonts w:asciiTheme="majorBidi" w:hAnsiTheme="majorBidi" w:cstheme="majorBidi"/>
              </w:rPr>
              <w:t>581</w:t>
            </w:r>
          </w:p>
        </w:tc>
      </w:tr>
      <w:tr w:rsidR="00673FDC" w:rsidRPr="001076F8" w14:paraId="5A29F6A4" w14:textId="77777777" w:rsidTr="00AE3920">
        <w:tc>
          <w:tcPr>
            <w:tcW w:w="4415" w:type="dxa"/>
          </w:tcPr>
          <w:p w14:paraId="7C42E3B3" w14:textId="3EA84761" w:rsidR="00673FDC" w:rsidRPr="001076F8" w:rsidRDefault="00673FDC" w:rsidP="00673F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กำไรสุทธิจากการรับชำระ</w:t>
            </w:r>
          </w:p>
        </w:tc>
        <w:tc>
          <w:tcPr>
            <w:tcW w:w="1789" w:type="dxa"/>
            <w:vAlign w:val="bottom"/>
          </w:tcPr>
          <w:p w14:paraId="2D263A7F" w14:textId="64E52035" w:rsidR="00673FDC" w:rsidRPr="001076F8" w:rsidRDefault="00673FDC" w:rsidP="008F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479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9</w:t>
            </w:r>
            <w:r w:rsidR="00132ADD" w:rsidRPr="001076F8">
              <w:rPr>
                <w:rFonts w:asciiTheme="majorBidi" w:hAnsiTheme="majorBidi" w:cstheme="majorBidi"/>
              </w:rPr>
              <w:t>7</w:t>
            </w:r>
            <w:r w:rsidRPr="001076F8">
              <w:rPr>
                <w:rFonts w:asciiTheme="majorBidi" w:hAnsiTheme="majorBidi" w:cstheme="majorBidi"/>
              </w:rPr>
              <w:t>,</w:t>
            </w:r>
            <w:r w:rsidR="5C3F028C" w:rsidRPr="001076F8">
              <w:rPr>
                <w:rFonts w:asciiTheme="majorBidi" w:hAnsiTheme="majorBidi" w:cstheme="majorBidi"/>
              </w:rPr>
              <w:t>98</w:t>
            </w:r>
            <w:r w:rsidR="00132ADD" w:rsidRPr="001076F8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275" w:type="dxa"/>
          </w:tcPr>
          <w:p w14:paraId="2E9EE657" w14:textId="0CBF33B1" w:rsidR="00673FDC" w:rsidRPr="001076F8" w:rsidRDefault="00673FDC" w:rsidP="00673F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5" w:type="dxa"/>
            <w:vAlign w:val="bottom"/>
          </w:tcPr>
          <w:p w14:paraId="20F76708" w14:textId="03B2D9D5" w:rsidR="00673FDC" w:rsidRPr="001076F8" w:rsidRDefault="00673FDC" w:rsidP="00673F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5" w:type="dxa"/>
          </w:tcPr>
          <w:p w14:paraId="4E386610" w14:textId="77777777" w:rsidR="00673FDC" w:rsidRPr="001076F8" w:rsidRDefault="00673FDC" w:rsidP="00673F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454" w:type="dxa"/>
            <w:vAlign w:val="bottom"/>
          </w:tcPr>
          <w:p w14:paraId="64B04A94" w14:textId="4851C8E0" w:rsidR="00673FDC" w:rsidRPr="001076F8" w:rsidRDefault="00673FDC" w:rsidP="000929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 w:firstLine="75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9</w:t>
            </w:r>
            <w:r w:rsidR="00132ADD" w:rsidRPr="001076F8">
              <w:rPr>
                <w:rFonts w:asciiTheme="majorBidi" w:hAnsiTheme="majorBidi" w:cstheme="majorBidi"/>
              </w:rPr>
              <w:t>7</w:t>
            </w:r>
            <w:r w:rsidRPr="001076F8">
              <w:rPr>
                <w:rFonts w:asciiTheme="majorBidi" w:hAnsiTheme="majorBidi" w:cstheme="majorBidi"/>
              </w:rPr>
              <w:t>,</w:t>
            </w:r>
            <w:r w:rsidR="6C28DC51" w:rsidRPr="001076F8">
              <w:rPr>
                <w:rFonts w:asciiTheme="majorBidi" w:hAnsiTheme="majorBidi" w:cstheme="majorBidi"/>
              </w:rPr>
              <w:t>98</w:t>
            </w:r>
            <w:r w:rsidR="00132ADD" w:rsidRPr="001076F8">
              <w:rPr>
                <w:rFonts w:asciiTheme="majorBidi" w:hAnsiTheme="majorBidi" w:cstheme="majorBidi"/>
              </w:rPr>
              <w:t>6</w:t>
            </w:r>
          </w:p>
        </w:tc>
      </w:tr>
      <w:tr w:rsidR="00673FDC" w:rsidRPr="001076F8" w14:paraId="539EB4D1" w14:textId="77777777" w:rsidTr="00AE3920">
        <w:tc>
          <w:tcPr>
            <w:tcW w:w="4415" w:type="dxa"/>
          </w:tcPr>
          <w:p w14:paraId="16E7DA7B" w14:textId="77777777" w:rsidR="00673FDC" w:rsidRPr="001076F8" w:rsidRDefault="00673FDC" w:rsidP="00673F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กำไรสุทธิจากการจำหน่ายทรัพย์สินรอการขาย</w:t>
            </w:r>
          </w:p>
        </w:tc>
        <w:tc>
          <w:tcPr>
            <w:tcW w:w="1789" w:type="dxa"/>
            <w:vAlign w:val="bottom"/>
          </w:tcPr>
          <w:p w14:paraId="57B55F8C" w14:textId="73E299EF" w:rsidR="00673FDC" w:rsidRPr="001076F8" w:rsidRDefault="00673FDC" w:rsidP="00673F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14"/>
              </w:tabs>
              <w:spacing w:line="240" w:lineRule="auto"/>
              <w:ind w:right="-567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5" w:type="dxa"/>
          </w:tcPr>
          <w:p w14:paraId="641F66E8" w14:textId="77777777" w:rsidR="00673FDC" w:rsidRPr="001076F8" w:rsidRDefault="00673FDC" w:rsidP="00673F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5" w:type="dxa"/>
            <w:vAlign w:val="bottom"/>
          </w:tcPr>
          <w:p w14:paraId="23BBC573" w14:textId="4154FE35" w:rsidR="00673FDC" w:rsidRPr="001076F8" w:rsidRDefault="4635B2AA" w:rsidP="00D35D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464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1</w:t>
            </w:r>
            <w:r w:rsidR="00132ADD" w:rsidRPr="001076F8">
              <w:rPr>
                <w:rFonts w:asciiTheme="majorBidi" w:hAnsiTheme="majorBidi" w:cstheme="majorBidi"/>
              </w:rPr>
              <w:t>89</w:t>
            </w:r>
            <w:r w:rsidR="00673FDC" w:rsidRPr="001076F8">
              <w:rPr>
                <w:rFonts w:asciiTheme="majorBidi" w:hAnsiTheme="majorBidi" w:cstheme="majorBidi"/>
              </w:rPr>
              <w:t>,</w:t>
            </w:r>
            <w:r w:rsidR="00132ADD" w:rsidRPr="001076F8">
              <w:rPr>
                <w:rFonts w:asciiTheme="majorBidi" w:hAnsiTheme="majorBidi" w:cstheme="majorBidi"/>
              </w:rPr>
              <w:t>321</w:t>
            </w:r>
          </w:p>
        </w:tc>
        <w:tc>
          <w:tcPr>
            <w:tcW w:w="275" w:type="dxa"/>
          </w:tcPr>
          <w:p w14:paraId="75928738" w14:textId="77777777" w:rsidR="00673FDC" w:rsidRPr="001076F8" w:rsidRDefault="00673FDC" w:rsidP="00673F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454" w:type="dxa"/>
            <w:vAlign w:val="bottom"/>
          </w:tcPr>
          <w:p w14:paraId="115A6343" w14:textId="17AD44FB" w:rsidR="00673FDC" w:rsidRPr="001076F8" w:rsidRDefault="6759BBEB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  <w:tab w:val="left" w:pos="1340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1</w:t>
            </w:r>
            <w:r w:rsidR="00132ADD" w:rsidRPr="001076F8">
              <w:rPr>
                <w:rFonts w:asciiTheme="majorBidi" w:hAnsiTheme="majorBidi" w:cstheme="majorBidi"/>
              </w:rPr>
              <w:t>89</w:t>
            </w:r>
            <w:r w:rsidR="00673FDC" w:rsidRPr="001076F8">
              <w:rPr>
                <w:rFonts w:asciiTheme="majorBidi" w:hAnsiTheme="majorBidi" w:cstheme="majorBidi"/>
              </w:rPr>
              <w:t>,</w:t>
            </w:r>
            <w:r w:rsidR="00132ADD" w:rsidRPr="001076F8">
              <w:rPr>
                <w:rFonts w:asciiTheme="majorBidi" w:hAnsiTheme="majorBidi" w:cstheme="majorBidi"/>
              </w:rPr>
              <w:t>321</w:t>
            </w:r>
          </w:p>
        </w:tc>
      </w:tr>
      <w:tr w:rsidR="00673FDC" w:rsidRPr="001076F8" w14:paraId="1141818E" w14:textId="77777777" w:rsidTr="00AE3920">
        <w:tc>
          <w:tcPr>
            <w:tcW w:w="4415" w:type="dxa"/>
          </w:tcPr>
          <w:p w14:paraId="0A8B879A" w14:textId="77777777" w:rsidR="00673FDC" w:rsidRPr="001076F8" w:rsidRDefault="00673FDC" w:rsidP="00673F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กลับรายการผลขาดทุนด้านเครดิตที่คาดว่าจะเกิดขึ้น</w:t>
            </w:r>
          </w:p>
        </w:tc>
        <w:tc>
          <w:tcPr>
            <w:tcW w:w="1789" w:type="dxa"/>
            <w:vAlign w:val="bottom"/>
          </w:tcPr>
          <w:p w14:paraId="25DDD1F9" w14:textId="03F20FEB" w:rsidR="00673FDC" w:rsidRPr="001076F8" w:rsidRDefault="2D3194CE" w:rsidP="008F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9" w:right="-569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8</w:t>
            </w:r>
            <w:r w:rsidR="00673FDC" w:rsidRPr="001076F8">
              <w:rPr>
                <w:rFonts w:asciiTheme="majorBidi" w:hAnsiTheme="majorBidi" w:cstheme="majorBidi"/>
              </w:rPr>
              <w:t>,</w:t>
            </w:r>
            <w:r w:rsidR="00132ADD" w:rsidRPr="001076F8">
              <w:rPr>
                <w:rFonts w:asciiTheme="majorBidi" w:hAnsiTheme="majorBidi" w:cstheme="majorBidi"/>
              </w:rPr>
              <w:t>465</w:t>
            </w:r>
          </w:p>
        </w:tc>
        <w:tc>
          <w:tcPr>
            <w:tcW w:w="275" w:type="dxa"/>
          </w:tcPr>
          <w:p w14:paraId="49CD0BAF" w14:textId="77777777" w:rsidR="00673FDC" w:rsidRPr="001076F8" w:rsidRDefault="00673FDC" w:rsidP="00673F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5" w:type="dxa"/>
            <w:vAlign w:val="bottom"/>
          </w:tcPr>
          <w:p w14:paraId="5A460453" w14:textId="589062DA" w:rsidR="00673FDC" w:rsidRPr="001076F8" w:rsidRDefault="00673FDC" w:rsidP="00673F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5" w:type="dxa"/>
          </w:tcPr>
          <w:p w14:paraId="4B20D67E" w14:textId="77777777" w:rsidR="00673FDC" w:rsidRPr="001076F8" w:rsidRDefault="00673FDC" w:rsidP="00673F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454" w:type="dxa"/>
            <w:vAlign w:val="bottom"/>
          </w:tcPr>
          <w:p w14:paraId="45D180A8" w14:textId="7F144FF3" w:rsidR="00673FDC" w:rsidRPr="001076F8" w:rsidRDefault="0E8A1A34" w:rsidP="00726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453" w:firstLine="75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8</w:t>
            </w:r>
            <w:r w:rsidR="00673FDC" w:rsidRPr="001076F8">
              <w:rPr>
                <w:rFonts w:asciiTheme="majorBidi" w:hAnsiTheme="majorBidi" w:cstheme="majorBidi"/>
              </w:rPr>
              <w:t>,</w:t>
            </w:r>
            <w:r w:rsidR="00132ADD" w:rsidRPr="001076F8">
              <w:rPr>
                <w:rFonts w:asciiTheme="majorBidi" w:hAnsiTheme="majorBidi" w:cstheme="majorBidi"/>
              </w:rPr>
              <w:t>465</w:t>
            </w:r>
          </w:p>
        </w:tc>
      </w:tr>
      <w:tr w:rsidR="00132ADD" w:rsidRPr="001076F8" w14:paraId="5218F907" w14:textId="77777777" w:rsidTr="00AE3920">
        <w:tc>
          <w:tcPr>
            <w:tcW w:w="4415" w:type="dxa"/>
          </w:tcPr>
          <w:p w14:paraId="1913D3DE" w14:textId="77777777" w:rsidR="00673FDC" w:rsidRPr="001076F8" w:rsidRDefault="00673FDC" w:rsidP="00673F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6" w:hanging="166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 xml:space="preserve">กลับรายการผลขาดทุนจากการด้อยค่าของทรัพย์สินรอการขาย </w:t>
            </w:r>
          </w:p>
        </w:tc>
        <w:tc>
          <w:tcPr>
            <w:tcW w:w="1789" w:type="dxa"/>
            <w:tcBorders>
              <w:bottom w:val="single" w:sz="4" w:space="0" w:color="auto"/>
            </w:tcBorders>
            <w:vAlign w:val="bottom"/>
          </w:tcPr>
          <w:p w14:paraId="28B3B6BA" w14:textId="7E09370C" w:rsidR="00673FDC" w:rsidRPr="001076F8" w:rsidRDefault="00673FDC" w:rsidP="00673F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14"/>
              </w:tabs>
              <w:spacing w:line="240" w:lineRule="auto"/>
              <w:ind w:right="-567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5" w:type="dxa"/>
          </w:tcPr>
          <w:p w14:paraId="1175D790" w14:textId="77777777" w:rsidR="00673FDC" w:rsidRPr="001076F8" w:rsidRDefault="00673FDC" w:rsidP="00673F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vAlign w:val="bottom"/>
          </w:tcPr>
          <w:p w14:paraId="70DB688E" w14:textId="494C23EC" w:rsidR="00673FDC" w:rsidRPr="001076F8" w:rsidRDefault="00673FDC" w:rsidP="000929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160" w:right="-374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10,</w:t>
            </w:r>
            <w:r w:rsidR="238179BD" w:rsidRPr="001076F8">
              <w:rPr>
                <w:rFonts w:asciiTheme="majorBidi" w:hAnsiTheme="majorBidi" w:cstheme="majorBidi"/>
              </w:rPr>
              <w:t>81</w:t>
            </w:r>
            <w:r w:rsidR="00132ADD" w:rsidRPr="001076F8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275" w:type="dxa"/>
          </w:tcPr>
          <w:p w14:paraId="2C470719" w14:textId="77777777" w:rsidR="00673FDC" w:rsidRPr="001076F8" w:rsidRDefault="00673FDC" w:rsidP="00673F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  <w:vAlign w:val="bottom"/>
          </w:tcPr>
          <w:p w14:paraId="3BE81922" w14:textId="090AFE50" w:rsidR="00673FDC" w:rsidRPr="001076F8" w:rsidRDefault="00673FDC" w:rsidP="00673F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  <w:tab w:val="left" w:pos="967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10,</w:t>
            </w:r>
            <w:r w:rsidR="0AE6A9D2" w:rsidRPr="001076F8">
              <w:rPr>
                <w:rFonts w:asciiTheme="majorBidi" w:hAnsiTheme="majorBidi" w:cstheme="majorBidi"/>
              </w:rPr>
              <w:t>81</w:t>
            </w:r>
            <w:r w:rsidR="00132ADD" w:rsidRPr="001076F8">
              <w:rPr>
                <w:rFonts w:asciiTheme="majorBidi" w:hAnsiTheme="majorBidi" w:cstheme="majorBidi"/>
              </w:rPr>
              <w:t>3</w:t>
            </w:r>
          </w:p>
        </w:tc>
      </w:tr>
      <w:tr w:rsidR="00132ADD" w:rsidRPr="001076F8" w14:paraId="562338F5" w14:textId="77777777" w:rsidTr="00AE3920">
        <w:tc>
          <w:tcPr>
            <w:tcW w:w="4415" w:type="dxa"/>
          </w:tcPr>
          <w:p w14:paraId="23166CEB" w14:textId="77777777" w:rsidR="00673FDC" w:rsidRPr="001076F8" w:rsidRDefault="00673FDC" w:rsidP="00673F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รวมรายได้ของส่วนงานสุทธิ</w:t>
            </w:r>
          </w:p>
        </w:tc>
        <w:tc>
          <w:tcPr>
            <w:tcW w:w="1789" w:type="dxa"/>
            <w:tcBorders>
              <w:top w:val="single" w:sz="4" w:space="0" w:color="auto"/>
              <w:bottom w:val="double" w:sz="4" w:space="0" w:color="auto"/>
            </w:tcBorders>
          </w:tcPr>
          <w:p w14:paraId="2E5D3203" w14:textId="7D206509" w:rsidR="00673FDC" w:rsidRPr="001076F8" w:rsidRDefault="00132ADD" w:rsidP="008F3B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479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388</w:t>
            </w:r>
            <w:r w:rsidR="00673FDC" w:rsidRPr="001076F8">
              <w:rPr>
                <w:rFonts w:asciiTheme="majorBidi" w:hAnsiTheme="majorBidi" w:cstheme="majorBidi"/>
              </w:rPr>
              <w:t>,</w:t>
            </w:r>
            <w:r w:rsidRPr="001076F8">
              <w:rPr>
                <w:rFonts w:asciiTheme="majorBidi" w:hAnsiTheme="majorBidi" w:cstheme="majorBidi"/>
              </w:rPr>
              <w:t>032</w:t>
            </w:r>
          </w:p>
        </w:tc>
        <w:tc>
          <w:tcPr>
            <w:tcW w:w="275" w:type="dxa"/>
          </w:tcPr>
          <w:p w14:paraId="4854713C" w14:textId="77777777" w:rsidR="00673FDC" w:rsidRPr="001076F8" w:rsidRDefault="00673FDC" w:rsidP="00673F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bottom w:val="double" w:sz="4" w:space="0" w:color="auto"/>
            </w:tcBorders>
          </w:tcPr>
          <w:p w14:paraId="6A88E3F6" w14:textId="176ADCA2" w:rsidR="00673FDC" w:rsidRPr="001076F8" w:rsidRDefault="00132ADD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200</w:t>
            </w:r>
            <w:r w:rsidR="00673FDC" w:rsidRPr="001076F8">
              <w:rPr>
                <w:rFonts w:asciiTheme="majorBidi" w:hAnsiTheme="majorBidi" w:cstheme="majorBidi"/>
              </w:rPr>
              <w:t>,</w:t>
            </w:r>
            <w:r w:rsidRPr="001076F8">
              <w:rPr>
                <w:rFonts w:asciiTheme="majorBidi" w:hAnsiTheme="majorBidi" w:cstheme="majorBidi"/>
              </w:rPr>
              <w:t>13</w:t>
            </w:r>
            <w:r w:rsidR="510D086D" w:rsidRPr="001076F8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275" w:type="dxa"/>
          </w:tcPr>
          <w:p w14:paraId="209E340E" w14:textId="77777777" w:rsidR="00673FDC" w:rsidRPr="001076F8" w:rsidRDefault="00673FDC" w:rsidP="00673F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double" w:sz="4" w:space="0" w:color="auto"/>
            </w:tcBorders>
          </w:tcPr>
          <w:p w14:paraId="703FAED6" w14:textId="0185242C" w:rsidR="00673FDC" w:rsidRPr="001076F8" w:rsidRDefault="00132ADD" w:rsidP="1EC299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  <w:tab w:val="left" w:pos="967"/>
              </w:tabs>
              <w:spacing w:line="240" w:lineRule="auto"/>
              <w:ind w:right="-284"/>
              <w:jc w:val="center"/>
              <w:rPr>
                <w:rFonts w:asciiTheme="majorBidi" w:hAnsiTheme="majorBidi" w:cstheme="majorBidi"/>
                <w:lang w:val="en-US"/>
              </w:rPr>
            </w:pPr>
            <w:r w:rsidRPr="001076F8">
              <w:rPr>
                <w:rFonts w:asciiTheme="majorBidi" w:hAnsiTheme="majorBidi" w:cstheme="majorBidi"/>
              </w:rPr>
              <w:t>588</w:t>
            </w:r>
            <w:r w:rsidR="00673FDC" w:rsidRPr="001076F8">
              <w:rPr>
                <w:rFonts w:asciiTheme="majorBidi" w:hAnsiTheme="majorBidi" w:cstheme="majorBidi"/>
              </w:rPr>
              <w:t>,</w:t>
            </w:r>
            <w:r w:rsidRPr="001076F8">
              <w:rPr>
                <w:rFonts w:asciiTheme="majorBidi" w:hAnsiTheme="majorBidi" w:cstheme="majorBidi"/>
              </w:rPr>
              <w:t>166</w:t>
            </w:r>
          </w:p>
        </w:tc>
      </w:tr>
      <w:tr w:rsidR="00132ADD" w:rsidRPr="001076F8" w14:paraId="5FDE69CA" w14:textId="77777777" w:rsidTr="00AE3920">
        <w:tc>
          <w:tcPr>
            <w:tcW w:w="4415" w:type="dxa"/>
          </w:tcPr>
          <w:p w14:paraId="204CFA87" w14:textId="77777777" w:rsidR="000C4BBA" w:rsidRPr="001076F8" w:rsidRDefault="000C4BBA" w:rsidP="000C4B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cs/>
              </w:rPr>
              <w:t>รายได้และค่าใช้จ่ายที่ไม่มีการปันส่วนสุทธิ</w:t>
            </w:r>
          </w:p>
        </w:tc>
        <w:tc>
          <w:tcPr>
            <w:tcW w:w="1789" w:type="dxa"/>
            <w:tcBorders>
              <w:top w:val="double" w:sz="4" w:space="0" w:color="auto"/>
            </w:tcBorders>
          </w:tcPr>
          <w:p w14:paraId="4433D99F" w14:textId="77777777" w:rsidR="000C4BBA" w:rsidRPr="001076F8" w:rsidRDefault="000C4BBA" w:rsidP="00FC7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5" w:type="dxa"/>
          </w:tcPr>
          <w:p w14:paraId="143074AB" w14:textId="77777777" w:rsidR="000C4BBA" w:rsidRPr="001076F8" w:rsidRDefault="000C4BBA" w:rsidP="00FC7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5" w:type="dxa"/>
            <w:tcBorders>
              <w:top w:val="double" w:sz="4" w:space="0" w:color="auto"/>
            </w:tcBorders>
          </w:tcPr>
          <w:p w14:paraId="21F877AD" w14:textId="77777777" w:rsidR="000C4BBA" w:rsidRPr="001076F8" w:rsidRDefault="000C4BBA" w:rsidP="00FC7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5" w:type="dxa"/>
          </w:tcPr>
          <w:p w14:paraId="5413DA20" w14:textId="77777777" w:rsidR="000C4BBA" w:rsidRPr="001076F8" w:rsidRDefault="000C4BBA" w:rsidP="00FC7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454" w:type="dxa"/>
            <w:tcBorders>
              <w:top w:val="double" w:sz="4" w:space="0" w:color="auto"/>
            </w:tcBorders>
            <w:vAlign w:val="bottom"/>
          </w:tcPr>
          <w:p w14:paraId="18A3D2E5" w14:textId="77777777" w:rsidR="000C4BBA" w:rsidRPr="001076F8" w:rsidRDefault="000C4BBA" w:rsidP="00FC7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132ADD" w:rsidRPr="001076F8" w14:paraId="34BEC3F7" w14:textId="77777777" w:rsidTr="00AE3920">
        <w:tc>
          <w:tcPr>
            <w:tcW w:w="4415" w:type="dxa"/>
          </w:tcPr>
          <w:p w14:paraId="728D58F9" w14:textId="5B613610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รายได้ดอกเบี้ยจากเงินฝากสถาบันการเงิน</w:t>
            </w:r>
          </w:p>
        </w:tc>
        <w:tc>
          <w:tcPr>
            <w:tcW w:w="1789" w:type="dxa"/>
          </w:tcPr>
          <w:p w14:paraId="339B4C8F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5" w:type="dxa"/>
          </w:tcPr>
          <w:p w14:paraId="67D4C66A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5" w:type="dxa"/>
          </w:tcPr>
          <w:p w14:paraId="68CCC0C0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5" w:type="dxa"/>
          </w:tcPr>
          <w:p w14:paraId="120B6357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454" w:type="dxa"/>
            <w:vAlign w:val="bottom"/>
          </w:tcPr>
          <w:p w14:paraId="59EEAF0F" w14:textId="6BC9703E" w:rsidR="00132ADD" w:rsidRPr="001076F8" w:rsidRDefault="00132ADD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  <w:tab w:val="left" w:pos="1385"/>
              </w:tabs>
              <w:spacing w:line="240" w:lineRule="auto"/>
              <w:ind w:right="-655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366</w:t>
            </w:r>
          </w:p>
        </w:tc>
      </w:tr>
      <w:tr w:rsidR="00132ADD" w:rsidRPr="001076F8" w14:paraId="2B189941" w14:textId="77777777" w:rsidTr="00AE3920">
        <w:tc>
          <w:tcPr>
            <w:tcW w:w="4415" w:type="dxa"/>
          </w:tcPr>
          <w:p w14:paraId="1570BBB1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รายได้จากการดำเนินงานอื่น ๆ</w:t>
            </w:r>
          </w:p>
        </w:tc>
        <w:tc>
          <w:tcPr>
            <w:tcW w:w="1789" w:type="dxa"/>
          </w:tcPr>
          <w:p w14:paraId="20DD2A6D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5" w:type="dxa"/>
          </w:tcPr>
          <w:p w14:paraId="5FB1691E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5" w:type="dxa"/>
          </w:tcPr>
          <w:p w14:paraId="341A95B7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5" w:type="dxa"/>
          </w:tcPr>
          <w:p w14:paraId="7AEE63F2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454" w:type="dxa"/>
            <w:vAlign w:val="bottom"/>
          </w:tcPr>
          <w:p w14:paraId="267D2C48" w14:textId="29E3E693" w:rsidR="00132ADD" w:rsidRPr="001076F8" w:rsidRDefault="00132ADD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  <w:tab w:val="left" w:pos="967"/>
              </w:tabs>
              <w:spacing w:line="240" w:lineRule="auto"/>
              <w:ind w:right="-475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14,624</w:t>
            </w:r>
          </w:p>
        </w:tc>
      </w:tr>
      <w:tr w:rsidR="00132ADD" w:rsidRPr="001076F8" w14:paraId="75EAD3A6" w14:textId="77777777" w:rsidTr="00AE3920">
        <w:tc>
          <w:tcPr>
            <w:tcW w:w="4415" w:type="dxa"/>
          </w:tcPr>
          <w:p w14:paraId="69BC16F2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ค่าใช้จ่ายดอกเบี้ย</w:t>
            </w:r>
          </w:p>
        </w:tc>
        <w:tc>
          <w:tcPr>
            <w:tcW w:w="1789" w:type="dxa"/>
          </w:tcPr>
          <w:p w14:paraId="6FC934ED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5" w:type="dxa"/>
          </w:tcPr>
          <w:p w14:paraId="15006156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5" w:type="dxa"/>
          </w:tcPr>
          <w:p w14:paraId="4AA2CFD2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5" w:type="dxa"/>
          </w:tcPr>
          <w:p w14:paraId="630B923D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454" w:type="dxa"/>
            <w:vAlign w:val="bottom"/>
          </w:tcPr>
          <w:p w14:paraId="4DF61E07" w14:textId="27115192" w:rsidR="00132ADD" w:rsidRPr="001076F8" w:rsidRDefault="00132ADD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  <w:tab w:val="left" w:pos="967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(122,172)</w:t>
            </w:r>
          </w:p>
        </w:tc>
      </w:tr>
      <w:tr w:rsidR="00132ADD" w:rsidRPr="001076F8" w14:paraId="1E34984D" w14:textId="77777777" w:rsidTr="00AE3920">
        <w:tc>
          <w:tcPr>
            <w:tcW w:w="4415" w:type="dxa"/>
          </w:tcPr>
          <w:p w14:paraId="4CC670BA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ค่าใช้จ่ายในการดำเนินงานอื่น ๆ</w:t>
            </w:r>
          </w:p>
        </w:tc>
        <w:tc>
          <w:tcPr>
            <w:tcW w:w="1789" w:type="dxa"/>
          </w:tcPr>
          <w:p w14:paraId="73DF7F49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5" w:type="dxa"/>
          </w:tcPr>
          <w:p w14:paraId="60230D0D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5" w:type="dxa"/>
          </w:tcPr>
          <w:p w14:paraId="3BB89D8A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5" w:type="dxa"/>
          </w:tcPr>
          <w:p w14:paraId="34808D9A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454" w:type="dxa"/>
            <w:vAlign w:val="bottom"/>
          </w:tcPr>
          <w:p w14:paraId="42C517F3" w14:textId="5E732268" w:rsidR="00132ADD" w:rsidRPr="001076F8" w:rsidRDefault="00132ADD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  <w:tab w:val="left" w:pos="967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(241,389)</w:t>
            </w:r>
          </w:p>
        </w:tc>
      </w:tr>
      <w:tr w:rsidR="00132ADD" w:rsidRPr="001076F8" w14:paraId="1624B808" w14:textId="77777777" w:rsidTr="00AE3920">
        <w:tc>
          <w:tcPr>
            <w:tcW w:w="4415" w:type="dxa"/>
          </w:tcPr>
          <w:p w14:paraId="62C37F56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กลับรายการผลขาดทุนด้านเครดิตที่คาดว่าจะเกิดขึ้น</w:t>
            </w:r>
          </w:p>
        </w:tc>
        <w:tc>
          <w:tcPr>
            <w:tcW w:w="1789" w:type="dxa"/>
          </w:tcPr>
          <w:p w14:paraId="00F8FD62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5" w:type="dxa"/>
          </w:tcPr>
          <w:p w14:paraId="6B1D44BB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5" w:type="dxa"/>
          </w:tcPr>
          <w:p w14:paraId="5CE2B99C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5" w:type="dxa"/>
          </w:tcPr>
          <w:p w14:paraId="00F78ED6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  <w:vAlign w:val="bottom"/>
          </w:tcPr>
          <w:p w14:paraId="342F5034" w14:textId="01FBDDDB" w:rsidR="00132ADD" w:rsidRPr="001076F8" w:rsidRDefault="00132ADD" w:rsidP="00CF79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  <w:tab w:val="left" w:pos="967"/>
                <w:tab w:val="left" w:pos="1283"/>
              </w:tabs>
              <w:spacing w:line="240" w:lineRule="auto"/>
              <w:ind w:right="-723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325</w:t>
            </w:r>
          </w:p>
        </w:tc>
      </w:tr>
      <w:tr w:rsidR="00132ADD" w:rsidRPr="001076F8" w14:paraId="41357DF8" w14:textId="77777777" w:rsidTr="00AE3920">
        <w:tc>
          <w:tcPr>
            <w:tcW w:w="4415" w:type="dxa"/>
          </w:tcPr>
          <w:p w14:paraId="19B4C16B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กำไรจากการดำเนินงานก่อนภาษีเงินได้</w:t>
            </w:r>
          </w:p>
        </w:tc>
        <w:tc>
          <w:tcPr>
            <w:tcW w:w="1789" w:type="dxa"/>
          </w:tcPr>
          <w:p w14:paraId="466CF209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5" w:type="dxa"/>
          </w:tcPr>
          <w:p w14:paraId="5C8E2264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5" w:type="dxa"/>
          </w:tcPr>
          <w:p w14:paraId="53CA33B0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5" w:type="dxa"/>
          </w:tcPr>
          <w:p w14:paraId="0F2DCD38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  <w:vAlign w:val="bottom"/>
          </w:tcPr>
          <w:p w14:paraId="6B268E7F" w14:textId="1F44EC33" w:rsidR="00132ADD" w:rsidRPr="001076F8" w:rsidRDefault="00132ADD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  <w:tab w:val="left" w:pos="967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239,920</w:t>
            </w:r>
          </w:p>
        </w:tc>
      </w:tr>
      <w:tr w:rsidR="00132ADD" w:rsidRPr="001076F8" w14:paraId="2A53F4EB" w14:textId="77777777" w:rsidTr="00AE3920">
        <w:tc>
          <w:tcPr>
            <w:tcW w:w="4415" w:type="dxa"/>
          </w:tcPr>
          <w:p w14:paraId="3C2E7939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ภาษีเงินได้</w:t>
            </w:r>
          </w:p>
        </w:tc>
        <w:tc>
          <w:tcPr>
            <w:tcW w:w="1789" w:type="dxa"/>
          </w:tcPr>
          <w:p w14:paraId="5DED4949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5" w:type="dxa"/>
          </w:tcPr>
          <w:p w14:paraId="73215D98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5" w:type="dxa"/>
          </w:tcPr>
          <w:p w14:paraId="62107585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5" w:type="dxa"/>
          </w:tcPr>
          <w:p w14:paraId="2C795F56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  <w:vAlign w:val="bottom"/>
          </w:tcPr>
          <w:p w14:paraId="474B2EEC" w14:textId="32261175" w:rsidR="00132ADD" w:rsidRPr="001076F8" w:rsidRDefault="00132ADD" w:rsidP="00CF79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  <w:tab w:val="left" w:pos="967"/>
              </w:tabs>
              <w:spacing w:line="240" w:lineRule="auto"/>
              <w:ind w:right="-453"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(61,336)</w:t>
            </w:r>
          </w:p>
        </w:tc>
      </w:tr>
      <w:tr w:rsidR="00132ADD" w:rsidRPr="001076F8" w14:paraId="5044114C" w14:textId="77777777" w:rsidTr="00AE3920">
        <w:tc>
          <w:tcPr>
            <w:tcW w:w="4415" w:type="dxa"/>
          </w:tcPr>
          <w:p w14:paraId="71E7A566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กำไรสำหรับงวด</w:t>
            </w:r>
          </w:p>
        </w:tc>
        <w:tc>
          <w:tcPr>
            <w:tcW w:w="1789" w:type="dxa"/>
          </w:tcPr>
          <w:p w14:paraId="5EC12593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5" w:type="dxa"/>
          </w:tcPr>
          <w:p w14:paraId="32CB6B6B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55" w:type="dxa"/>
          </w:tcPr>
          <w:p w14:paraId="40E4BABE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75" w:type="dxa"/>
          </w:tcPr>
          <w:p w14:paraId="21DCE0D2" w14:textId="77777777" w:rsidR="00132ADD" w:rsidRPr="001076F8" w:rsidRDefault="00132ADD" w:rsidP="00132A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A98AF1" w14:textId="7978806E" w:rsidR="00132ADD" w:rsidRPr="001076F8" w:rsidRDefault="00132ADD" w:rsidP="001076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  <w:tab w:val="left" w:pos="967"/>
              </w:tabs>
              <w:spacing w:line="240" w:lineRule="auto"/>
              <w:ind w:right="-37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</w:rPr>
              <w:t>178,584</w:t>
            </w:r>
          </w:p>
        </w:tc>
      </w:tr>
    </w:tbl>
    <w:p w14:paraId="632E3688" w14:textId="7EEEF63D" w:rsidR="00C313EA" w:rsidRPr="001076F8" w:rsidRDefault="00C313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4E12C7F0" w14:textId="7A2AB3A9" w:rsidR="00387AEC" w:rsidRPr="001076F8" w:rsidRDefault="00C313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br w:type="page"/>
      </w:r>
    </w:p>
    <w:p w14:paraId="169F709F" w14:textId="1398FEFD" w:rsidR="00387AEC" w:rsidRPr="001076F8" w:rsidRDefault="00387AEC" w:rsidP="009675BE">
      <w:pPr>
        <w:numPr>
          <w:ilvl w:val="0"/>
          <w:numId w:val="2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1076F8">
        <w:rPr>
          <w:rFonts w:asciiTheme="majorBidi" w:hAnsiTheme="majorBidi" w:cstheme="majorBidi"/>
          <w:b/>
          <w:bCs/>
          <w:cs/>
        </w:rPr>
        <w:lastRenderedPageBreak/>
        <w:t>ภาระผูกพัน</w:t>
      </w:r>
    </w:p>
    <w:p w14:paraId="6F7ADD9D" w14:textId="77777777" w:rsidR="00F2339D" w:rsidRPr="001076F8" w:rsidRDefault="00F2339D" w:rsidP="00121C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tbl>
      <w:tblPr>
        <w:tblW w:w="96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89"/>
        <w:gridCol w:w="1889"/>
        <w:gridCol w:w="270"/>
        <w:gridCol w:w="1982"/>
      </w:tblGrid>
      <w:tr w:rsidR="00277A08" w:rsidRPr="001076F8" w14:paraId="5105B92D" w14:textId="77777777" w:rsidTr="1EC29960">
        <w:trPr>
          <w:trHeight w:val="257"/>
          <w:tblHeader/>
        </w:trPr>
        <w:tc>
          <w:tcPr>
            <w:tcW w:w="2850" w:type="pct"/>
            <w:vAlign w:val="bottom"/>
          </w:tcPr>
          <w:p w14:paraId="134EE622" w14:textId="6C89A4B7" w:rsidR="00277A08" w:rsidRPr="001076F8" w:rsidRDefault="00277A08" w:rsidP="00121C93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2150" w:type="pct"/>
            <w:gridSpan w:val="3"/>
            <w:vAlign w:val="bottom"/>
          </w:tcPr>
          <w:p w14:paraId="3386AF74" w14:textId="114BA3D6" w:rsidR="00277A08" w:rsidRPr="001076F8" w:rsidRDefault="00277A08" w:rsidP="00277A08">
            <w:pPr>
              <w:pStyle w:val="BodyText"/>
              <w:spacing w:before="0" w:after="0" w:line="240" w:lineRule="auto"/>
              <w:ind w:left="-108" w:right="-110"/>
              <w:contextualSpacing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033F5D" w:rsidRPr="001076F8" w14:paraId="294DDF3E" w14:textId="77777777" w:rsidTr="1EC29960">
        <w:trPr>
          <w:trHeight w:val="257"/>
          <w:tblHeader/>
        </w:trPr>
        <w:tc>
          <w:tcPr>
            <w:tcW w:w="2850" w:type="pct"/>
            <w:vAlign w:val="bottom"/>
          </w:tcPr>
          <w:p w14:paraId="7CB3D66B" w14:textId="77777777" w:rsidR="00033F5D" w:rsidRPr="001076F8" w:rsidDel="00033F5D" w:rsidRDefault="00033F5D" w:rsidP="00121C93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981" w:type="pct"/>
            <w:vAlign w:val="bottom"/>
          </w:tcPr>
          <w:p w14:paraId="1A35C67A" w14:textId="293CC0CD" w:rsidR="00033F5D" w:rsidRPr="001076F8" w:rsidRDefault="006278D0" w:rsidP="1C427D5D">
            <w:pPr>
              <w:pStyle w:val="BodyText"/>
              <w:spacing w:before="0" w:after="0" w:line="240" w:lineRule="auto"/>
              <w:ind w:left="-108" w:right="-110"/>
              <w:contextualSpacing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>30</w:t>
            </w:r>
            <w:r w:rsidR="358AEB74" w:rsidRPr="001076F8">
              <w:rPr>
                <w:rFonts w:asciiTheme="majorBidi" w:hAnsiTheme="majorBidi" w:cstheme="majorBidi"/>
              </w:rPr>
              <w:t xml:space="preserve"> </w:t>
            </w:r>
            <w:r w:rsidR="00AC66F3" w:rsidRPr="001076F8">
              <w:rPr>
                <w:rFonts w:asciiTheme="majorBidi" w:hAnsiTheme="majorBidi" w:cstheme="majorBidi" w:hint="cs"/>
                <w:cs/>
              </w:rPr>
              <w:t>กันยายน</w:t>
            </w:r>
            <w:r w:rsidR="00277A08" w:rsidRPr="001076F8">
              <w:rPr>
                <w:rFonts w:asciiTheme="majorBidi" w:hAnsiTheme="majorBidi" w:cstheme="majorBidi"/>
                <w:cs/>
              </w:rPr>
              <w:t xml:space="preserve"> </w:t>
            </w:r>
            <w:r w:rsidR="00277A08" w:rsidRPr="001076F8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140" w:type="pct"/>
            <w:vAlign w:val="bottom"/>
          </w:tcPr>
          <w:p w14:paraId="1C0BF6B0" w14:textId="77777777" w:rsidR="00033F5D" w:rsidRPr="001076F8" w:rsidRDefault="00033F5D" w:rsidP="00121C93">
            <w:pPr>
              <w:pStyle w:val="BodyText"/>
              <w:spacing w:after="0" w:line="240" w:lineRule="auto"/>
              <w:ind w:left="-108" w:right="-110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29" w:type="pct"/>
            <w:vAlign w:val="bottom"/>
          </w:tcPr>
          <w:p w14:paraId="1203728A" w14:textId="278CF4EE" w:rsidR="00033F5D" w:rsidRPr="001076F8" w:rsidRDefault="00277A08" w:rsidP="00121C93">
            <w:pPr>
              <w:pStyle w:val="BodyText"/>
              <w:spacing w:before="0" w:after="0" w:line="240" w:lineRule="auto"/>
              <w:ind w:left="-108" w:right="-110"/>
              <w:contextualSpacing/>
              <w:jc w:val="center"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</w:rPr>
              <w:t xml:space="preserve">31 </w:t>
            </w:r>
            <w:r w:rsidRPr="001076F8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1076F8">
              <w:rPr>
                <w:rFonts w:asciiTheme="majorBidi" w:hAnsiTheme="majorBidi" w:cstheme="majorBidi"/>
              </w:rPr>
              <w:t>2566</w:t>
            </w:r>
          </w:p>
        </w:tc>
      </w:tr>
      <w:tr w:rsidR="00F2339D" w:rsidRPr="001076F8" w14:paraId="12203380" w14:textId="77777777" w:rsidTr="1EC29960">
        <w:trPr>
          <w:trHeight w:val="248"/>
          <w:tblHeader/>
        </w:trPr>
        <w:tc>
          <w:tcPr>
            <w:tcW w:w="2850" w:type="pct"/>
          </w:tcPr>
          <w:p w14:paraId="639DCA7D" w14:textId="77777777" w:rsidR="00387AEC" w:rsidRPr="001076F8" w:rsidRDefault="00387AEC" w:rsidP="00121C93">
            <w:pPr>
              <w:pStyle w:val="BodyText"/>
              <w:spacing w:before="0" w:after="0" w:line="240" w:lineRule="auto"/>
              <w:ind w:right="-131"/>
              <w:contextualSpacing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150" w:type="pct"/>
            <w:gridSpan w:val="3"/>
          </w:tcPr>
          <w:p w14:paraId="376E00C4" w14:textId="19EFE40D" w:rsidR="00387AEC" w:rsidRPr="001076F8" w:rsidRDefault="00387AEC" w:rsidP="00121C93">
            <w:pPr>
              <w:pStyle w:val="acctfourfigures"/>
              <w:tabs>
                <w:tab w:val="clear" w:pos="765"/>
              </w:tabs>
              <w:spacing w:line="240" w:lineRule="auto"/>
              <w:contextualSpacing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F2339D" w:rsidRPr="001076F8" w14:paraId="6045EB27" w14:textId="77777777" w:rsidTr="1EC29960">
        <w:tc>
          <w:tcPr>
            <w:tcW w:w="2850" w:type="pct"/>
          </w:tcPr>
          <w:p w14:paraId="7864763C" w14:textId="3DF73336" w:rsidR="00387AEC" w:rsidRPr="001076F8" w:rsidRDefault="00387AEC" w:rsidP="00121C93">
            <w:pPr>
              <w:pStyle w:val="BodyText"/>
              <w:spacing w:before="0" w:after="0" w:line="240" w:lineRule="auto"/>
              <w:ind w:right="-131"/>
              <w:contextualSpacing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ภาระผูกพันรายจ่ายฝ่ายทุน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981" w:type="pct"/>
          </w:tcPr>
          <w:p w14:paraId="4118D99A" w14:textId="77777777" w:rsidR="00387AEC" w:rsidRPr="001076F8" w:rsidRDefault="00387AEC" w:rsidP="00121C93">
            <w:pPr>
              <w:pStyle w:val="acctfourfigures"/>
              <w:tabs>
                <w:tab w:val="clear" w:pos="765"/>
              </w:tabs>
              <w:spacing w:line="240" w:lineRule="auto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" w:type="pct"/>
          </w:tcPr>
          <w:p w14:paraId="7160C1E2" w14:textId="77777777" w:rsidR="00387AEC" w:rsidRPr="001076F8" w:rsidRDefault="00387AEC" w:rsidP="00121C93">
            <w:pPr>
              <w:spacing w:line="240" w:lineRule="auto"/>
              <w:contextualSpacing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029" w:type="pct"/>
          </w:tcPr>
          <w:p w14:paraId="27FAEC3F" w14:textId="77777777" w:rsidR="00387AEC" w:rsidRPr="001076F8" w:rsidRDefault="00387AEC" w:rsidP="00121C93">
            <w:pPr>
              <w:pStyle w:val="acctfourfigures"/>
              <w:tabs>
                <w:tab w:val="clear" w:pos="765"/>
              </w:tabs>
              <w:spacing w:line="240" w:lineRule="auto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91DE8" w:rsidRPr="001076F8" w14:paraId="12D30386" w14:textId="77777777" w:rsidTr="1EC29960">
        <w:tc>
          <w:tcPr>
            <w:tcW w:w="2850" w:type="pct"/>
          </w:tcPr>
          <w:p w14:paraId="755B0ED5" w14:textId="475B9065" w:rsidR="00191DE8" w:rsidRPr="001076F8" w:rsidRDefault="00191DE8" w:rsidP="00191DE8">
            <w:pPr>
              <w:pStyle w:val="BodyText"/>
              <w:spacing w:before="0" w:after="0" w:line="240" w:lineRule="auto"/>
              <w:ind w:right="-131"/>
              <w:contextualSpacing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สินทรัพย์ไม่มีตัวตน</w:t>
            </w:r>
          </w:p>
        </w:tc>
        <w:tc>
          <w:tcPr>
            <w:tcW w:w="981" w:type="pct"/>
          </w:tcPr>
          <w:p w14:paraId="4154EF26" w14:textId="2FA903A3" w:rsidR="00191DE8" w:rsidRPr="001076F8" w:rsidRDefault="00191DE8" w:rsidP="00191DE8">
            <w:pPr>
              <w:pStyle w:val="acctfourfigures"/>
              <w:tabs>
                <w:tab w:val="clear" w:pos="765"/>
              </w:tabs>
              <w:spacing w:line="240" w:lineRule="auto"/>
              <w:ind w:right="6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CF5BE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3,928 </w:t>
            </w:r>
          </w:p>
        </w:tc>
        <w:tc>
          <w:tcPr>
            <w:tcW w:w="140" w:type="pct"/>
          </w:tcPr>
          <w:p w14:paraId="726762B0" w14:textId="77777777" w:rsidR="00191DE8" w:rsidRPr="001076F8" w:rsidRDefault="00191DE8" w:rsidP="00191DE8">
            <w:pPr>
              <w:spacing w:line="240" w:lineRule="auto"/>
              <w:contextualSpacing/>
              <w:jc w:val="thaiDistribute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029" w:type="pct"/>
            <w:vAlign w:val="bottom"/>
          </w:tcPr>
          <w:p w14:paraId="0341EAA2" w14:textId="1DD8F673" w:rsidR="00191DE8" w:rsidRPr="001076F8" w:rsidRDefault="00191DE8" w:rsidP="00191DE8">
            <w:pPr>
              <w:pStyle w:val="acctfourfigures"/>
              <w:tabs>
                <w:tab w:val="clear" w:pos="765"/>
              </w:tabs>
              <w:spacing w:line="240" w:lineRule="auto"/>
              <w:ind w:right="6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076F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100</w:t>
            </w:r>
          </w:p>
        </w:tc>
      </w:tr>
      <w:tr w:rsidR="00191DE8" w:rsidRPr="001076F8" w14:paraId="233979E4" w14:textId="77777777" w:rsidTr="1EC29960">
        <w:trPr>
          <w:trHeight w:val="193"/>
        </w:trPr>
        <w:tc>
          <w:tcPr>
            <w:tcW w:w="2850" w:type="pct"/>
          </w:tcPr>
          <w:p w14:paraId="11C04190" w14:textId="77777777" w:rsidR="00191DE8" w:rsidRPr="001076F8" w:rsidRDefault="00191DE8" w:rsidP="00191DE8">
            <w:pPr>
              <w:pStyle w:val="BodyText"/>
              <w:spacing w:before="0" w:after="0" w:line="240" w:lineRule="auto"/>
              <w:ind w:right="-131"/>
              <w:contextualSpacing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981" w:type="pct"/>
            <w:tcBorders>
              <w:top w:val="single" w:sz="4" w:space="0" w:color="auto"/>
              <w:bottom w:val="double" w:sz="4" w:space="0" w:color="auto"/>
            </w:tcBorders>
          </w:tcPr>
          <w:p w14:paraId="179FE132" w14:textId="01FD55D1" w:rsidR="00191DE8" w:rsidRPr="00191DE8" w:rsidRDefault="00191DE8" w:rsidP="00191DE8">
            <w:pPr>
              <w:pStyle w:val="acctfourfigures"/>
              <w:tabs>
                <w:tab w:val="clear" w:pos="765"/>
              </w:tabs>
              <w:spacing w:line="240" w:lineRule="auto"/>
              <w:ind w:right="64"/>
              <w:contextualSpacing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CF5BE6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 xml:space="preserve"> 3,928 </w:t>
            </w:r>
          </w:p>
        </w:tc>
        <w:tc>
          <w:tcPr>
            <w:tcW w:w="140" w:type="pct"/>
          </w:tcPr>
          <w:p w14:paraId="6B8EF143" w14:textId="77777777" w:rsidR="00191DE8" w:rsidRPr="00191DE8" w:rsidRDefault="00191DE8" w:rsidP="00191DE8">
            <w:pPr>
              <w:spacing w:line="240" w:lineRule="auto"/>
              <w:contextualSpacing/>
              <w:jc w:val="thaiDistribute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02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CA76B9" w14:textId="27736BFA" w:rsidR="00191DE8" w:rsidRPr="00191DE8" w:rsidRDefault="00191DE8" w:rsidP="00191DE8">
            <w:pPr>
              <w:pStyle w:val="acctfourfigures"/>
              <w:tabs>
                <w:tab w:val="clear" w:pos="765"/>
              </w:tabs>
              <w:spacing w:line="240" w:lineRule="auto"/>
              <w:ind w:right="64"/>
              <w:contextualSpacing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191DE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 xml:space="preserve"> 100   </w:t>
            </w:r>
          </w:p>
        </w:tc>
      </w:tr>
      <w:tr w:rsidR="00DE3491" w:rsidRPr="001076F8" w14:paraId="581FADF7" w14:textId="77777777" w:rsidTr="1EC29960">
        <w:tc>
          <w:tcPr>
            <w:tcW w:w="2850" w:type="pct"/>
          </w:tcPr>
          <w:p w14:paraId="6F05DBC5" w14:textId="77777777" w:rsidR="00DE3491" w:rsidRPr="001076F8" w:rsidRDefault="00DE3491" w:rsidP="00DE3491">
            <w:pPr>
              <w:pStyle w:val="NoSpacing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1" w:type="pct"/>
            <w:tcBorders>
              <w:top w:val="double" w:sz="4" w:space="0" w:color="auto"/>
            </w:tcBorders>
          </w:tcPr>
          <w:p w14:paraId="4ECCFA65" w14:textId="77777777" w:rsidR="00DE3491" w:rsidRPr="001076F8" w:rsidRDefault="00DE3491" w:rsidP="00FC7046">
            <w:pPr>
              <w:pStyle w:val="acctfourfigures"/>
              <w:tabs>
                <w:tab w:val="clear" w:pos="765"/>
              </w:tabs>
              <w:spacing w:line="240" w:lineRule="auto"/>
              <w:ind w:right="6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40" w:type="pct"/>
          </w:tcPr>
          <w:p w14:paraId="28AEC8D6" w14:textId="77777777" w:rsidR="00DE3491" w:rsidRPr="001076F8" w:rsidRDefault="00DE3491" w:rsidP="00FC7046">
            <w:pPr>
              <w:pStyle w:val="acctfourfigures"/>
              <w:tabs>
                <w:tab w:val="clear" w:pos="765"/>
              </w:tabs>
              <w:spacing w:line="240" w:lineRule="auto"/>
              <w:ind w:right="6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9" w:type="pct"/>
            <w:tcBorders>
              <w:top w:val="double" w:sz="4" w:space="0" w:color="auto"/>
            </w:tcBorders>
          </w:tcPr>
          <w:p w14:paraId="545B92E8" w14:textId="77777777" w:rsidR="00DE3491" w:rsidRPr="001076F8" w:rsidRDefault="00DE3491" w:rsidP="00FC7046">
            <w:pPr>
              <w:pStyle w:val="acctfourfigures"/>
              <w:tabs>
                <w:tab w:val="clear" w:pos="765"/>
              </w:tabs>
              <w:spacing w:line="240" w:lineRule="auto"/>
              <w:ind w:right="6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E3491" w:rsidRPr="001076F8" w14:paraId="655BC067" w14:textId="77777777" w:rsidTr="1EC29960">
        <w:tc>
          <w:tcPr>
            <w:tcW w:w="2850" w:type="pct"/>
          </w:tcPr>
          <w:p w14:paraId="5261B4D8" w14:textId="5327E12C" w:rsidR="00DE3491" w:rsidRPr="001076F8" w:rsidRDefault="00DE3491" w:rsidP="00DE3491">
            <w:pPr>
              <w:pStyle w:val="BodyText"/>
              <w:spacing w:before="0" w:after="0" w:line="240" w:lineRule="auto"/>
              <w:ind w:right="-131"/>
              <w:contextualSpacing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 xml:space="preserve">ภาระผูกพันอื่นๆ </w:t>
            </w:r>
          </w:p>
        </w:tc>
        <w:tc>
          <w:tcPr>
            <w:tcW w:w="981" w:type="pct"/>
          </w:tcPr>
          <w:p w14:paraId="0963B3B0" w14:textId="77777777" w:rsidR="00DE3491" w:rsidRPr="001076F8" w:rsidRDefault="00DE3491" w:rsidP="00FC7046">
            <w:pPr>
              <w:pStyle w:val="acctfourfigures"/>
              <w:tabs>
                <w:tab w:val="clear" w:pos="765"/>
              </w:tabs>
              <w:spacing w:line="240" w:lineRule="auto"/>
              <w:ind w:right="6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40" w:type="pct"/>
          </w:tcPr>
          <w:p w14:paraId="50F12C05" w14:textId="77777777" w:rsidR="00DE3491" w:rsidRPr="001076F8" w:rsidRDefault="00DE3491" w:rsidP="00FC7046">
            <w:pPr>
              <w:spacing w:line="240" w:lineRule="auto"/>
              <w:ind w:right="64"/>
              <w:contextualSpacing/>
              <w:jc w:val="thaiDistribute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029" w:type="pct"/>
          </w:tcPr>
          <w:p w14:paraId="4F32A7CA" w14:textId="77777777" w:rsidR="00DE3491" w:rsidRPr="001076F8" w:rsidRDefault="00DE3491" w:rsidP="00FC7046">
            <w:pPr>
              <w:pStyle w:val="acctfourfigures"/>
              <w:tabs>
                <w:tab w:val="clear" w:pos="765"/>
              </w:tabs>
              <w:spacing w:line="240" w:lineRule="auto"/>
              <w:ind w:right="6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191DE8" w:rsidRPr="001076F8" w14:paraId="7B41CB07" w14:textId="77777777" w:rsidTr="1EC29960">
        <w:tc>
          <w:tcPr>
            <w:tcW w:w="2850" w:type="pct"/>
          </w:tcPr>
          <w:p w14:paraId="0BF12F53" w14:textId="384EE10B" w:rsidR="00191DE8" w:rsidRPr="001076F8" w:rsidRDefault="00191DE8" w:rsidP="00191DE8">
            <w:pPr>
              <w:pStyle w:val="BodyText"/>
              <w:spacing w:before="0" w:after="0" w:line="240" w:lineRule="auto"/>
              <w:ind w:right="-131"/>
              <w:contextualSpacing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สัญญาบริการ</w:t>
            </w:r>
          </w:p>
        </w:tc>
        <w:tc>
          <w:tcPr>
            <w:tcW w:w="981" w:type="pct"/>
            <w:tcBorders>
              <w:bottom w:val="single" w:sz="4" w:space="0" w:color="auto"/>
            </w:tcBorders>
          </w:tcPr>
          <w:p w14:paraId="3EB138F4" w14:textId="7DA25565" w:rsidR="00191DE8" w:rsidRPr="001076F8" w:rsidRDefault="00191DE8" w:rsidP="00191DE8">
            <w:pPr>
              <w:pStyle w:val="acctfourfigures"/>
              <w:tabs>
                <w:tab w:val="clear" w:pos="765"/>
              </w:tabs>
              <w:spacing w:line="240" w:lineRule="auto"/>
              <w:ind w:right="6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CF5BE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3,674 </w:t>
            </w:r>
          </w:p>
        </w:tc>
        <w:tc>
          <w:tcPr>
            <w:tcW w:w="140" w:type="pct"/>
          </w:tcPr>
          <w:p w14:paraId="2FE2AC27" w14:textId="77777777" w:rsidR="00191DE8" w:rsidRPr="001076F8" w:rsidRDefault="00191DE8" w:rsidP="00191DE8">
            <w:pPr>
              <w:spacing w:line="240" w:lineRule="auto"/>
              <w:ind w:right="64"/>
              <w:contextualSpacing/>
              <w:jc w:val="right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029" w:type="pct"/>
            <w:tcBorders>
              <w:bottom w:val="single" w:sz="4" w:space="0" w:color="auto"/>
            </w:tcBorders>
          </w:tcPr>
          <w:p w14:paraId="25F320E5" w14:textId="74A9C914" w:rsidR="00191DE8" w:rsidRPr="001076F8" w:rsidRDefault="00191DE8" w:rsidP="00191DE8">
            <w:pPr>
              <w:pStyle w:val="acctfourfigures"/>
              <w:tabs>
                <w:tab w:val="clear" w:pos="765"/>
              </w:tabs>
              <w:spacing w:line="240" w:lineRule="auto"/>
              <w:ind w:right="6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076F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5,530</w:t>
            </w:r>
          </w:p>
        </w:tc>
      </w:tr>
      <w:tr w:rsidR="00191DE8" w:rsidRPr="00191DE8" w14:paraId="66E271BA" w14:textId="77777777" w:rsidTr="1EC29960">
        <w:tc>
          <w:tcPr>
            <w:tcW w:w="2850" w:type="pct"/>
          </w:tcPr>
          <w:p w14:paraId="3FDBD249" w14:textId="5877268F" w:rsidR="00191DE8" w:rsidRPr="001076F8" w:rsidRDefault="00191DE8" w:rsidP="00191DE8">
            <w:pPr>
              <w:pStyle w:val="BodyText"/>
              <w:spacing w:before="0" w:after="0" w:line="240" w:lineRule="auto"/>
              <w:ind w:right="-131"/>
              <w:contextualSpacing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981" w:type="pct"/>
            <w:tcBorders>
              <w:top w:val="single" w:sz="4" w:space="0" w:color="auto"/>
              <w:bottom w:val="double" w:sz="4" w:space="0" w:color="auto"/>
            </w:tcBorders>
          </w:tcPr>
          <w:p w14:paraId="6F1F0EA9" w14:textId="57B2F369" w:rsidR="00191DE8" w:rsidRPr="00191DE8" w:rsidRDefault="00191DE8" w:rsidP="00191DE8">
            <w:pPr>
              <w:pStyle w:val="acctfourfigures"/>
              <w:tabs>
                <w:tab w:val="clear" w:pos="765"/>
              </w:tabs>
              <w:spacing w:line="240" w:lineRule="auto"/>
              <w:ind w:right="64"/>
              <w:contextualSpacing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CF5BE6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 xml:space="preserve"> 3,674 </w:t>
            </w:r>
          </w:p>
        </w:tc>
        <w:tc>
          <w:tcPr>
            <w:tcW w:w="140" w:type="pct"/>
          </w:tcPr>
          <w:p w14:paraId="158268ED" w14:textId="77777777" w:rsidR="00191DE8" w:rsidRPr="00191DE8" w:rsidRDefault="00191DE8" w:rsidP="00191DE8">
            <w:pPr>
              <w:spacing w:line="240" w:lineRule="auto"/>
              <w:ind w:right="64"/>
              <w:contextualSpacing/>
              <w:jc w:val="right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029" w:type="pct"/>
            <w:tcBorders>
              <w:top w:val="single" w:sz="4" w:space="0" w:color="auto"/>
              <w:bottom w:val="double" w:sz="4" w:space="0" w:color="auto"/>
            </w:tcBorders>
          </w:tcPr>
          <w:p w14:paraId="47000591" w14:textId="37C47534" w:rsidR="00191DE8" w:rsidRPr="00191DE8" w:rsidRDefault="00191DE8" w:rsidP="00191DE8">
            <w:pPr>
              <w:pStyle w:val="acctfourfigures"/>
              <w:tabs>
                <w:tab w:val="clear" w:pos="765"/>
              </w:tabs>
              <w:spacing w:line="240" w:lineRule="auto"/>
              <w:ind w:right="64"/>
              <w:contextualSpacing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191DE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5,530</w:t>
            </w:r>
          </w:p>
        </w:tc>
      </w:tr>
    </w:tbl>
    <w:p w14:paraId="32E9F2A8" w14:textId="242941C8" w:rsidR="00387AEC" w:rsidRPr="001076F8" w:rsidRDefault="00387AEC" w:rsidP="00387A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tbl>
      <w:tblPr>
        <w:tblW w:w="96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89"/>
        <w:gridCol w:w="1889"/>
        <w:gridCol w:w="270"/>
        <w:gridCol w:w="1982"/>
      </w:tblGrid>
      <w:tr w:rsidR="00277A08" w:rsidRPr="001076F8" w14:paraId="3C60C601" w14:textId="77777777" w:rsidTr="1EC29960">
        <w:trPr>
          <w:trHeight w:val="257"/>
          <w:tblHeader/>
        </w:trPr>
        <w:tc>
          <w:tcPr>
            <w:tcW w:w="2850" w:type="pct"/>
            <w:vAlign w:val="bottom"/>
          </w:tcPr>
          <w:p w14:paraId="3BD0E3D6" w14:textId="11439A33" w:rsidR="00277A08" w:rsidRPr="001076F8" w:rsidRDefault="00277A08" w:rsidP="00FB6E95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2150" w:type="pct"/>
            <w:gridSpan w:val="3"/>
            <w:vAlign w:val="bottom"/>
          </w:tcPr>
          <w:p w14:paraId="21C5CD46" w14:textId="15C7099D" w:rsidR="00277A08" w:rsidRPr="001076F8" w:rsidRDefault="00277A08" w:rsidP="00277A08">
            <w:pPr>
              <w:pStyle w:val="BodyText"/>
              <w:spacing w:before="0" w:after="0" w:line="240" w:lineRule="auto"/>
              <w:ind w:left="-108" w:right="-110"/>
              <w:contextualSpacing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 xml:space="preserve">งบการเงินเฉพาะกิจการ </w:t>
            </w:r>
          </w:p>
        </w:tc>
      </w:tr>
      <w:tr w:rsidR="00277A08" w:rsidRPr="001076F8" w14:paraId="752E9B00" w14:textId="77777777" w:rsidTr="1EC29960">
        <w:trPr>
          <w:trHeight w:val="257"/>
          <w:tblHeader/>
        </w:trPr>
        <w:tc>
          <w:tcPr>
            <w:tcW w:w="2850" w:type="pct"/>
            <w:vAlign w:val="bottom"/>
          </w:tcPr>
          <w:p w14:paraId="50941167" w14:textId="77777777" w:rsidR="00277A08" w:rsidRPr="001076F8" w:rsidDel="00033F5D" w:rsidRDefault="00277A08" w:rsidP="00277A08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981" w:type="pct"/>
            <w:vAlign w:val="bottom"/>
          </w:tcPr>
          <w:p w14:paraId="5B6C8218" w14:textId="28CB58CA" w:rsidR="00277A08" w:rsidRPr="001076F8" w:rsidRDefault="006278D0" w:rsidP="1C427D5D">
            <w:pPr>
              <w:pStyle w:val="BodyText"/>
              <w:spacing w:before="0" w:after="0" w:line="240" w:lineRule="auto"/>
              <w:ind w:left="-108" w:right="-110"/>
              <w:contextualSpacing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</w:rPr>
              <w:t>30</w:t>
            </w:r>
            <w:r w:rsidR="358AEB74" w:rsidRPr="001076F8">
              <w:rPr>
                <w:rFonts w:asciiTheme="majorBidi" w:hAnsiTheme="majorBidi" w:cstheme="majorBidi"/>
              </w:rPr>
              <w:t xml:space="preserve"> </w:t>
            </w:r>
            <w:r w:rsidR="00AC66F3" w:rsidRPr="001076F8">
              <w:rPr>
                <w:rFonts w:asciiTheme="majorBidi" w:hAnsiTheme="majorBidi" w:cstheme="majorBidi" w:hint="cs"/>
                <w:cs/>
              </w:rPr>
              <w:t>กันยายน</w:t>
            </w:r>
            <w:r w:rsidR="00277A08" w:rsidRPr="001076F8">
              <w:rPr>
                <w:rFonts w:asciiTheme="majorBidi" w:hAnsiTheme="majorBidi" w:cstheme="majorBidi"/>
                <w:cs/>
              </w:rPr>
              <w:t xml:space="preserve"> </w:t>
            </w:r>
            <w:r w:rsidR="00277A08" w:rsidRPr="001076F8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140" w:type="pct"/>
            <w:vAlign w:val="bottom"/>
          </w:tcPr>
          <w:p w14:paraId="6CC7BF36" w14:textId="77777777" w:rsidR="00277A08" w:rsidRPr="001076F8" w:rsidRDefault="00277A08" w:rsidP="00277A08">
            <w:pPr>
              <w:pStyle w:val="BodyText"/>
              <w:spacing w:after="0" w:line="240" w:lineRule="auto"/>
              <w:ind w:left="-108" w:right="-110"/>
              <w:contextualSpacing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29" w:type="pct"/>
            <w:vAlign w:val="bottom"/>
          </w:tcPr>
          <w:p w14:paraId="45FF7B6B" w14:textId="7E3EB106" w:rsidR="00277A08" w:rsidRPr="001076F8" w:rsidRDefault="00277A08" w:rsidP="00277A08">
            <w:pPr>
              <w:pStyle w:val="BodyText"/>
              <w:spacing w:before="0" w:after="0" w:line="240" w:lineRule="auto"/>
              <w:ind w:left="-108" w:right="-110"/>
              <w:contextualSpacing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</w:rPr>
              <w:t xml:space="preserve">31 </w:t>
            </w:r>
            <w:r w:rsidRPr="001076F8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1076F8">
              <w:rPr>
                <w:rFonts w:asciiTheme="majorBidi" w:hAnsiTheme="majorBidi" w:cstheme="majorBidi"/>
              </w:rPr>
              <w:t>2566</w:t>
            </w:r>
          </w:p>
        </w:tc>
      </w:tr>
      <w:tr w:rsidR="00277A08" w:rsidRPr="001076F8" w14:paraId="47CF492B" w14:textId="77777777" w:rsidTr="1EC29960">
        <w:trPr>
          <w:trHeight w:val="248"/>
          <w:tblHeader/>
        </w:trPr>
        <w:tc>
          <w:tcPr>
            <w:tcW w:w="2850" w:type="pct"/>
          </w:tcPr>
          <w:p w14:paraId="6798EA74" w14:textId="77777777" w:rsidR="00277A08" w:rsidRPr="001076F8" w:rsidRDefault="00277A08" w:rsidP="00277A08">
            <w:pPr>
              <w:pStyle w:val="BodyText"/>
              <w:spacing w:before="0" w:after="0" w:line="240" w:lineRule="auto"/>
              <w:ind w:right="-131"/>
              <w:contextualSpacing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150" w:type="pct"/>
            <w:gridSpan w:val="3"/>
          </w:tcPr>
          <w:p w14:paraId="70675907" w14:textId="77777777" w:rsidR="00277A08" w:rsidRPr="001076F8" w:rsidRDefault="00277A08" w:rsidP="00277A08">
            <w:pPr>
              <w:pStyle w:val="acctfourfigures"/>
              <w:tabs>
                <w:tab w:val="clear" w:pos="765"/>
              </w:tabs>
              <w:spacing w:line="240" w:lineRule="auto"/>
              <w:contextualSpacing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1076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277A08" w:rsidRPr="001076F8" w14:paraId="331BA8D1" w14:textId="77777777" w:rsidTr="1EC29960">
        <w:tc>
          <w:tcPr>
            <w:tcW w:w="2850" w:type="pct"/>
          </w:tcPr>
          <w:p w14:paraId="7636D88D" w14:textId="77777777" w:rsidR="00277A08" w:rsidRPr="001076F8" w:rsidRDefault="00277A08" w:rsidP="00277A08">
            <w:pPr>
              <w:pStyle w:val="BodyText"/>
              <w:spacing w:before="0" w:after="0" w:line="240" w:lineRule="auto"/>
              <w:ind w:right="-131"/>
              <w:contextualSpacing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ภาระผูกพันรายจ่ายฝ่ายทุน</w:t>
            </w:r>
            <w:r w:rsidRPr="001076F8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981" w:type="pct"/>
          </w:tcPr>
          <w:p w14:paraId="311E8293" w14:textId="77777777" w:rsidR="00277A08" w:rsidRPr="001076F8" w:rsidRDefault="00277A08" w:rsidP="00277A08">
            <w:pPr>
              <w:pStyle w:val="acctfourfigures"/>
              <w:tabs>
                <w:tab w:val="clear" w:pos="765"/>
              </w:tabs>
              <w:spacing w:line="240" w:lineRule="auto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" w:type="pct"/>
          </w:tcPr>
          <w:p w14:paraId="7A8403DC" w14:textId="77777777" w:rsidR="00277A08" w:rsidRPr="001076F8" w:rsidRDefault="00277A08" w:rsidP="00277A08">
            <w:pPr>
              <w:spacing w:line="240" w:lineRule="auto"/>
              <w:contextualSpacing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029" w:type="pct"/>
          </w:tcPr>
          <w:p w14:paraId="3595138C" w14:textId="77777777" w:rsidR="00277A08" w:rsidRPr="001076F8" w:rsidRDefault="00277A08" w:rsidP="00277A08">
            <w:pPr>
              <w:pStyle w:val="acctfourfigures"/>
              <w:tabs>
                <w:tab w:val="clear" w:pos="765"/>
              </w:tabs>
              <w:spacing w:line="240" w:lineRule="auto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91DE8" w:rsidRPr="001076F8" w14:paraId="4DE0514C" w14:textId="77777777" w:rsidTr="1EC29960">
        <w:tc>
          <w:tcPr>
            <w:tcW w:w="2850" w:type="pct"/>
          </w:tcPr>
          <w:p w14:paraId="4728344A" w14:textId="77777777" w:rsidR="00191DE8" w:rsidRPr="001076F8" w:rsidRDefault="00191DE8" w:rsidP="00191DE8">
            <w:pPr>
              <w:pStyle w:val="BodyText"/>
              <w:spacing w:before="0" w:after="0" w:line="240" w:lineRule="auto"/>
              <w:ind w:right="-131"/>
              <w:contextualSpacing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สินทรัพย์ไม่มีตัวตน</w:t>
            </w:r>
          </w:p>
        </w:tc>
        <w:tc>
          <w:tcPr>
            <w:tcW w:w="981" w:type="pct"/>
          </w:tcPr>
          <w:p w14:paraId="6C6AD6F8" w14:textId="2F4437F2" w:rsidR="00191DE8" w:rsidRPr="001076F8" w:rsidRDefault="00191DE8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345" w:right="-374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0" w:type="pct"/>
          </w:tcPr>
          <w:p w14:paraId="59C5CAFF" w14:textId="77777777" w:rsidR="00191DE8" w:rsidRPr="001076F8" w:rsidRDefault="00191DE8" w:rsidP="00191DE8">
            <w:pPr>
              <w:spacing w:line="240" w:lineRule="auto"/>
              <w:contextualSpacing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029" w:type="pct"/>
          </w:tcPr>
          <w:p w14:paraId="14098FDA" w14:textId="70F49CD4" w:rsidR="00191DE8" w:rsidRPr="001076F8" w:rsidRDefault="00191DE8" w:rsidP="00191DE8">
            <w:pPr>
              <w:pStyle w:val="acctfourfigures"/>
              <w:tabs>
                <w:tab w:val="clear" w:pos="765"/>
              </w:tabs>
              <w:spacing w:line="240" w:lineRule="auto"/>
              <w:ind w:right="71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76F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100</w:t>
            </w:r>
          </w:p>
        </w:tc>
      </w:tr>
      <w:tr w:rsidR="00191DE8" w:rsidRPr="001076F8" w14:paraId="76EA92DB" w14:textId="77777777" w:rsidTr="1EC29960">
        <w:trPr>
          <w:trHeight w:val="193"/>
        </w:trPr>
        <w:tc>
          <w:tcPr>
            <w:tcW w:w="2850" w:type="pct"/>
          </w:tcPr>
          <w:p w14:paraId="319BA5CE" w14:textId="77777777" w:rsidR="00191DE8" w:rsidRPr="001076F8" w:rsidRDefault="00191DE8" w:rsidP="00191DE8">
            <w:pPr>
              <w:pStyle w:val="BodyText"/>
              <w:spacing w:before="0" w:after="0" w:line="240" w:lineRule="auto"/>
              <w:ind w:right="-131"/>
              <w:contextualSpacing/>
              <w:rPr>
                <w:rFonts w:asciiTheme="majorBidi" w:hAnsiTheme="majorBidi" w:cstheme="majorBidi"/>
                <w:b/>
                <w:bCs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981" w:type="pct"/>
            <w:tcBorders>
              <w:top w:val="single" w:sz="4" w:space="0" w:color="auto"/>
              <w:bottom w:val="double" w:sz="4" w:space="0" w:color="auto"/>
            </w:tcBorders>
          </w:tcPr>
          <w:p w14:paraId="3B349778" w14:textId="67230126" w:rsidR="00191DE8" w:rsidRPr="00CF5BE6" w:rsidRDefault="00191DE8" w:rsidP="00CF5B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</w:tabs>
              <w:spacing w:line="240" w:lineRule="auto"/>
              <w:ind w:left="345" w:right="-374"/>
              <w:jc w:val="center"/>
              <w:rPr>
                <w:rFonts w:asciiTheme="majorBidi" w:hAnsiTheme="majorBidi" w:cstheme="majorBidi"/>
              </w:rPr>
            </w:pPr>
            <w:r w:rsidRPr="00CF5BE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0" w:type="pct"/>
          </w:tcPr>
          <w:p w14:paraId="6BA3A2F1" w14:textId="77777777" w:rsidR="00191DE8" w:rsidRPr="001076F8" w:rsidRDefault="00191DE8" w:rsidP="00191DE8">
            <w:pPr>
              <w:spacing w:line="240" w:lineRule="auto"/>
              <w:contextualSpacing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29" w:type="pct"/>
            <w:tcBorders>
              <w:top w:val="single" w:sz="4" w:space="0" w:color="auto"/>
              <w:bottom w:val="double" w:sz="4" w:space="0" w:color="auto"/>
            </w:tcBorders>
          </w:tcPr>
          <w:p w14:paraId="7FAEFB45" w14:textId="7331703E" w:rsidR="00191DE8" w:rsidRPr="001076F8" w:rsidRDefault="00191DE8" w:rsidP="00191DE8">
            <w:pPr>
              <w:pStyle w:val="acctfourfigures"/>
              <w:tabs>
                <w:tab w:val="clear" w:pos="765"/>
              </w:tabs>
              <w:spacing w:line="240" w:lineRule="auto"/>
              <w:ind w:right="71"/>
              <w:contextualSpacing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076F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100</w:t>
            </w:r>
          </w:p>
        </w:tc>
      </w:tr>
      <w:tr w:rsidR="00277A08" w:rsidRPr="001076F8" w14:paraId="0403FEBE" w14:textId="77777777" w:rsidTr="1EC29960">
        <w:tc>
          <w:tcPr>
            <w:tcW w:w="2850" w:type="pct"/>
          </w:tcPr>
          <w:p w14:paraId="2010C117" w14:textId="77777777" w:rsidR="00277A08" w:rsidRPr="001076F8" w:rsidRDefault="00277A08" w:rsidP="00277A08">
            <w:pPr>
              <w:pStyle w:val="NoSpacing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1" w:type="pct"/>
            <w:tcBorders>
              <w:top w:val="double" w:sz="4" w:space="0" w:color="auto"/>
            </w:tcBorders>
          </w:tcPr>
          <w:p w14:paraId="3DCC47A1" w14:textId="77777777" w:rsidR="00277A08" w:rsidRPr="001076F8" w:rsidRDefault="00277A08" w:rsidP="00CF5BE6">
            <w:pPr>
              <w:pStyle w:val="acctfourfigures"/>
              <w:tabs>
                <w:tab w:val="clear" w:pos="765"/>
              </w:tabs>
              <w:spacing w:line="240" w:lineRule="auto"/>
              <w:ind w:right="6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" w:type="pct"/>
          </w:tcPr>
          <w:p w14:paraId="60E4AEC6" w14:textId="77777777" w:rsidR="00277A08" w:rsidRPr="001076F8" w:rsidRDefault="00277A08" w:rsidP="00277A08">
            <w:pPr>
              <w:pStyle w:val="NoSpacing"/>
              <w:contextualSpacing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9" w:type="pct"/>
            <w:tcBorders>
              <w:top w:val="double" w:sz="4" w:space="0" w:color="auto"/>
            </w:tcBorders>
          </w:tcPr>
          <w:p w14:paraId="4011C01D" w14:textId="77777777" w:rsidR="00277A08" w:rsidRPr="001076F8" w:rsidRDefault="00277A08" w:rsidP="00277A08">
            <w:pPr>
              <w:pStyle w:val="NoSpacing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77A08" w:rsidRPr="001076F8" w14:paraId="422AF771" w14:textId="77777777" w:rsidTr="1EC29960">
        <w:tc>
          <w:tcPr>
            <w:tcW w:w="2850" w:type="pct"/>
          </w:tcPr>
          <w:p w14:paraId="28506936" w14:textId="77777777" w:rsidR="00277A08" w:rsidRPr="001076F8" w:rsidRDefault="00277A08" w:rsidP="00277A08">
            <w:pPr>
              <w:pStyle w:val="BodyText"/>
              <w:spacing w:before="0" w:after="0" w:line="240" w:lineRule="auto"/>
              <w:ind w:right="-131"/>
              <w:contextualSpacing/>
              <w:rPr>
                <w:rFonts w:asciiTheme="majorBidi" w:hAnsiTheme="majorBidi" w:cstheme="majorBidi"/>
              </w:rPr>
            </w:pPr>
            <w:r w:rsidRPr="001076F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 xml:space="preserve">ภาระผูกพันอื่นๆ </w:t>
            </w:r>
          </w:p>
        </w:tc>
        <w:tc>
          <w:tcPr>
            <w:tcW w:w="981" w:type="pct"/>
          </w:tcPr>
          <w:p w14:paraId="2FE0FA36" w14:textId="77777777" w:rsidR="00277A08" w:rsidRPr="001076F8" w:rsidRDefault="00277A08" w:rsidP="00CF5BE6">
            <w:pPr>
              <w:pStyle w:val="acctfourfigures"/>
              <w:tabs>
                <w:tab w:val="clear" w:pos="765"/>
              </w:tabs>
              <w:spacing w:line="240" w:lineRule="auto"/>
              <w:ind w:right="6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40" w:type="pct"/>
          </w:tcPr>
          <w:p w14:paraId="64EBA8EE" w14:textId="77777777" w:rsidR="00277A08" w:rsidRPr="001076F8" w:rsidRDefault="00277A08" w:rsidP="00277A08">
            <w:pPr>
              <w:spacing w:line="240" w:lineRule="auto"/>
              <w:contextualSpacing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029" w:type="pct"/>
          </w:tcPr>
          <w:p w14:paraId="3FBC9EF5" w14:textId="77777777" w:rsidR="00277A08" w:rsidRPr="001076F8" w:rsidRDefault="00277A08" w:rsidP="00277A08">
            <w:pPr>
              <w:pStyle w:val="acctfourfigures"/>
              <w:tabs>
                <w:tab w:val="clear" w:pos="765"/>
              </w:tabs>
              <w:spacing w:line="240" w:lineRule="auto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91DE8" w:rsidRPr="001076F8" w14:paraId="0E6B323A" w14:textId="77777777" w:rsidTr="1EC29960">
        <w:tc>
          <w:tcPr>
            <w:tcW w:w="2850" w:type="pct"/>
          </w:tcPr>
          <w:p w14:paraId="05638D1C" w14:textId="77777777" w:rsidR="00191DE8" w:rsidRPr="001076F8" w:rsidRDefault="00191DE8" w:rsidP="00191DE8">
            <w:pPr>
              <w:pStyle w:val="BodyText"/>
              <w:spacing w:before="0" w:after="0" w:line="240" w:lineRule="auto"/>
              <w:ind w:right="-131"/>
              <w:contextualSpacing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cs/>
              </w:rPr>
              <w:t>สัญญาบริการ</w:t>
            </w:r>
          </w:p>
        </w:tc>
        <w:tc>
          <w:tcPr>
            <w:tcW w:w="981" w:type="pct"/>
            <w:tcBorders>
              <w:bottom w:val="single" w:sz="4" w:space="0" w:color="auto"/>
            </w:tcBorders>
          </w:tcPr>
          <w:p w14:paraId="57292397" w14:textId="1C9FD5C5" w:rsidR="00191DE8" w:rsidRPr="001076F8" w:rsidRDefault="00191DE8" w:rsidP="00191DE8">
            <w:pPr>
              <w:pStyle w:val="acctfourfigures"/>
              <w:tabs>
                <w:tab w:val="clear" w:pos="765"/>
              </w:tabs>
              <w:spacing w:line="240" w:lineRule="auto"/>
              <w:ind w:right="6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CF5BE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 </w:t>
            </w:r>
            <w:ins w:id="142" w:author="Nattanon, Jeenpatipat" w:date="2024-11-12T11:22:00Z">
              <w:r w:rsidR="00D37820">
                <w:rPr>
                  <w:rFonts w:asciiTheme="majorBidi" w:hAnsiTheme="majorBidi" w:cstheme="majorBidi"/>
                  <w:sz w:val="30"/>
                  <w:szCs w:val="30"/>
                  <w:lang w:bidi="th-TH"/>
                </w:rPr>
                <w:t>2</w:t>
              </w:r>
            </w:ins>
            <w:del w:id="143" w:author="Nattanon, Jeenpatipat" w:date="2024-11-12T11:22:00Z">
              <w:r w:rsidRPr="00CF5BE6" w:rsidDel="00D37820">
                <w:rPr>
                  <w:rFonts w:asciiTheme="majorBidi" w:hAnsiTheme="majorBidi" w:cstheme="majorBidi"/>
                  <w:sz w:val="30"/>
                  <w:szCs w:val="30"/>
                  <w:lang w:bidi="th-TH"/>
                </w:rPr>
                <w:delText>3</w:delText>
              </w:r>
            </w:del>
            <w:r w:rsidRPr="00CF5BE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ins w:id="144" w:author="Nattanon, Jeenpatipat" w:date="2024-11-12T11:22:00Z">
              <w:r w:rsidR="00D37820">
                <w:rPr>
                  <w:rFonts w:asciiTheme="majorBidi" w:hAnsiTheme="majorBidi" w:cstheme="majorBidi"/>
                  <w:sz w:val="30"/>
                  <w:szCs w:val="30"/>
                  <w:lang w:bidi="th-TH"/>
                </w:rPr>
                <w:t>849</w:t>
              </w:r>
            </w:ins>
            <w:del w:id="145" w:author="Nattanon, Jeenpatipat" w:date="2024-11-12T11:22:00Z">
              <w:r w:rsidRPr="00CF5BE6" w:rsidDel="00D37820">
                <w:rPr>
                  <w:rFonts w:asciiTheme="majorBidi" w:hAnsiTheme="majorBidi" w:cstheme="majorBidi"/>
                  <w:sz w:val="30"/>
                  <w:szCs w:val="30"/>
                  <w:lang w:bidi="th-TH"/>
                </w:rPr>
                <w:delText>249</w:delText>
              </w:r>
            </w:del>
          </w:p>
        </w:tc>
        <w:tc>
          <w:tcPr>
            <w:tcW w:w="140" w:type="pct"/>
          </w:tcPr>
          <w:p w14:paraId="60474F70" w14:textId="77777777" w:rsidR="00191DE8" w:rsidRPr="001076F8" w:rsidRDefault="00191DE8" w:rsidP="00191DE8">
            <w:pPr>
              <w:spacing w:line="240" w:lineRule="auto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29" w:type="pct"/>
            <w:tcBorders>
              <w:bottom w:val="single" w:sz="4" w:space="0" w:color="auto"/>
            </w:tcBorders>
          </w:tcPr>
          <w:p w14:paraId="2ABF77FF" w14:textId="4AABE4D9" w:rsidR="00191DE8" w:rsidRPr="001076F8" w:rsidRDefault="00191DE8" w:rsidP="00191DE8">
            <w:pPr>
              <w:pStyle w:val="acctfourfigures"/>
              <w:tabs>
                <w:tab w:val="clear" w:pos="765"/>
              </w:tabs>
              <w:spacing w:line="240" w:lineRule="auto"/>
              <w:ind w:right="71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076F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5,</w:t>
            </w:r>
            <w:r w:rsidRPr="001076F8">
              <w:rPr>
                <w:rFonts w:asciiTheme="majorBidi" w:hAnsiTheme="majorBidi" w:cstheme="majorBidi"/>
                <w:sz w:val="30"/>
                <w:szCs w:val="30"/>
              </w:rPr>
              <w:t>080</w:t>
            </w:r>
          </w:p>
        </w:tc>
      </w:tr>
      <w:tr w:rsidR="00191DE8" w:rsidRPr="00AE4944" w14:paraId="7A6C597A" w14:textId="77777777" w:rsidTr="1EC29960">
        <w:tc>
          <w:tcPr>
            <w:tcW w:w="2850" w:type="pct"/>
          </w:tcPr>
          <w:p w14:paraId="4172A493" w14:textId="77777777" w:rsidR="00191DE8" w:rsidRPr="001076F8" w:rsidRDefault="00191DE8" w:rsidP="00191DE8">
            <w:pPr>
              <w:pStyle w:val="BodyText"/>
              <w:spacing w:before="0" w:after="0" w:line="240" w:lineRule="auto"/>
              <w:ind w:right="-131"/>
              <w:contextualSpacing/>
              <w:rPr>
                <w:rFonts w:asciiTheme="majorBidi" w:hAnsiTheme="majorBidi" w:cstheme="majorBidi"/>
                <w:cs/>
              </w:rPr>
            </w:pPr>
            <w:r w:rsidRPr="001076F8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981" w:type="pct"/>
            <w:tcBorders>
              <w:top w:val="single" w:sz="4" w:space="0" w:color="auto"/>
              <w:bottom w:val="double" w:sz="4" w:space="0" w:color="auto"/>
            </w:tcBorders>
          </w:tcPr>
          <w:p w14:paraId="66207C82" w14:textId="31C2EC20" w:rsidR="00191DE8" w:rsidRPr="00CF5BE6" w:rsidRDefault="00191DE8" w:rsidP="00191DE8">
            <w:pPr>
              <w:pStyle w:val="acctfourfigures"/>
              <w:tabs>
                <w:tab w:val="clear" w:pos="765"/>
              </w:tabs>
              <w:spacing w:line="240" w:lineRule="auto"/>
              <w:ind w:right="64"/>
              <w:contextualSpacing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CF5BE6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 xml:space="preserve">  </w:t>
            </w:r>
            <w:ins w:id="146" w:author="Nattanon, Jeenpatipat" w:date="2024-11-12T11:22:00Z">
              <w:r w:rsidR="00D37820">
                <w:rPr>
                  <w:rFonts w:asciiTheme="majorBidi" w:hAnsiTheme="majorBidi" w:cstheme="majorBidi"/>
                  <w:b/>
                  <w:bCs/>
                  <w:sz w:val="30"/>
                  <w:szCs w:val="30"/>
                  <w:lang w:bidi="th-TH"/>
                </w:rPr>
                <w:t>2</w:t>
              </w:r>
            </w:ins>
            <w:del w:id="147" w:author="Nattanon, Jeenpatipat" w:date="2024-11-12T11:22:00Z">
              <w:r w:rsidRPr="00CF5BE6" w:rsidDel="00D37820">
                <w:rPr>
                  <w:rFonts w:asciiTheme="majorBidi" w:hAnsiTheme="majorBidi" w:cstheme="majorBidi"/>
                  <w:b/>
                  <w:bCs/>
                  <w:sz w:val="30"/>
                  <w:szCs w:val="30"/>
                  <w:lang w:bidi="th-TH"/>
                </w:rPr>
                <w:delText>3</w:delText>
              </w:r>
            </w:del>
            <w:r w:rsidRPr="00CF5BE6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,</w:t>
            </w:r>
            <w:ins w:id="148" w:author="Nattanon, Jeenpatipat" w:date="2024-11-12T11:22:00Z">
              <w:r w:rsidR="00D37820">
                <w:rPr>
                  <w:rFonts w:asciiTheme="majorBidi" w:hAnsiTheme="majorBidi" w:cstheme="majorBidi"/>
                  <w:b/>
                  <w:bCs/>
                  <w:sz w:val="30"/>
                  <w:szCs w:val="30"/>
                  <w:lang w:bidi="th-TH"/>
                </w:rPr>
                <w:t>849</w:t>
              </w:r>
            </w:ins>
            <w:del w:id="149" w:author="Nattanon, Jeenpatipat" w:date="2024-11-12T11:22:00Z">
              <w:r w:rsidRPr="00CF5BE6" w:rsidDel="00D37820">
                <w:rPr>
                  <w:rFonts w:asciiTheme="majorBidi" w:hAnsiTheme="majorBidi" w:cstheme="majorBidi"/>
                  <w:b/>
                  <w:bCs/>
                  <w:sz w:val="30"/>
                  <w:szCs w:val="30"/>
                  <w:lang w:bidi="th-TH"/>
                </w:rPr>
                <w:delText>249</w:delText>
              </w:r>
            </w:del>
          </w:p>
        </w:tc>
        <w:tc>
          <w:tcPr>
            <w:tcW w:w="140" w:type="pct"/>
          </w:tcPr>
          <w:p w14:paraId="075570A8" w14:textId="77777777" w:rsidR="00191DE8" w:rsidRPr="00191DE8" w:rsidRDefault="00191DE8" w:rsidP="00191DE8">
            <w:pPr>
              <w:spacing w:line="240" w:lineRule="auto"/>
              <w:contextualSpacing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29" w:type="pct"/>
            <w:tcBorders>
              <w:top w:val="single" w:sz="4" w:space="0" w:color="auto"/>
              <w:bottom w:val="double" w:sz="4" w:space="0" w:color="auto"/>
            </w:tcBorders>
          </w:tcPr>
          <w:p w14:paraId="73CF7FF2" w14:textId="3F772915" w:rsidR="00191DE8" w:rsidRPr="00191DE8" w:rsidRDefault="00191DE8" w:rsidP="00191DE8">
            <w:pPr>
              <w:pStyle w:val="acctfourfigures"/>
              <w:tabs>
                <w:tab w:val="clear" w:pos="765"/>
              </w:tabs>
              <w:spacing w:line="240" w:lineRule="auto"/>
              <w:ind w:right="71"/>
              <w:contextualSpacing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191DE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5,080</w:t>
            </w:r>
          </w:p>
        </w:tc>
      </w:tr>
    </w:tbl>
    <w:p w14:paraId="5DCD6BE6" w14:textId="77777777" w:rsidR="00387AEC" w:rsidRPr="00AE4944" w:rsidRDefault="00387AEC" w:rsidP="00121C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p w14:paraId="27323C40" w14:textId="77777777" w:rsidR="00250A74" w:rsidRPr="00AE4944" w:rsidRDefault="00250A74" w:rsidP="00356F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</w:rPr>
      </w:pPr>
    </w:p>
    <w:sectPr w:rsidR="00250A74" w:rsidRPr="00AE4944" w:rsidSect="00A6184C">
      <w:headerReference w:type="default" r:id="rId17"/>
      <w:footerReference w:type="default" r:id="rId18"/>
      <w:pgSz w:w="11909" w:h="16834" w:code="9"/>
      <w:pgMar w:top="904" w:right="1152" w:bottom="900" w:left="1152" w:header="720" w:footer="720" w:gutter="0"/>
      <w:pgNumType w:start="12"/>
      <w:cols w:space="720"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5DABB" w14:textId="77777777" w:rsidR="00090806" w:rsidRDefault="00090806">
      <w:r>
        <w:separator/>
      </w:r>
    </w:p>
  </w:endnote>
  <w:endnote w:type="continuationSeparator" w:id="0">
    <w:p w14:paraId="3C77AA9A" w14:textId="77777777" w:rsidR="00090806" w:rsidRDefault="00090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Univers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D2DF9" w14:textId="77777777" w:rsidR="00400DAE" w:rsidRPr="008953B7" w:rsidRDefault="0077043C" w:rsidP="00FC54B1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clear" w:pos="8505"/>
        <w:tab w:val="center" w:pos="4770"/>
      </w:tabs>
      <w:rPr>
        <w:sz w:val="30"/>
      </w:rPr>
    </w:pPr>
    <w:sdt>
      <w:sdtPr>
        <w:id w:val="-880397708"/>
        <w:docPartObj>
          <w:docPartGallery w:val="Page Numbers (Bottom of Page)"/>
          <w:docPartUnique/>
        </w:docPartObj>
      </w:sdtPr>
      <w:sdtEndPr>
        <w:rPr>
          <w:noProof/>
          <w:color w:val="FFFFFF" w:themeColor="background1"/>
          <w:sz w:val="30"/>
        </w:rPr>
      </w:sdtEndPr>
      <w:sdtContent>
        <w:r w:rsidR="00400DAE">
          <w:tab/>
        </w:r>
        <w:r w:rsidR="00400DAE" w:rsidRPr="00A208A0">
          <w:rPr>
            <w:color w:val="FFFFFF" w:themeColor="background1"/>
            <w:sz w:val="30"/>
          </w:rPr>
          <w:fldChar w:fldCharType="begin"/>
        </w:r>
        <w:r w:rsidR="00400DAE" w:rsidRPr="00A208A0">
          <w:rPr>
            <w:color w:val="FFFFFF" w:themeColor="background1"/>
            <w:sz w:val="30"/>
          </w:rPr>
          <w:instrText xml:space="preserve"> PAGE   \* MERGEFORMAT </w:instrText>
        </w:r>
        <w:r w:rsidR="00400DAE" w:rsidRPr="00A208A0">
          <w:rPr>
            <w:color w:val="FFFFFF" w:themeColor="background1"/>
            <w:sz w:val="30"/>
          </w:rPr>
          <w:fldChar w:fldCharType="separate"/>
        </w:r>
        <w:r w:rsidR="00400DAE" w:rsidRPr="00A208A0">
          <w:rPr>
            <w:noProof/>
            <w:color w:val="FFFFFF" w:themeColor="background1"/>
            <w:sz w:val="30"/>
          </w:rPr>
          <w:t>2</w:t>
        </w:r>
        <w:r w:rsidR="00400DAE" w:rsidRPr="00A208A0">
          <w:rPr>
            <w:noProof/>
            <w:color w:val="FFFFFF" w:themeColor="background1"/>
            <w:sz w:val="3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C7962" w14:textId="77777777" w:rsidR="00400DAE" w:rsidRPr="00A208A0" w:rsidRDefault="0077043C" w:rsidP="00FC54B1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clear" w:pos="8505"/>
        <w:tab w:val="center" w:pos="4770"/>
      </w:tabs>
      <w:rPr>
        <w:sz w:val="30"/>
      </w:rPr>
    </w:pPr>
    <w:sdt>
      <w:sdtPr>
        <w:id w:val="-742723986"/>
        <w:docPartObj>
          <w:docPartGallery w:val="Page Numbers (Bottom of Page)"/>
          <w:docPartUnique/>
        </w:docPartObj>
      </w:sdtPr>
      <w:sdtEndPr>
        <w:rPr>
          <w:noProof/>
          <w:color w:val="FFFFFF" w:themeColor="background1"/>
          <w:sz w:val="30"/>
        </w:rPr>
      </w:sdtEndPr>
      <w:sdtContent>
        <w:r w:rsidR="00400DAE">
          <w:tab/>
        </w:r>
        <w:r w:rsidR="00400DAE" w:rsidRPr="00A208A0">
          <w:rPr>
            <w:color w:val="FFFFFF" w:themeColor="background1"/>
            <w:sz w:val="30"/>
          </w:rPr>
          <w:fldChar w:fldCharType="begin"/>
        </w:r>
        <w:r w:rsidR="00400DAE" w:rsidRPr="00A208A0">
          <w:rPr>
            <w:color w:val="FFFFFF" w:themeColor="background1"/>
            <w:sz w:val="30"/>
          </w:rPr>
          <w:instrText xml:space="preserve"> PAGE   \* MERGEFORMAT </w:instrText>
        </w:r>
        <w:r w:rsidR="00400DAE" w:rsidRPr="00A208A0">
          <w:rPr>
            <w:color w:val="FFFFFF" w:themeColor="background1"/>
            <w:sz w:val="30"/>
          </w:rPr>
          <w:fldChar w:fldCharType="separate"/>
        </w:r>
        <w:r w:rsidR="00400DAE" w:rsidRPr="00A208A0">
          <w:rPr>
            <w:noProof/>
            <w:color w:val="FFFFFF" w:themeColor="background1"/>
            <w:sz w:val="30"/>
          </w:rPr>
          <w:t>2</w:t>
        </w:r>
        <w:r w:rsidR="00400DAE" w:rsidRPr="00A208A0">
          <w:rPr>
            <w:noProof/>
            <w:color w:val="FFFFFF" w:themeColor="background1"/>
            <w:sz w:val="3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73A2E" w14:textId="77777777" w:rsidR="00400DAE" w:rsidRPr="00A208A0" w:rsidRDefault="0077043C" w:rsidP="00FC54B1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clear" w:pos="8505"/>
        <w:tab w:val="center" w:pos="4770"/>
      </w:tabs>
      <w:rPr>
        <w:sz w:val="30"/>
      </w:rPr>
    </w:pPr>
    <w:sdt>
      <w:sdtPr>
        <w:id w:val="-444459314"/>
        <w:docPartObj>
          <w:docPartGallery w:val="Page Numbers (Bottom of Page)"/>
          <w:docPartUnique/>
        </w:docPartObj>
      </w:sdtPr>
      <w:sdtEndPr>
        <w:rPr>
          <w:noProof/>
          <w:sz w:val="30"/>
        </w:rPr>
      </w:sdtEndPr>
      <w:sdtContent>
        <w:r w:rsidR="00400DAE">
          <w:tab/>
        </w:r>
        <w:r w:rsidR="00400DAE" w:rsidRPr="00A208A0">
          <w:rPr>
            <w:sz w:val="30"/>
          </w:rPr>
          <w:fldChar w:fldCharType="begin"/>
        </w:r>
        <w:r w:rsidR="00400DAE" w:rsidRPr="00A208A0">
          <w:rPr>
            <w:sz w:val="30"/>
          </w:rPr>
          <w:instrText xml:space="preserve"> PAGE   \* MERGEFORMAT </w:instrText>
        </w:r>
        <w:r w:rsidR="00400DAE" w:rsidRPr="00A208A0">
          <w:rPr>
            <w:sz w:val="30"/>
          </w:rPr>
          <w:fldChar w:fldCharType="separate"/>
        </w:r>
        <w:r w:rsidR="00400DAE" w:rsidRPr="00A208A0">
          <w:rPr>
            <w:noProof/>
            <w:sz w:val="30"/>
          </w:rPr>
          <w:t>2</w:t>
        </w:r>
        <w:r w:rsidR="00400DAE" w:rsidRPr="00A208A0">
          <w:rPr>
            <w:noProof/>
            <w:sz w:val="30"/>
          </w:rPr>
          <w:fldChar w:fldCharType="end"/>
        </w:r>
      </w:sdtContent>
    </w:sdt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D383A" w14:textId="4FE690AB" w:rsidR="00400DAE" w:rsidRPr="00E40C3F" w:rsidRDefault="0077043C" w:rsidP="005C064D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clear" w:pos="8505"/>
        <w:tab w:val="left" w:pos="4860"/>
      </w:tabs>
      <w:jc w:val="center"/>
      <w:rPr>
        <w:i/>
        <w:iCs/>
        <w:sz w:val="28"/>
        <w:szCs w:val="28"/>
      </w:rPr>
    </w:pPr>
    <w:sdt>
      <w:sdtPr>
        <w:rPr>
          <w:i/>
          <w:iCs/>
          <w:noProof/>
          <w:sz w:val="30"/>
        </w:rPr>
        <w:id w:val="-1986847672"/>
        <w:docPartObj>
          <w:docPartGallery w:val="Page Numbers (Bottom of Page)"/>
          <w:docPartUnique/>
        </w:docPartObj>
      </w:sdtPr>
      <w:sdtEndPr>
        <w:rPr>
          <w:i w:val="0"/>
          <w:iCs w:val="0"/>
        </w:rPr>
      </w:sdtEndPr>
      <w:sdtContent>
        <w:r w:rsidR="00400DAE" w:rsidRPr="00DD0C1D">
          <w:rPr>
            <w:noProof/>
            <w:sz w:val="30"/>
          </w:rPr>
          <w:fldChar w:fldCharType="begin"/>
        </w:r>
        <w:r w:rsidR="00400DAE" w:rsidRPr="00DD0C1D">
          <w:rPr>
            <w:noProof/>
            <w:sz w:val="30"/>
          </w:rPr>
          <w:instrText xml:space="preserve"> PAGE   \* MERGEFORMAT </w:instrText>
        </w:r>
        <w:r w:rsidR="00400DAE" w:rsidRPr="00DD0C1D">
          <w:rPr>
            <w:noProof/>
            <w:sz w:val="30"/>
          </w:rPr>
          <w:fldChar w:fldCharType="separate"/>
        </w:r>
        <w:r w:rsidR="00400DAE">
          <w:rPr>
            <w:noProof/>
            <w:sz w:val="30"/>
          </w:rPr>
          <w:t>32</w:t>
        </w:r>
        <w:r w:rsidR="00400DAE" w:rsidRPr="00DD0C1D">
          <w:rPr>
            <w:noProof/>
            <w:sz w:val="3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F86B6" w14:textId="77777777" w:rsidR="00090806" w:rsidRDefault="00090806">
      <w:r>
        <w:separator/>
      </w:r>
    </w:p>
  </w:footnote>
  <w:footnote w:type="continuationSeparator" w:id="0">
    <w:p w14:paraId="5304C9A3" w14:textId="77777777" w:rsidR="00090806" w:rsidRDefault="00090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23FA4" w14:textId="348FD5B4" w:rsidR="00FD14B2" w:rsidRPr="002F17FB" w:rsidRDefault="00FD14B2" w:rsidP="002F17FB">
    <w:pPr>
      <w:pStyle w:val="Header"/>
      <w:spacing w:line="240" w:lineRule="auto"/>
      <w:jc w:val="left"/>
      <w:rPr>
        <w:i w:val="0"/>
        <w:iCs/>
        <w:sz w:val="52"/>
        <w:szCs w:val="52"/>
      </w:rPr>
    </w:pPr>
  </w:p>
  <w:p w14:paraId="218FB180" w14:textId="77777777" w:rsidR="002F17FB" w:rsidRPr="002F17FB" w:rsidRDefault="002F17FB" w:rsidP="002F17FB">
    <w:pPr>
      <w:pStyle w:val="Header"/>
      <w:spacing w:line="240" w:lineRule="auto"/>
      <w:jc w:val="left"/>
      <w:rPr>
        <w:i w:val="0"/>
        <w:iCs/>
        <w:sz w:val="52"/>
        <w:szCs w:val="52"/>
      </w:rPr>
    </w:pPr>
  </w:p>
  <w:p w14:paraId="0A918C56" w14:textId="77777777" w:rsidR="002F17FB" w:rsidRPr="002F17FB" w:rsidRDefault="002F17FB" w:rsidP="002F17FB">
    <w:pPr>
      <w:pStyle w:val="Header"/>
      <w:spacing w:line="240" w:lineRule="auto"/>
      <w:jc w:val="left"/>
      <w:rPr>
        <w:i w:val="0"/>
        <w:iCs/>
        <w:sz w:val="52"/>
        <w:szCs w:val="52"/>
      </w:rPr>
    </w:pPr>
  </w:p>
  <w:p w14:paraId="23615399" w14:textId="77777777" w:rsidR="002F17FB" w:rsidRPr="001076F8" w:rsidRDefault="002F17FB" w:rsidP="001076F8">
    <w:pPr>
      <w:pStyle w:val="Header"/>
      <w:spacing w:line="240" w:lineRule="auto"/>
      <w:jc w:val="left"/>
      <w:rPr>
        <w:i w:val="0"/>
        <w:iCs/>
        <w:sz w:val="52"/>
        <w:szCs w:val="52"/>
      </w:rPr>
    </w:pPr>
  </w:p>
  <w:p w14:paraId="465FAEA2" w14:textId="77777777" w:rsidR="00DF2497" w:rsidRPr="001076F8" w:rsidRDefault="00DF2497" w:rsidP="001076F8">
    <w:pPr>
      <w:pStyle w:val="Header"/>
      <w:spacing w:line="240" w:lineRule="auto"/>
      <w:jc w:val="left"/>
      <w:rPr>
        <w:i w:val="0"/>
        <w:iCs/>
        <w:sz w:val="52"/>
        <w:szCs w:val="5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717CB" w14:textId="77777777" w:rsidR="002F17FB" w:rsidRPr="001076F8" w:rsidRDefault="002F17FB" w:rsidP="002F17FB">
    <w:pPr>
      <w:pStyle w:val="Header"/>
      <w:spacing w:line="240" w:lineRule="auto"/>
      <w:jc w:val="left"/>
      <w:rPr>
        <w:i w:val="0"/>
        <w:iCs/>
        <w:sz w:val="32"/>
        <w:szCs w:val="32"/>
      </w:rPr>
    </w:pPr>
  </w:p>
  <w:p w14:paraId="5B41DBCB" w14:textId="77777777" w:rsidR="002F17FB" w:rsidRPr="001076F8" w:rsidRDefault="002F17FB" w:rsidP="002F17FB">
    <w:pPr>
      <w:pStyle w:val="Header"/>
      <w:spacing w:line="240" w:lineRule="auto"/>
      <w:jc w:val="left"/>
      <w:rPr>
        <w:i w:val="0"/>
        <w:iCs/>
        <w:sz w:val="32"/>
        <w:szCs w:val="32"/>
      </w:rPr>
    </w:pPr>
  </w:p>
  <w:p w14:paraId="5D885493" w14:textId="77777777" w:rsidR="002F17FB" w:rsidRPr="001076F8" w:rsidRDefault="002F17FB" w:rsidP="002F17FB">
    <w:pPr>
      <w:pStyle w:val="Header"/>
      <w:spacing w:line="240" w:lineRule="auto"/>
      <w:jc w:val="left"/>
      <w:rPr>
        <w:i w:val="0"/>
        <w:iCs/>
        <w:sz w:val="32"/>
        <w:szCs w:val="32"/>
      </w:rPr>
    </w:pPr>
  </w:p>
  <w:p w14:paraId="0D255A6D" w14:textId="77777777" w:rsidR="002F17FB" w:rsidRPr="001076F8" w:rsidRDefault="002F17FB" w:rsidP="002F17FB">
    <w:pPr>
      <w:pStyle w:val="Header"/>
      <w:spacing w:line="240" w:lineRule="auto"/>
      <w:jc w:val="left"/>
      <w:rPr>
        <w:i w:val="0"/>
        <w:iCs/>
        <w:sz w:val="32"/>
        <w:szCs w:val="32"/>
      </w:rPr>
    </w:pPr>
  </w:p>
  <w:p w14:paraId="165879ED" w14:textId="77777777" w:rsidR="002F17FB" w:rsidRPr="001076F8" w:rsidRDefault="002F17FB" w:rsidP="002F17FB">
    <w:pPr>
      <w:pStyle w:val="Header"/>
      <w:spacing w:line="240" w:lineRule="auto"/>
      <w:jc w:val="left"/>
      <w:rPr>
        <w:i w:val="0"/>
        <w:iCs/>
        <w:sz w:val="32"/>
        <w:szCs w:val="32"/>
      </w:rPr>
    </w:pPr>
  </w:p>
  <w:p w14:paraId="5B4A2EE5" w14:textId="77777777" w:rsidR="002F17FB" w:rsidRPr="001076F8" w:rsidRDefault="002F17FB" w:rsidP="002F17FB">
    <w:pPr>
      <w:pStyle w:val="Header"/>
      <w:spacing w:line="240" w:lineRule="auto"/>
      <w:jc w:val="left"/>
      <w:rPr>
        <w:i w:val="0"/>
        <w:iCs/>
        <w:sz w:val="32"/>
        <w:szCs w:val="32"/>
      </w:rPr>
    </w:pPr>
  </w:p>
  <w:p w14:paraId="47F5F111" w14:textId="77777777" w:rsidR="002F17FB" w:rsidRPr="002F17FB" w:rsidRDefault="002F17FB" w:rsidP="001076F8">
    <w:pPr>
      <w:pStyle w:val="Header"/>
      <w:spacing w:line="240" w:lineRule="auto"/>
      <w:jc w:val="left"/>
      <w:rPr>
        <w:i w:val="0"/>
        <w:iCs/>
        <w:sz w:val="32"/>
        <w:szCs w:val="32"/>
      </w:rPr>
    </w:pPr>
  </w:p>
  <w:p w14:paraId="3D0F4732" w14:textId="77777777" w:rsidR="002F17FB" w:rsidRPr="002F17FB" w:rsidRDefault="002F17FB" w:rsidP="001076F8">
    <w:pPr>
      <w:pStyle w:val="Header"/>
      <w:spacing w:line="240" w:lineRule="auto"/>
      <w:jc w:val="left"/>
      <w:rPr>
        <w:i w:val="0"/>
        <w:i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804EE" w14:textId="77777777" w:rsidR="002F17FB" w:rsidRPr="001076F8" w:rsidRDefault="002F17FB" w:rsidP="002F17FB">
    <w:pPr>
      <w:pStyle w:val="Header"/>
      <w:spacing w:line="240" w:lineRule="auto"/>
      <w:jc w:val="left"/>
      <w:rPr>
        <w:i w:val="0"/>
        <w:iCs/>
        <w:sz w:val="32"/>
        <w:szCs w:val="32"/>
      </w:rPr>
    </w:pPr>
  </w:p>
  <w:p w14:paraId="7671FDEB" w14:textId="77777777" w:rsidR="002F17FB" w:rsidRPr="001076F8" w:rsidRDefault="002F17FB" w:rsidP="002F17FB">
    <w:pPr>
      <w:pStyle w:val="Header"/>
      <w:spacing w:line="240" w:lineRule="auto"/>
      <w:jc w:val="left"/>
      <w:rPr>
        <w:i w:val="0"/>
        <w:iCs/>
        <w:sz w:val="32"/>
        <w:szCs w:val="32"/>
      </w:rPr>
    </w:pPr>
  </w:p>
  <w:p w14:paraId="0AB56036" w14:textId="77777777" w:rsidR="002F17FB" w:rsidRPr="002F17FB" w:rsidRDefault="002F17FB" w:rsidP="001076F8">
    <w:pPr>
      <w:pStyle w:val="Header"/>
      <w:spacing w:line="240" w:lineRule="auto"/>
      <w:jc w:val="left"/>
      <w:rPr>
        <w:i w:val="0"/>
        <w:iCs/>
        <w:sz w:val="32"/>
        <w:szCs w:val="32"/>
      </w:rPr>
    </w:pPr>
  </w:p>
  <w:p w14:paraId="486BDAAA" w14:textId="77777777" w:rsidR="002F17FB" w:rsidRPr="002F17FB" w:rsidRDefault="002F17FB" w:rsidP="001076F8">
    <w:pPr>
      <w:pStyle w:val="Header"/>
      <w:spacing w:line="240" w:lineRule="auto"/>
      <w:jc w:val="left"/>
      <w:rPr>
        <w:i w:val="0"/>
        <w:iCs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0BE2B" w14:textId="34C97065" w:rsidR="00AA26E1" w:rsidRDefault="64575C3F" w:rsidP="00AA26E1">
    <w:pPr>
      <w:tabs>
        <w:tab w:val="clear" w:pos="227"/>
        <w:tab w:val="clear" w:pos="454"/>
        <w:tab w:val="left" w:pos="540"/>
      </w:tabs>
      <w:spacing w:line="240" w:lineRule="auto"/>
      <w:rPr>
        <w:b/>
        <w:bCs/>
        <w:sz w:val="32"/>
        <w:szCs w:val="32"/>
      </w:rPr>
    </w:pPr>
    <w:r w:rsidRPr="64575C3F">
      <w:rPr>
        <w:b/>
        <w:bCs/>
        <w:sz w:val="32"/>
        <w:szCs w:val="32"/>
        <w:cs/>
      </w:rPr>
      <w:t>บริษัท อัลฟาแคปปิตอล พาร์ทเนอร์ส กรุ๊ป จำกัด (มหาชน) และบริษัทย่อย</w:t>
    </w:r>
  </w:p>
  <w:p w14:paraId="0B3C3704" w14:textId="77777777" w:rsidR="00AA26E1" w:rsidRPr="002B6E96" w:rsidRDefault="00AA26E1" w:rsidP="00AA26E1">
    <w:pPr>
      <w:tabs>
        <w:tab w:val="clear" w:pos="227"/>
        <w:tab w:val="clear" w:pos="454"/>
        <w:tab w:val="clear" w:pos="680"/>
        <w:tab w:val="left" w:pos="720"/>
      </w:tabs>
      <w:rPr>
        <w:b/>
        <w:bCs/>
        <w:sz w:val="32"/>
        <w:szCs w:val="32"/>
      </w:rPr>
    </w:pPr>
    <w:r w:rsidRPr="002B6E96">
      <w:rPr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20173B31" w14:textId="213F7ADA" w:rsidR="00AA26E1" w:rsidRDefault="64575C3F" w:rsidP="00AA26E1">
    <w:pPr>
      <w:tabs>
        <w:tab w:val="clear" w:pos="227"/>
        <w:tab w:val="clear" w:pos="454"/>
        <w:tab w:val="clear" w:pos="680"/>
        <w:tab w:val="left" w:pos="720"/>
      </w:tabs>
      <w:rPr>
        <w:b/>
        <w:bCs/>
        <w:sz w:val="32"/>
        <w:szCs w:val="32"/>
      </w:rPr>
    </w:pPr>
    <w:r w:rsidRPr="002B6E96">
      <w:rPr>
        <w:b/>
        <w:bCs/>
        <w:sz w:val="32"/>
        <w:szCs w:val="32"/>
        <w:cs/>
      </w:rPr>
      <w:t>สำหรับงวด</w:t>
    </w:r>
    <w:r w:rsidR="00996981">
      <w:rPr>
        <w:rFonts w:hint="cs"/>
        <w:b/>
        <w:bCs/>
        <w:sz w:val="32"/>
        <w:szCs w:val="32"/>
        <w:cs/>
      </w:rPr>
      <w:t>สามเดือนและเ</w:t>
    </w:r>
    <w:r w:rsidRPr="002B6E96">
      <w:rPr>
        <w:b/>
        <w:bCs/>
        <w:sz w:val="32"/>
        <w:szCs w:val="32"/>
        <w:cs/>
      </w:rPr>
      <w:t>ก</w:t>
    </w:r>
    <w:r w:rsidR="00996981">
      <w:rPr>
        <w:rFonts w:hint="cs"/>
        <w:b/>
        <w:bCs/>
        <w:sz w:val="32"/>
        <w:szCs w:val="32"/>
        <w:cs/>
      </w:rPr>
      <w:t>้า</w:t>
    </w:r>
    <w:r w:rsidRPr="002B6E96">
      <w:rPr>
        <w:b/>
        <w:bCs/>
        <w:sz w:val="32"/>
        <w:szCs w:val="32"/>
        <w:cs/>
      </w:rPr>
      <w:t>เดือนสิ้นสุดวันที่</w:t>
    </w:r>
    <w:r w:rsidRPr="1C427D5D">
      <w:rPr>
        <w:b/>
        <w:bCs/>
        <w:sz w:val="32"/>
        <w:szCs w:val="32"/>
        <w:cs/>
      </w:rPr>
      <w:t xml:space="preserve"> </w:t>
    </w:r>
    <w:r w:rsidR="009A6EAD">
      <w:rPr>
        <w:b/>
        <w:bCs/>
        <w:sz w:val="32"/>
        <w:szCs w:val="32"/>
      </w:rPr>
      <w:t>30</w:t>
    </w:r>
    <w:r>
      <w:rPr>
        <w:b/>
        <w:bCs/>
        <w:sz w:val="32"/>
        <w:szCs w:val="32"/>
      </w:rPr>
      <w:t xml:space="preserve"> </w:t>
    </w:r>
    <w:r w:rsidR="00996981">
      <w:rPr>
        <w:rFonts w:hint="cs"/>
        <w:b/>
        <w:bCs/>
        <w:sz w:val="32"/>
        <w:szCs w:val="32"/>
        <w:cs/>
      </w:rPr>
      <w:t>กันยายน</w:t>
    </w:r>
    <w:r w:rsidR="00996981" w:rsidRPr="1C427D5D">
      <w:rPr>
        <w:b/>
        <w:bCs/>
        <w:sz w:val="32"/>
        <w:szCs w:val="32"/>
        <w:cs/>
      </w:rPr>
      <w:t xml:space="preserve"> </w:t>
    </w:r>
    <w:r>
      <w:rPr>
        <w:b/>
        <w:bCs/>
        <w:sz w:val="32"/>
        <w:szCs w:val="32"/>
      </w:rPr>
      <w:t>2567</w:t>
    </w:r>
    <w:r w:rsidRPr="002B6E96">
      <w:rPr>
        <w:b/>
        <w:bCs/>
        <w:sz w:val="32"/>
        <w:szCs w:val="32"/>
        <w:cs/>
      </w:rPr>
      <w:t xml:space="preserve"> (ไม่ได้ตรวจสอบ)</w:t>
    </w:r>
  </w:p>
  <w:p w14:paraId="7F2109E2" w14:textId="77777777" w:rsidR="00AA26E1" w:rsidRPr="00DF2497" w:rsidRDefault="00AA26E1" w:rsidP="00DF2497">
    <w:pPr>
      <w:pStyle w:val="Header"/>
      <w:spacing w:line="240" w:lineRule="atLeast"/>
      <w:jc w:val="left"/>
      <w:rPr>
        <w:i w:val="0"/>
        <w:i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81"/>
    <w:multiLevelType w:val="singleLevel"/>
    <w:tmpl w:val="588EC4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3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EB19A5"/>
    <w:multiLevelType w:val="multilevel"/>
    <w:tmpl w:val="27B256A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6933571"/>
    <w:multiLevelType w:val="hybridMultilevel"/>
    <w:tmpl w:val="E14A6BDC"/>
    <w:lvl w:ilvl="0" w:tplc="ECD6783C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92744"/>
    <w:multiLevelType w:val="multilevel"/>
    <w:tmpl w:val="0D362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1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75E6932"/>
    <w:multiLevelType w:val="multilevel"/>
    <w:tmpl w:val="F75C4CA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2"/>
      <w:numFmt w:val="decimal"/>
      <w:lvlText w:val="29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982183E"/>
    <w:multiLevelType w:val="hybridMultilevel"/>
    <w:tmpl w:val="7D302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D15FE"/>
    <w:multiLevelType w:val="hybridMultilevel"/>
    <w:tmpl w:val="932C8268"/>
    <w:lvl w:ilvl="0" w:tplc="DBCA9084">
      <w:numFmt w:val="bullet"/>
      <w:lvlText w:val="-"/>
      <w:lvlJc w:val="left"/>
      <w:pPr>
        <w:ind w:left="72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A7396"/>
    <w:multiLevelType w:val="multilevel"/>
    <w:tmpl w:val="3DD472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28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F5B63ED"/>
    <w:multiLevelType w:val="multilevel"/>
    <w:tmpl w:val="C708089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2D25EB9"/>
    <w:multiLevelType w:val="hybridMultilevel"/>
    <w:tmpl w:val="2FB0D348"/>
    <w:lvl w:ilvl="0" w:tplc="59DA6F6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E4CF2"/>
    <w:multiLevelType w:val="hybridMultilevel"/>
    <w:tmpl w:val="11507C74"/>
    <w:lvl w:ilvl="0" w:tplc="E1F05EF6">
      <w:start w:val="1"/>
      <w:numFmt w:val="thaiLetters"/>
      <w:lvlText w:val="(%1)"/>
      <w:lvlJc w:val="left"/>
      <w:pPr>
        <w:ind w:left="1260" w:hanging="360"/>
      </w:pPr>
      <w:rPr>
        <w:rFonts w:hint="default"/>
        <w:b w:val="0"/>
        <w:bCs w:val="0"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B2131F3"/>
    <w:multiLevelType w:val="hybridMultilevel"/>
    <w:tmpl w:val="ECE6B862"/>
    <w:lvl w:ilvl="0" w:tplc="A0F20FD4">
      <w:start w:val="1"/>
      <w:numFmt w:val="thaiLetters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E52FE"/>
    <w:multiLevelType w:val="multilevel"/>
    <w:tmpl w:val="2BD4E488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125A1B"/>
    <w:multiLevelType w:val="hybridMultilevel"/>
    <w:tmpl w:val="2E805A4E"/>
    <w:lvl w:ilvl="0" w:tplc="FEBE7244">
      <w:start w:val="3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955111"/>
    <w:multiLevelType w:val="multilevel"/>
    <w:tmpl w:val="9C16909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E5E2FDC"/>
    <w:multiLevelType w:val="hybridMultilevel"/>
    <w:tmpl w:val="83EA3570"/>
    <w:lvl w:ilvl="0" w:tplc="00000007">
      <w:numFmt w:val="bullet"/>
      <w:lvlText w:val="-"/>
      <w:lvlJc w:val="left"/>
      <w:pPr>
        <w:ind w:left="2520" w:hanging="360"/>
      </w:pPr>
      <w:rPr>
        <w:rFonts w:ascii="BrowalliaUPC" w:hAnsi="BrowalliaUPC" w:cs="Symbol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504416FF"/>
    <w:multiLevelType w:val="hybridMultilevel"/>
    <w:tmpl w:val="8FE25BA2"/>
    <w:lvl w:ilvl="0" w:tplc="B8BEC27E">
      <w:start w:val="1"/>
      <w:numFmt w:val="thaiLetters"/>
      <w:lvlText w:val="(%1)"/>
      <w:lvlJc w:val="left"/>
      <w:pPr>
        <w:ind w:left="900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504644E7"/>
    <w:multiLevelType w:val="hybridMultilevel"/>
    <w:tmpl w:val="D0445AC2"/>
    <w:lvl w:ilvl="0" w:tplc="A574DD42">
      <w:start w:val="31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FB767A"/>
    <w:multiLevelType w:val="hybridMultilevel"/>
    <w:tmpl w:val="D0B68A50"/>
    <w:lvl w:ilvl="0" w:tplc="FEBE7244">
      <w:start w:val="3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56573"/>
    <w:multiLevelType w:val="hybridMultilevel"/>
    <w:tmpl w:val="35D6DDD2"/>
    <w:lvl w:ilvl="0" w:tplc="B8BEC27E">
      <w:start w:val="1"/>
      <w:numFmt w:val="thaiLetters"/>
      <w:lvlText w:val="(%1)"/>
      <w:lvlJc w:val="left"/>
      <w:pPr>
        <w:ind w:left="1260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60D80FD4"/>
    <w:multiLevelType w:val="hybridMultilevel"/>
    <w:tmpl w:val="A1DAD1B2"/>
    <w:lvl w:ilvl="0" w:tplc="1E98FD3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F2226F"/>
    <w:multiLevelType w:val="multilevel"/>
    <w:tmpl w:val="77F2FC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1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E4B5EB0"/>
    <w:multiLevelType w:val="hybridMultilevel"/>
    <w:tmpl w:val="BBECC780"/>
    <w:lvl w:ilvl="0" w:tplc="F1143E6A">
      <w:start w:val="1"/>
      <w:numFmt w:val="decimal"/>
      <w:lvlText w:val="2.%1"/>
      <w:lvlJc w:val="left"/>
      <w:pPr>
        <w:ind w:left="720" w:hanging="360"/>
      </w:pPr>
      <w:rPr>
        <w:rFonts w:hint="default"/>
        <w:b/>
        <w:bCs/>
        <w:i/>
        <w:iCs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8408908">
    <w:abstractNumId w:val="0"/>
  </w:num>
  <w:num w:numId="2" w16cid:durableId="761875970">
    <w:abstractNumId w:val="1"/>
  </w:num>
  <w:num w:numId="3" w16cid:durableId="619529117">
    <w:abstractNumId w:val="6"/>
  </w:num>
  <w:num w:numId="4" w16cid:durableId="1899248099">
    <w:abstractNumId w:val="3"/>
  </w:num>
  <w:num w:numId="5" w16cid:durableId="360859930">
    <w:abstractNumId w:val="16"/>
  </w:num>
  <w:num w:numId="6" w16cid:durableId="1399094161">
    <w:abstractNumId w:val="19"/>
  </w:num>
  <w:num w:numId="7" w16cid:durableId="1550068539">
    <w:abstractNumId w:val="11"/>
  </w:num>
  <w:num w:numId="8" w16cid:durableId="868296653">
    <w:abstractNumId w:val="2"/>
  </w:num>
  <w:num w:numId="9" w16cid:durableId="1673868824">
    <w:abstractNumId w:val="4"/>
  </w:num>
  <w:num w:numId="10" w16cid:durableId="1010259165">
    <w:abstractNumId w:val="21"/>
  </w:num>
  <w:num w:numId="11" w16cid:durableId="1593008200">
    <w:abstractNumId w:val="10"/>
  </w:num>
  <w:num w:numId="12" w16cid:durableId="415370379">
    <w:abstractNumId w:val="7"/>
  </w:num>
  <w:num w:numId="13" w16cid:durableId="1802921368">
    <w:abstractNumId w:val="22"/>
  </w:num>
  <w:num w:numId="14" w16cid:durableId="803472459">
    <w:abstractNumId w:val="12"/>
  </w:num>
  <w:num w:numId="15" w16cid:durableId="1386829019">
    <w:abstractNumId w:val="17"/>
  </w:num>
  <w:num w:numId="16" w16cid:durableId="1198931252">
    <w:abstractNumId w:val="5"/>
  </w:num>
  <w:num w:numId="17" w16cid:durableId="1685592299">
    <w:abstractNumId w:val="8"/>
  </w:num>
  <w:num w:numId="18" w16cid:durableId="419983973">
    <w:abstractNumId w:val="24"/>
  </w:num>
  <w:num w:numId="19" w16cid:durableId="777406141">
    <w:abstractNumId w:val="26"/>
  </w:num>
  <w:num w:numId="20" w16cid:durableId="1388843450">
    <w:abstractNumId w:val="14"/>
  </w:num>
  <w:num w:numId="21" w16cid:durableId="1338575201">
    <w:abstractNumId w:val="20"/>
  </w:num>
  <w:num w:numId="22" w16cid:durableId="1576209136">
    <w:abstractNumId w:val="23"/>
  </w:num>
  <w:num w:numId="23" w16cid:durableId="8938558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85685896">
    <w:abstractNumId w:val="9"/>
  </w:num>
  <w:num w:numId="25" w16cid:durableId="332882421">
    <w:abstractNumId w:val="13"/>
  </w:num>
  <w:num w:numId="26" w16cid:durableId="707727603">
    <w:abstractNumId w:val="25"/>
  </w:num>
  <w:num w:numId="27" w16cid:durableId="925188037">
    <w:abstractNumId w:val="15"/>
  </w:num>
  <w:num w:numId="28" w16cid:durableId="1348213673">
    <w:abstractNumId w:val="18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attanon, Jeenpatipat">
    <w15:presenceInfo w15:providerId="AD" w15:userId="S::nattanon@kpmg.co.th::5610e106-1e14-4ad3-b24d-dcebcfb15ce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revisionView w:markup="0"/>
  <w:trackRevisions/>
  <w:defaultTabStop w:val="562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BBE"/>
    <w:rsid w:val="00000054"/>
    <w:rsid w:val="00000355"/>
    <w:rsid w:val="0000139E"/>
    <w:rsid w:val="0000141F"/>
    <w:rsid w:val="00001713"/>
    <w:rsid w:val="000017AB"/>
    <w:rsid w:val="00001877"/>
    <w:rsid w:val="000024E8"/>
    <w:rsid w:val="00002DE3"/>
    <w:rsid w:val="0000324B"/>
    <w:rsid w:val="0000372F"/>
    <w:rsid w:val="000037E2"/>
    <w:rsid w:val="00003A5C"/>
    <w:rsid w:val="000041A0"/>
    <w:rsid w:val="0000458E"/>
    <w:rsid w:val="00004D38"/>
    <w:rsid w:val="00004ECB"/>
    <w:rsid w:val="00004FDE"/>
    <w:rsid w:val="00005F26"/>
    <w:rsid w:val="0000614F"/>
    <w:rsid w:val="00006425"/>
    <w:rsid w:val="000064AC"/>
    <w:rsid w:val="00006C40"/>
    <w:rsid w:val="00007048"/>
    <w:rsid w:val="00007240"/>
    <w:rsid w:val="000075BA"/>
    <w:rsid w:val="000109A4"/>
    <w:rsid w:val="00010F01"/>
    <w:rsid w:val="0001121A"/>
    <w:rsid w:val="000123A0"/>
    <w:rsid w:val="00012674"/>
    <w:rsid w:val="000129D1"/>
    <w:rsid w:val="00012BAB"/>
    <w:rsid w:val="00012DF7"/>
    <w:rsid w:val="00012FD2"/>
    <w:rsid w:val="000132E8"/>
    <w:rsid w:val="0001362A"/>
    <w:rsid w:val="00013E39"/>
    <w:rsid w:val="000142B9"/>
    <w:rsid w:val="00014610"/>
    <w:rsid w:val="00015733"/>
    <w:rsid w:val="0001657D"/>
    <w:rsid w:val="00017196"/>
    <w:rsid w:val="000174A4"/>
    <w:rsid w:val="00017530"/>
    <w:rsid w:val="000200E7"/>
    <w:rsid w:val="00020407"/>
    <w:rsid w:val="0002058E"/>
    <w:rsid w:val="00020699"/>
    <w:rsid w:val="00020860"/>
    <w:rsid w:val="00020E47"/>
    <w:rsid w:val="000220A9"/>
    <w:rsid w:val="000220E9"/>
    <w:rsid w:val="0002226B"/>
    <w:rsid w:val="00022403"/>
    <w:rsid w:val="0002275A"/>
    <w:rsid w:val="000227B7"/>
    <w:rsid w:val="00022825"/>
    <w:rsid w:val="00022D15"/>
    <w:rsid w:val="00023A93"/>
    <w:rsid w:val="00023C31"/>
    <w:rsid w:val="00023E18"/>
    <w:rsid w:val="000241BB"/>
    <w:rsid w:val="00024B71"/>
    <w:rsid w:val="00024C8A"/>
    <w:rsid w:val="00024E2C"/>
    <w:rsid w:val="00024EE8"/>
    <w:rsid w:val="000250A0"/>
    <w:rsid w:val="0002539C"/>
    <w:rsid w:val="00025B35"/>
    <w:rsid w:val="00026938"/>
    <w:rsid w:val="00027019"/>
    <w:rsid w:val="000276B7"/>
    <w:rsid w:val="00027FC9"/>
    <w:rsid w:val="00030D7A"/>
    <w:rsid w:val="00030ED8"/>
    <w:rsid w:val="00031323"/>
    <w:rsid w:val="000313A4"/>
    <w:rsid w:val="00031444"/>
    <w:rsid w:val="000326A6"/>
    <w:rsid w:val="0003288A"/>
    <w:rsid w:val="00032D66"/>
    <w:rsid w:val="00032FA9"/>
    <w:rsid w:val="00033000"/>
    <w:rsid w:val="000330A4"/>
    <w:rsid w:val="00033BEE"/>
    <w:rsid w:val="00033F5D"/>
    <w:rsid w:val="000341E9"/>
    <w:rsid w:val="000345C6"/>
    <w:rsid w:val="0003467B"/>
    <w:rsid w:val="00034931"/>
    <w:rsid w:val="000351A0"/>
    <w:rsid w:val="000352F6"/>
    <w:rsid w:val="00035A20"/>
    <w:rsid w:val="000361D9"/>
    <w:rsid w:val="000364F5"/>
    <w:rsid w:val="00036708"/>
    <w:rsid w:val="000367E2"/>
    <w:rsid w:val="00036CEB"/>
    <w:rsid w:val="00036DA2"/>
    <w:rsid w:val="000370AA"/>
    <w:rsid w:val="00037937"/>
    <w:rsid w:val="00037B5F"/>
    <w:rsid w:val="00037CDA"/>
    <w:rsid w:val="00037CF1"/>
    <w:rsid w:val="00037D80"/>
    <w:rsid w:val="000404B7"/>
    <w:rsid w:val="00040F0C"/>
    <w:rsid w:val="00041D25"/>
    <w:rsid w:val="00041E4D"/>
    <w:rsid w:val="000428ED"/>
    <w:rsid w:val="000429B5"/>
    <w:rsid w:val="00042A28"/>
    <w:rsid w:val="00042F25"/>
    <w:rsid w:val="000430A3"/>
    <w:rsid w:val="0004357E"/>
    <w:rsid w:val="000440F0"/>
    <w:rsid w:val="000447AC"/>
    <w:rsid w:val="000449F6"/>
    <w:rsid w:val="00044D78"/>
    <w:rsid w:val="00044FAE"/>
    <w:rsid w:val="000450DA"/>
    <w:rsid w:val="0004526B"/>
    <w:rsid w:val="0004540D"/>
    <w:rsid w:val="000460AE"/>
    <w:rsid w:val="000464D5"/>
    <w:rsid w:val="00046C74"/>
    <w:rsid w:val="000479FF"/>
    <w:rsid w:val="00047ABC"/>
    <w:rsid w:val="00050DF6"/>
    <w:rsid w:val="00050E5B"/>
    <w:rsid w:val="000510B7"/>
    <w:rsid w:val="0005131E"/>
    <w:rsid w:val="00051678"/>
    <w:rsid w:val="00053640"/>
    <w:rsid w:val="00053DF6"/>
    <w:rsid w:val="000546C6"/>
    <w:rsid w:val="00054F0F"/>
    <w:rsid w:val="00055033"/>
    <w:rsid w:val="000550ED"/>
    <w:rsid w:val="00056AAF"/>
    <w:rsid w:val="000600D2"/>
    <w:rsid w:val="000608A8"/>
    <w:rsid w:val="000610BB"/>
    <w:rsid w:val="000625D9"/>
    <w:rsid w:val="0006294F"/>
    <w:rsid w:val="00062A69"/>
    <w:rsid w:val="000636EB"/>
    <w:rsid w:val="000638B0"/>
    <w:rsid w:val="00063BAF"/>
    <w:rsid w:val="000643F5"/>
    <w:rsid w:val="00064A9E"/>
    <w:rsid w:val="000650E0"/>
    <w:rsid w:val="00065CA7"/>
    <w:rsid w:val="00066450"/>
    <w:rsid w:val="000666E5"/>
    <w:rsid w:val="000667EC"/>
    <w:rsid w:val="000700E8"/>
    <w:rsid w:val="00070869"/>
    <w:rsid w:val="00070AA0"/>
    <w:rsid w:val="00071636"/>
    <w:rsid w:val="00071F17"/>
    <w:rsid w:val="000727C0"/>
    <w:rsid w:val="00072E9D"/>
    <w:rsid w:val="00072F51"/>
    <w:rsid w:val="000736D4"/>
    <w:rsid w:val="00073CA8"/>
    <w:rsid w:val="0007443A"/>
    <w:rsid w:val="00074525"/>
    <w:rsid w:val="00074697"/>
    <w:rsid w:val="00074B68"/>
    <w:rsid w:val="00075194"/>
    <w:rsid w:val="000757AB"/>
    <w:rsid w:val="00075A36"/>
    <w:rsid w:val="00075AE8"/>
    <w:rsid w:val="00075E62"/>
    <w:rsid w:val="0007686D"/>
    <w:rsid w:val="00076AD9"/>
    <w:rsid w:val="0007761D"/>
    <w:rsid w:val="00077A5D"/>
    <w:rsid w:val="000802AE"/>
    <w:rsid w:val="0008137A"/>
    <w:rsid w:val="0008144C"/>
    <w:rsid w:val="0008181E"/>
    <w:rsid w:val="000818B8"/>
    <w:rsid w:val="00081EA7"/>
    <w:rsid w:val="0008225B"/>
    <w:rsid w:val="00082338"/>
    <w:rsid w:val="00082A70"/>
    <w:rsid w:val="00082EF0"/>
    <w:rsid w:val="00083282"/>
    <w:rsid w:val="00083667"/>
    <w:rsid w:val="00083827"/>
    <w:rsid w:val="00083B6B"/>
    <w:rsid w:val="00083D30"/>
    <w:rsid w:val="00084808"/>
    <w:rsid w:val="0008490F"/>
    <w:rsid w:val="00085B6C"/>
    <w:rsid w:val="00086164"/>
    <w:rsid w:val="00086240"/>
    <w:rsid w:val="0008637B"/>
    <w:rsid w:val="00086841"/>
    <w:rsid w:val="00086DBA"/>
    <w:rsid w:val="000905AA"/>
    <w:rsid w:val="00090806"/>
    <w:rsid w:val="000908C7"/>
    <w:rsid w:val="000910C8"/>
    <w:rsid w:val="00091550"/>
    <w:rsid w:val="00091FA9"/>
    <w:rsid w:val="000927B9"/>
    <w:rsid w:val="0009295F"/>
    <w:rsid w:val="00092C34"/>
    <w:rsid w:val="000933AB"/>
    <w:rsid w:val="000938CF"/>
    <w:rsid w:val="000942F2"/>
    <w:rsid w:val="000943FA"/>
    <w:rsid w:val="00094954"/>
    <w:rsid w:val="00095135"/>
    <w:rsid w:val="0009535F"/>
    <w:rsid w:val="00095BAC"/>
    <w:rsid w:val="00095DA7"/>
    <w:rsid w:val="00096594"/>
    <w:rsid w:val="00097309"/>
    <w:rsid w:val="000976A7"/>
    <w:rsid w:val="0009787C"/>
    <w:rsid w:val="00097F27"/>
    <w:rsid w:val="00097FBE"/>
    <w:rsid w:val="000A055D"/>
    <w:rsid w:val="000A1930"/>
    <w:rsid w:val="000A1BBD"/>
    <w:rsid w:val="000A1EA1"/>
    <w:rsid w:val="000A1EFC"/>
    <w:rsid w:val="000A21AE"/>
    <w:rsid w:val="000A24A8"/>
    <w:rsid w:val="000A3327"/>
    <w:rsid w:val="000A42E1"/>
    <w:rsid w:val="000A4931"/>
    <w:rsid w:val="000A4D61"/>
    <w:rsid w:val="000A4EF0"/>
    <w:rsid w:val="000A5CE6"/>
    <w:rsid w:val="000A68AE"/>
    <w:rsid w:val="000A6F0A"/>
    <w:rsid w:val="000A6FB7"/>
    <w:rsid w:val="000A71ED"/>
    <w:rsid w:val="000A7A5F"/>
    <w:rsid w:val="000A7F2E"/>
    <w:rsid w:val="000B0BE6"/>
    <w:rsid w:val="000B1386"/>
    <w:rsid w:val="000B15A2"/>
    <w:rsid w:val="000B172B"/>
    <w:rsid w:val="000B19D8"/>
    <w:rsid w:val="000B2653"/>
    <w:rsid w:val="000B2C04"/>
    <w:rsid w:val="000B2CEF"/>
    <w:rsid w:val="000B375F"/>
    <w:rsid w:val="000B3819"/>
    <w:rsid w:val="000B3BBA"/>
    <w:rsid w:val="000B3E93"/>
    <w:rsid w:val="000B4124"/>
    <w:rsid w:val="000B4AE5"/>
    <w:rsid w:val="000B4CDC"/>
    <w:rsid w:val="000B5016"/>
    <w:rsid w:val="000B563B"/>
    <w:rsid w:val="000B56BE"/>
    <w:rsid w:val="000B5A3E"/>
    <w:rsid w:val="000B5F5E"/>
    <w:rsid w:val="000B63B4"/>
    <w:rsid w:val="000B640D"/>
    <w:rsid w:val="000B65AC"/>
    <w:rsid w:val="000B6FB6"/>
    <w:rsid w:val="000B70F1"/>
    <w:rsid w:val="000B78A5"/>
    <w:rsid w:val="000B7BBA"/>
    <w:rsid w:val="000C0835"/>
    <w:rsid w:val="000C0930"/>
    <w:rsid w:val="000C09ED"/>
    <w:rsid w:val="000C0D5E"/>
    <w:rsid w:val="000C1A71"/>
    <w:rsid w:val="000C21D3"/>
    <w:rsid w:val="000C222C"/>
    <w:rsid w:val="000C29B5"/>
    <w:rsid w:val="000C2B84"/>
    <w:rsid w:val="000C3021"/>
    <w:rsid w:val="000C40D0"/>
    <w:rsid w:val="000C4448"/>
    <w:rsid w:val="000C46EF"/>
    <w:rsid w:val="000C4BBA"/>
    <w:rsid w:val="000C5047"/>
    <w:rsid w:val="000C5F31"/>
    <w:rsid w:val="000C5FD2"/>
    <w:rsid w:val="000C60D2"/>
    <w:rsid w:val="000C645C"/>
    <w:rsid w:val="000C657E"/>
    <w:rsid w:val="000C6815"/>
    <w:rsid w:val="000C71AB"/>
    <w:rsid w:val="000C7652"/>
    <w:rsid w:val="000C7BCF"/>
    <w:rsid w:val="000D0E8B"/>
    <w:rsid w:val="000D1B26"/>
    <w:rsid w:val="000D22F5"/>
    <w:rsid w:val="000D2811"/>
    <w:rsid w:val="000D29DD"/>
    <w:rsid w:val="000D2BFC"/>
    <w:rsid w:val="000D2E82"/>
    <w:rsid w:val="000D3C7E"/>
    <w:rsid w:val="000D3DCE"/>
    <w:rsid w:val="000D4BF6"/>
    <w:rsid w:val="000D4F87"/>
    <w:rsid w:val="000D4FD2"/>
    <w:rsid w:val="000D5077"/>
    <w:rsid w:val="000D54AA"/>
    <w:rsid w:val="000D5B44"/>
    <w:rsid w:val="000D6212"/>
    <w:rsid w:val="000D657A"/>
    <w:rsid w:val="000D6840"/>
    <w:rsid w:val="000D6A35"/>
    <w:rsid w:val="000D719D"/>
    <w:rsid w:val="000D746D"/>
    <w:rsid w:val="000D74CD"/>
    <w:rsid w:val="000D7570"/>
    <w:rsid w:val="000D7A36"/>
    <w:rsid w:val="000D7BD9"/>
    <w:rsid w:val="000E0750"/>
    <w:rsid w:val="000E13C2"/>
    <w:rsid w:val="000E13DE"/>
    <w:rsid w:val="000E1D36"/>
    <w:rsid w:val="000E1E4B"/>
    <w:rsid w:val="000E341D"/>
    <w:rsid w:val="000E3504"/>
    <w:rsid w:val="000E353F"/>
    <w:rsid w:val="000E3970"/>
    <w:rsid w:val="000E3D02"/>
    <w:rsid w:val="000E3E2C"/>
    <w:rsid w:val="000E44E7"/>
    <w:rsid w:val="000E4FCA"/>
    <w:rsid w:val="000E5544"/>
    <w:rsid w:val="000E56DE"/>
    <w:rsid w:val="000E61FB"/>
    <w:rsid w:val="000E73B7"/>
    <w:rsid w:val="000E7480"/>
    <w:rsid w:val="000E78A6"/>
    <w:rsid w:val="000E7EAD"/>
    <w:rsid w:val="000F0086"/>
    <w:rsid w:val="000F00E6"/>
    <w:rsid w:val="000F0136"/>
    <w:rsid w:val="000F05BA"/>
    <w:rsid w:val="000F0914"/>
    <w:rsid w:val="000F0E82"/>
    <w:rsid w:val="000F18C5"/>
    <w:rsid w:val="000F1CDF"/>
    <w:rsid w:val="000F23F2"/>
    <w:rsid w:val="000F2803"/>
    <w:rsid w:val="000F299A"/>
    <w:rsid w:val="000F2C11"/>
    <w:rsid w:val="000F2E36"/>
    <w:rsid w:val="000F3D21"/>
    <w:rsid w:val="000F4B94"/>
    <w:rsid w:val="000F4F63"/>
    <w:rsid w:val="000F5104"/>
    <w:rsid w:val="000F5E8A"/>
    <w:rsid w:val="000F62AE"/>
    <w:rsid w:val="001000C5"/>
    <w:rsid w:val="00100B32"/>
    <w:rsid w:val="00100DFF"/>
    <w:rsid w:val="0010251C"/>
    <w:rsid w:val="00102BED"/>
    <w:rsid w:val="0010331E"/>
    <w:rsid w:val="00103A44"/>
    <w:rsid w:val="001046B1"/>
    <w:rsid w:val="00104E8C"/>
    <w:rsid w:val="001055C5"/>
    <w:rsid w:val="00105B02"/>
    <w:rsid w:val="00106CD1"/>
    <w:rsid w:val="00106DA0"/>
    <w:rsid w:val="001076F8"/>
    <w:rsid w:val="0010788F"/>
    <w:rsid w:val="00107B09"/>
    <w:rsid w:val="00107B2A"/>
    <w:rsid w:val="001101AA"/>
    <w:rsid w:val="001101B0"/>
    <w:rsid w:val="00110B06"/>
    <w:rsid w:val="00111739"/>
    <w:rsid w:val="00112BC8"/>
    <w:rsid w:val="001130BF"/>
    <w:rsid w:val="00113264"/>
    <w:rsid w:val="001132E5"/>
    <w:rsid w:val="00113536"/>
    <w:rsid w:val="00113640"/>
    <w:rsid w:val="00113A28"/>
    <w:rsid w:val="00113EB1"/>
    <w:rsid w:val="00113F54"/>
    <w:rsid w:val="001156CF"/>
    <w:rsid w:val="0011594E"/>
    <w:rsid w:val="00115CC6"/>
    <w:rsid w:val="00116F43"/>
    <w:rsid w:val="00117529"/>
    <w:rsid w:val="00117BF8"/>
    <w:rsid w:val="00117DAE"/>
    <w:rsid w:val="00117E5C"/>
    <w:rsid w:val="00117F21"/>
    <w:rsid w:val="00117FA0"/>
    <w:rsid w:val="00121981"/>
    <w:rsid w:val="00121C93"/>
    <w:rsid w:val="00121CA6"/>
    <w:rsid w:val="00122242"/>
    <w:rsid w:val="00122D75"/>
    <w:rsid w:val="00122FFE"/>
    <w:rsid w:val="00123EB6"/>
    <w:rsid w:val="001247EA"/>
    <w:rsid w:val="001249EF"/>
    <w:rsid w:val="00124E5D"/>
    <w:rsid w:val="001266F4"/>
    <w:rsid w:val="001268AA"/>
    <w:rsid w:val="00127467"/>
    <w:rsid w:val="00127582"/>
    <w:rsid w:val="00127E23"/>
    <w:rsid w:val="00127FB1"/>
    <w:rsid w:val="001301DE"/>
    <w:rsid w:val="00130EC0"/>
    <w:rsid w:val="001326E5"/>
    <w:rsid w:val="001327CF"/>
    <w:rsid w:val="00132ADD"/>
    <w:rsid w:val="00132FAE"/>
    <w:rsid w:val="0013311B"/>
    <w:rsid w:val="0013329D"/>
    <w:rsid w:val="00133E01"/>
    <w:rsid w:val="00134727"/>
    <w:rsid w:val="00134792"/>
    <w:rsid w:val="00134901"/>
    <w:rsid w:val="00135051"/>
    <w:rsid w:val="001353A1"/>
    <w:rsid w:val="001357B7"/>
    <w:rsid w:val="0013597F"/>
    <w:rsid w:val="00135DF4"/>
    <w:rsid w:val="001363F7"/>
    <w:rsid w:val="00136B82"/>
    <w:rsid w:val="00137724"/>
    <w:rsid w:val="001379D6"/>
    <w:rsid w:val="00137C50"/>
    <w:rsid w:val="00137E60"/>
    <w:rsid w:val="001407F4"/>
    <w:rsid w:val="00140F46"/>
    <w:rsid w:val="00141277"/>
    <w:rsid w:val="00141521"/>
    <w:rsid w:val="0014163A"/>
    <w:rsid w:val="00141846"/>
    <w:rsid w:val="001421CC"/>
    <w:rsid w:val="00143060"/>
    <w:rsid w:val="0014366B"/>
    <w:rsid w:val="001437D1"/>
    <w:rsid w:val="0014391A"/>
    <w:rsid w:val="00143FFA"/>
    <w:rsid w:val="001441A8"/>
    <w:rsid w:val="001445EE"/>
    <w:rsid w:val="00145085"/>
    <w:rsid w:val="00145558"/>
    <w:rsid w:val="00146405"/>
    <w:rsid w:val="00146511"/>
    <w:rsid w:val="00146FD9"/>
    <w:rsid w:val="0014704B"/>
    <w:rsid w:val="00147767"/>
    <w:rsid w:val="00151315"/>
    <w:rsid w:val="001513FD"/>
    <w:rsid w:val="0015153D"/>
    <w:rsid w:val="001519C6"/>
    <w:rsid w:val="00151C0D"/>
    <w:rsid w:val="00152001"/>
    <w:rsid w:val="0015206C"/>
    <w:rsid w:val="001521DA"/>
    <w:rsid w:val="001522EF"/>
    <w:rsid w:val="00152628"/>
    <w:rsid w:val="001529F0"/>
    <w:rsid w:val="001530BE"/>
    <w:rsid w:val="00153AC5"/>
    <w:rsid w:val="00154750"/>
    <w:rsid w:val="001549C6"/>
    <w:rsid w:val="00154E87"/>
    <w:rsid w:val="001551C9"/>
    <w:rsid w:val="001552AF"/>
    <w:rsid w:val="00155A9B"/>
    <w:rsid w:val="00156F0B"/>
    <w:rsid w:val="00157126"/>
    <w:rsid w:val="00157A61"/>
    <w:rsid w:val="00157BAC"/>
    <w:rsid w:val="00160A0A"/>
    <w:rsid w:val="00160E61"/>
    <w:rsid w:val="001610E3"/>
    <w:rsid w:val="00161AC2"/>
    <w:rsid w:val="00161E6F"/>
    <w:rsid w:val="00162356"/>
    <w:rsid w:val="0016284D"/>
    <w:rsid w:val="00162A87"/>
    <w:rsid w:val="001631F6"/>
    <w:rsid w:val="001636A5"/>
    <w:rsid w:val="0016401B"/>
    <w:rsid w:val="0016431B"/>
    <w:rsid w:val="001649C1"/>
    <w:rsid w:val="00164AAA"/>
    <w:rsid w:val="00164ACF"/>
    <w:rsid w:val="00164B1B"/>
    <w:rsid w:val="001650CF"/>
    <w:rsid w:val="001653E3"/>
    <w:rsid w:val="00165A9A"/>
    <w:rsid w:val="00165FD2"/>
    <w:rsid w:val="0016626F"/>
    <w:rsid w:val="001667FF"/>
    <w:rsid w:val="00166996"/>
    <w:rsid w:val="00166997"/>
    <w:rsid w:val="00166AE5"/>
    <w:rsid w:val="00170ED9"/>
    <w:rsid w:val="00171165"/>
    <w:rsid w:val="001712C2"/>
    <w:rsid w:val="001713FD"/>
    <w:rsid w:val="001716AB"/>
    <w:rsid w:val="00171ACE"/>
    <w:rsid w:val="0017235D"/>
    <w:rsid w:val="00172E9B"/>
    <w:rsid w:val="001731A0"/>
    <w:rsid w:val="00173378"/>
    <w:rsid w:val="00173FD7"/>
    <w:rsid w:val="001743BD"/>
    <w:rsid w:val="001748AF"/>
    <w:rsid w:val="00174C5B"/>
    <w:rsid w:val="00175A69"/>
    <w:rsid w:val="00175CEB"/>
    <w:rsid w:val="00175E42"/>
    <w:rsid w:val="00176576"/>
    <w:rsid w:val="00176587"/>
    <w:rsid w:val="00176ACE"/>
    <w:rsid w:val="00176AFB"/>
    <w:rsid w:val="001771C8"/>
    <w:rsid w:val="001773CA"/>
    <w:rsid w:val="00180007"/>
    <w:rsid w:val="0018087C"/>
    <w:rsid w:val="00181BD0"/>
    <w:rsid w:val="00181F4C"/>
    <w:rsid w:val="001821EF"/>
    <w:rsid w:val="00182545"/>
    <w:rsid w:val="0018374F"/>
    <w:rsid w:val="00183B5D"/>
    <w:rsid w:val="001842DC"/>
    <w:rsid w:val="00184ADB"/>
    <w:rsid w:val="00184E23"/>
    <w:rsid w:val="0018590F"/>
    <w:rsid w:val="00186EEE"/>
    <w:rsid w:val="00190494"/>
    <w:rsid w:val="00190AFB"/>
    <w:rsid w:val="00190B69"/>
    <w:rsid w:val="00190E3D"/>
    <w:rsid w:val="00190F41"/>
    <w:rsid w:val="00191563"/>
    <w:rsid w:val="00191824"/>
    <w:rsid w:val="00191D71"/>
    <w:rsid w:val="00191DE8"/>
    <w:rsid w:val="00192E54"/>
    <w:rsid w:val="00192F12"/>
    <w:rsid w:val="00193516"/>
    <w:rsid w:val="001937E0"/>
    <w:rsid w:val="00193F37"/>
    <w:rsid w:val="001940BD"/>
    <w:rsid w:val="0019445E"/>
    <w:rsid w:val="00194530"/>
    <w:rsid w:val="00194577"/>
    <w:rsid w:val="001949CF"/>
    <w:rsid w:val="0019536F"/>
    <w:rsid w:val="00195BC6"/>
    <w:rsid w:val="00195BF3"/>
    <w:rsid w:val="00195FD6"/>
    <w:rsid w:val="00196223"/>
    <w:rsid w:val="00196461"/>
    <w:rsid w:val="00196A87"/>
    <w:rsid w:val="00196B30"/>
    <w:rsid w:val="00197E49"/>
    <w:rsid w:val="00197EEA"/>
    <w:rsid w:val="001A059D"/>
    <w:rsid w:val="001A0C26"/>
    <w:rsid w:val="001A1384"/>
    <w:rsid w:val="001A1BAF"/>
    <w:rsid w:val="001A336A"/>
    <w:rsid w:val="001A3564"/>
    <w:rsid w:val="001A3B73"/>
    <w:rsid w:val="001A3D6F"/>
    <w:rsid w:val="001A40B9"/>
    <w:rsid w:val="001A40E0"/>
    <w:rsid w:val="001A431F"/>
    <w:rsid w:val="001A457C"/>
    <w:rsid w:val="001A483E"/>
    <w:rsid w:val="001A566B"/>
    <w:rsid w:val="001A5B1A"/>
    <w:rsid w:val="001A5C8B"/>
    <w:rsid w:val="001A6588"/>
    <w:rsid w:val="001A7478"/>
    <w:rsid w:val="001A7A5F"/>
    <w:rsid w:val="001A7A60"/>
    <w:rsid w:val="001B01B0"/>
    <w:rsid w:val="001B0821"/>
    <w:rsid w:val="001B10EF"/>
    <w:rsid w:val="001B1178"/>
    <w:rsid w:val="001B1DAA"/>
    <w:rsid w:val="001B2513"/>
    <w:rsid w:val="001B26A3"/>
    <w:rsid w:val="001B2846"/>
    <w:rsid w:val="001B3A1B"/>
    <w:rsid w:val="001B3C41"/>
    <w:rsid w:val="001B3F5C"/>
    <w:rsid w:val="001B4EF2"/>
    <w:rsid w:val="001B4EF6"/>
    <w:rsid w:val="001B56CD"/>
    <w:rsid w:val="001B5A91"/>
    <w:rsid w:val="001B6223"/>
    <w:rsid w:val="001B635F"/>
    <w:rsid w:val="001B6ED5"/>
    <w:rsid w:val="001B720C"/>
    <w:rsid w:val="001B73B0"/>
    <w:rsid w:val="001B7A89"/>
    <w:rsid w:val="001B7C1E"/>
    <w:rsid w:val="001B7E46"/>
    <w:rsid w:val="001BFE2D"/>
    <w:rsid w:val="001C006D"/>
    <w:rsid w:val="001C0DE9"/>
    <w:rsid w:val="001C0E8D"/>
    <w:rsid w:val="001C0FB3"/>
    <w:rsid w:val="001C1405"/>
    <w:rsid w:val="001C1C66"/>
    <w:rsid w:val="001C237E"/>
    <w:rsid w:val="001C2851"/>
    <w:rsid w:val="001C2B37"/>
    <w:rsid w:val="001C2C4D"/>
    <w:rsid w:val="001C358F"/>
    <w:rsid w:val="001C36BC"/>
    <w:rsid w:val="001C40C7"/>
    <w:rsid w:val="001C4126"/>
    <w:rsid w:val="001C4393"/>
    <w:rsid w:val="001C4601"/>
    <w:rsid w:val="001C47B6"/>
    <w:rsid w:val="001C4A0F"/>
    <w:rsid w:val="001C4DC4"/>
    <w:rsid w:val="001C4F17"/>
    <w:rsid w:val="001C5058"/>
    <w:rsid w:val="001C5197"/>
    <w:rsid w:val="001C5A03"/>
    <w:rsid w:val="001C6313"/>
    <w:rsid w:val="001C671C"/>
    <w:rsid w:val="001C6AE2"/>
    <w:rsid w:val="001C6B52"/>
    <w:rsid w:val="001C6FE4"/>
    <w:rsid w:val="001C7053"/>
    <w:rsid w:val="001D19F5"/>
    <w:rsid w:val="001D1A0F"/>
    <w:rsid w:val="001D1DD1"/>
    <w:rsid w:val="001D2667"/>
    <w:rsid w:val="001D2ADF"/>
    <w:rsid w:val="001D2B65"/>
    <w:rsid w:val="001D387F"/>
    <w:rsid w:val="001D3BC5"/>
    <w:rsid w:val="001D3E26"/>
    <w:rsid w:val="001D443F"/>
    <w:rsid w:val="001D4469"/>
    <w:rsid w:val="001D474D"/>
    <w:rsid w:val="001D480D"/>
    <w:rsid w:val="001D48FA"/>
    <w:rsid w:val="001D50CB"/>
    <w:rsid w:val="001D53F0"/>
    <w:rsid w:val="001D57D9"/>
    <w:rsid w:val="001D58DF"/>
    <w:rsid w:val="001D636E"/>
    <w:rsid w:val="001D6638"/>
    <w:rsid w:val="001D679B"/>
    <w:rsid w:val="001D68F0"/>
    <w:rsid w:val="001D6D37"/>
    <w:rsid w:val="001E04C7"/>
    <w:rsid w:val="001E1079"/>
    <w:rsid w:val="001E1A04"/>
    <w:rsid w:val="001E1B41"/>
    <w:rsid w:val="001E1C48"/>
    <w:rsid w:val="001E1FD6"/>
    <w:rsid w:val="001E3169"/>
    <w:rsid w:val="001E3503"/>
    <w:rsid w:val="001E3FC8"/>
    <w:rsid w:val="001E4421"/>
    <w:rsid w:val="001E482E"/>
    <w:rsid w:val="001E4BA3"/>
    <w:rsid w:val="001E53CB"/>
    <w:rsid w:val="001E61C7"/>
    <w:rsid w:val="001E6712"/>
    <w:rsid w:val="001E725A"/>
    <w:rsid w:val="001E772D"/>
    <w:rsid w:val="001E799B"/>
    <w:rsid w:val="001E7C39"/>
    <w:rsid w:val="001F0242"/>
    <w:rsid w:val="001F026F"/>
    <w:rsid w:val="001F0A28"/>
    <w:rsid w:val="001F0FE9"/>
    <w:rsid w:val="001F103F"/>
    <w:rsid w:val="001F10B1"/>
    <w:rsid w:val="001F1ABE"/>
    <w:rsid w:val="001F1BA1"/>
    <w:rsid w:val="001F2894"/>
    <w:rsid w:val="001F2AD2"/>
    <w:rsid w:val="001F2DA7"/>
    <w:rsid w:val="001F3632"/>
    <w:rsid w:val="001F36C9"/>
    <w:rsid w:val="001F3D04"/>
    <w:rsid w:val="001F4460"/>
    <w:rsid w:val="001F4D62"/>
    <w:rsid w:val="001F5930"/>
    <w:rsid w:val="001F5DE2"/>
    <w:rsid w:val="001F60D2"/>
    <w:rsid w:val="001F6615"/>
    <w:rsid w:val="001F784E"/>
    <w:rsid w:val="001F7AF9"/>
    <w:rsid w:val="001F7FBE"/>
    <w:rsid w:val="002004EC"/>
    <w:rsid w:val="00200AF4"/>
    <w:rsid w:val="00200E97"/>
    <w:rsid w:val="00200EFE"/>
    <w:rsid w:val="00201CA7"/>
    <w:rsid w:val="00201DDF"/>
    <w:rsid w:val="002035D6"/>
    <w:rsid w:val="00203D59"/>
    <w:rsid w:val="0020464B"/>
    <w:rsid w:val="00204783"/>
    <w:rsid w:val="00204FD7"/>
    <w:rsid w:val="002058D8"/>
    <w:rsid w:val="00207E26"/>
    <w:rsid w:val="002102B4"/>
    <w:rsid w:val="00210377"/>
    <w:rsid w:val="00210895"/>
    <w:rsid w:val="00210AA1"/>
    <w:rsid w:val="00210C69"/>
    <w:rsid w:val="00210D09"/>
    <w:rsid w:val="00211936"/>
    <w:rsid w:val="0021286A"/>
    <w:rsid w:val="00212CD4"/>
    <w:rsid w:val="0021338E"/>
    <w:rsid w:val="00213625"/>
    <w:rsid w:val="00213DBA"/>
    <w:rsid w:val="00213E21"/>
    <w:rsid w:val="00214FF6"/>
    <w:rsid w:val="00215847"/>
    <w:rsid w:val="00215F48"/>
    <w:rsid w:val="00217F03"/>
    <w:rsid w:val="002202A7"/>
    <w:rsid w:val="002208CF"/>
    <w:rsid w:val="00220ED3"/>
    <w:rsid w:val="0022147D"/>
    <w:rsid w:val="002215BD"/>
    <w:rsid w:val="002226C1"/>
    <w:rsid w:val="002228F5"/>
    <w:rsid w:val="00222925"/>
    <w:rsid w:val="00222984"/>
    <w:rsid w:val="00222A69"/>
    <w:rsid w:val="00222DBF"/>
    <w:rsid w:val="002237A3"/>
    <w:rsid w:val="002237CA"/>
    <w:rsid w:val="0022383D"/>
    <w:rsid w:val="002238AC"/>
    <w:rsid w:val="002239A0"/>
    <w:rsid w:val="00223DD1"/>
    <w:rsid w:val="0022462C"/>
    <w:rsid w:val="00224761"/>
    <w:rsid w:val="00224B31"/>
    <w:rsid w:val="00224ECE"/>
    <w:rsid w:val="00225249"/>
    <w:rsid w:val="00225543"/>
    <w:rsid w:val="00225765"/>
    <w:rsid w:val="00225E7D"/>
    <w:rsid w:val="00226BB7"/>
    <w:rsid w:val="00226C8F"/>
    <w:rsid w:val="00227316"/>
    <w:rsid w:val="00227796"/>
    <w:rsid w:val="00227905"/>
    <w:rsid w:val="0023027F"/>
    <w:rsid w:val="00230DA0"/>
    <w:rsid w:val="00231DC8"/>
    <w:rsid w:val="0023242F"/>
    <w:rsid w:val="0023247F"/>
    <w:rsid w:val="002327C3"/>
    <w:rsid w:val="002328AE"/>
    <w:rsid w:val="00232C59"/>
    <w:rsid w:val="00232CB4"/>
    <w:rsid w:val="002333B7"/>
    <w:rsid w:val="00234391"/>
    <w:rsid w:val="0023446A"/>
    <w:rsid w:val="00234471"/>
    <w:rsid w:val="00234C68"/>
    <w:rsid w:val="00235433"/>
    <w:rsid w:val="0023607D"/>
    <w:rsid w:val="002378FB"/>
    <w:rsid w:val="00237D2D"/>
    <w:rsid w:val="0024033E"/>
    <w:rsid w:val="002409DC"/>
    <w:rsid w:val="00241137"/>
    <w:rsid w:val="00241185"/>
    <w:rsid w:val="0024119D"/>
    <w:rsid w:val="00242A1A"/>
    <w:rsid w:val="00242BD9"/>
    <w:rsid w:val="00243146"/>
    <w:rsid w:val="002438C3"/>
    <w:rsid w:val="00244281"/>
    <w:rsid w:val="00244505"/>
    <w:rsid w:val="00244C5B"/>
    <w:rsid w:val="0024524B"/>
    <w:rsid w:val="00245993"/>
    <w:rsid w:val="00246325"/>
    <w:rsid w:val="0024674B"/>
    <w:rsid w:val="00246A7D"/>
    <w:rsid w:val="00246AAB"/>
    <w:rsid w:val="00246D89"/>
    <w:rsid w:val="0024742B"/>
    <w:rsid w:val="00247ABC"/>
    <w:rsid w:val="00247EB0"/>
    <w:rsid w:val="00247F15"/>
    <w:rsid w:val="00250506"/>
    <w:rsid w:val="00250A74"/>
    <w:rsid w:val="00250B48"/>
    <w:rsid w:val="00250C95"/>
    <w:rsid w:val="00252532"/>
    <w:rsid w:val="00252B40"/>
    <w:rsid w:val="0025354F"/>
    <w:rsid w:val="00254BDB"/>
    <w:rsid w:val="002551EC"/>
    <w:rsid w:val="00256227"/>
    <w:rsid w:val="00256648"/>
    <w:rsid w:val="00256FF7"/>
    <w:rsid w:val="00260A93"/>
    <w:rsid w:val="00260B87"/>
    <w:rsid w:val="00260E5C"/>
    <w:rsid w:val="002613DC"/>
    <w:rsid w:val="00261CF3"/>
    <w:rsid w:val="00262147"/>
    <w:rsid w:val="0026336E"/>
    <w:rsid w:val="00263565"/>
    <w:rsid w:val="002641F5"/>
    <w:rsid w:val="00264893"/>
    <w:rsid w:val="002663C7"/>
    <w:rsid w:val="00266B25"/>
    <w:rsid w:val="00266DA6"/>
    <w:rsid w:val="0026784A"/>
    <w:rsid w:val="002678AF"/>
    <w:rsid w:val="00267BCB"/>
    <w:rsid w:val="0027035B"/>
    <w:rsid w:val="002704EB"/>
    <w:rsid w:val="00270680"/>
    <w:rsid w:val="00270808"/>
    <w:rsid w:val="00270B84"/>
    <w:rsid w:val="00271697"/>
    <w:rsid w:val="00272207"/>
    <w:rsid w:val="00272E50"/>
    <w:rsid w:val="00273075"/>
    <w:rsid w:val="00273B85"/>
    <w:rsid w:val="0027405C"/>
    <w:rsid w:val="00274360"/>
    <w:rsid w:val="002743D7"/>
    <w:rsid w:val="0027498A"/>
    <w:rsid w:val="00274A14"/>
    <w:rsid w:val="00274C5E"/>
    <w:rsid w:val="002757E7"/>
    <w:rsid w:val="0027626C"/>
    <w:rsid w:val="0027639A"/>
    <w:rsid w:val="002768E2"/>
    <w:rsid w:val="00276B8A"/>
    <w:rsid w:val="00277A08"/>
    <w:rsid w:val="00277A21"/>
    <w:rsid w:val="00277AF1"/>
    <w:rsid w:val="00280479"/>
    <w:rsid w:val="0028105D"/>
    <w:rsid w:val="002810EC"/>
    <w:rsid w:val="0028123F"/>
    <w:rsid w:val="0028125C"/>
    <w:rsid w:val="002813F2"/>
    <w:rsid w:val="002822F1"/>
    <w:rsid w:val="00282599"/>
    <w:rsid w:val="00282861"/>
    <w:rsid w:val="002828C1"/>
    <w:rsid w:val="00282956"/>
    <w:rsid w:val="00282B2F"/>
    <w:rsid w:val="00282D1B"/>
    <w:rsid w:val="00283084"/>
    <w:rsid w:val="00283EA0"/>
    <w:rsid w:val="00284470"/>
    <w:rsid w:val="002853A5"/>
    <w:rsid w:val="00285895"/>
    <w:rsid w:val="00285E5D"/>
    <w:rsid w:val="00286304"/>
    <w:rsid w:val="00286B4E"/>
    <w:rsid w:val="00286FEA"/>
    <w:rsid w:val="00287030"/>
    <w:rsid w:val="00287DE1"/>
    <w:rsid w:val="00290013"/>
    <w:rsid w:val="00291F5B"/>
    <w:rsid w:val="00292200"/>
    <w:rsid w:val="002924B2"/>
    <w:rsid w:val="0029300D"/>
    <w:rsid w:val="002934C9"/>
    <w:rsid w:val="002936F1"/>
    <w:rsid w:val="00293A41"/>
    <w:rsid w:val="00294610"/>
    <w:rsid w:val="00294B5E"/>
    <w:rsid w:val="00294B78"/>
    <w:rsid w:val="00294F20"/>
    <w:rsid w:val="002954DF"/>
    <w:rsid w:val="00295532"/>
    <w:rsid w:val="002961CA"/>
    <w:rsid w:val="00296452"/>
    <w:rsid w:val="00296D13"/>
    <w:rsid w:val="00296E18"/>
    <w:rsid w:val="00296FD7"/>
    <w:rsid w:val="002974AC"/>
    <w:rsid w:val="002979A8"/>
    <w:rsid w:val="00297CBB"/>
    <w:rsid w:val="00297D62"/>
    <w:rsid w:val="002A055A"/>
    <w:rsid w:val="002A11D4"/>
    <w:rsid w:val="002A137B"/>
    <w:rsid w:val="002A24E1"/>
    <w:rsid w:val="002A2940"/>
    <w:rsid w:val="002A29F0"/>
    <w:rsid w:val="002A2AEB"/>
    <w:rsid w:val="002A33DE"/>
    <w:rsid w:val="002A4232"/>
    <w:rsid w:val="002A42A8"/>
    <w:rsid w:val="002A435D"/>
    <w:rsid w:val="002A4565"/>
    <w:rsid w:val="002A48C3"/>
    <w:rsid w:val="002A4CC1"/>
    <w:rsid w:val="002A4D38"/>
    <w:rsid w:val="002A4F53"/>
    <w:rsid w:val="002A5516"/>
    <w:rsid w:val="002A5DD4"/>
    <w:rsid w:val="002A6193"/>
    <w:rsid w:val="002A6A23"/>
    <w:rsid w:val="002A6C2A"/>
    <w:rsid w:val="002A74AF"/>
    <w:rsid w:val="002B00A7"/>
    <w:rsid w:val="002B0835"/>
    <w:rsid w:val="002B0ED1"/>
    <w:rsid w:val="002B129A"/>
    <w:rsid w:val="002B19C3"/>
    <w:rsid w:val="002B2180"/>
    <w:rsid w:val="002B22A6"/>
    <w:rsid w:val="002B25F7"/>
    <w:rsid w:val="002B3498"/>
    <w:rsid w:val="002B3BF6"/>
    <w:rsid w:val="002B3FBB"/>
    <w:rsid w:val="002B4165"/>
    <w:rsid w:val="002B453D"/>
    <w:rsid w:val="002B4A18"/>
    <w:rsid w:val="002B4C6E"/>
    <w:rsid w:val="002B4EFF"/>
    <w:rsid w:val="002B5103"/>
    <w:rsid w:val="002B5398"/>
    <w:rsid w:val="002B53F6"/>
    <w:rsid w:val="002B58AF"/>
    <w:rsid w:val="002B5B93"/>
    <w:rsid w:val="002B5BA1"/>
    <w:rsid w:val="002B5F32"/>
    <w:rsid w:val="002B5F53"/>
    <w:rsid w:val="002B5F98"/>
    <w:rsid w:val="002B7789"/>
    <w:rsid w:val="002B7838"/>
    <w:rsid w:val="002C0031"/>
    <w:rsid w:val="002C0117"/>
    <w:rsid w:val="002C03EF"/>
    <w:rsid w:val="002C053B"/>
    <w:rsid w:val="002C0942"/>
    <w:rsid w:val="002C184B"/>
    <w:rsid w:val="002C1A79"/>
    <w:rsid w:val="002C1AA3"/>
    <w:rsid w:val="002C1D8D"/>
    <w:rsid w:val="002C29DA"/>
    <w:rsid w:val="002C2BE0"/>
    <w:rsid w:val="002C32CF"/>
    <w:rsid w:val="002C3A81"/>
    <w:rsid w:val="002C3E0A"/>
    <w:rsid w:val="002C436C"/>
    <w:rsid w:val="002C4386"/>
    <w:rsid w:val="002C44A2"/>
    <w:rsid w:val="002C45A8"/>
    <w:rsid w:val="002C4674"/>
    <w:rsid w:val="002C472D"/>
    <w:rsid w:val="002C549A"/>
    <w:rsid w:val="002C5823"/>
    <w:rsid w:val="002C5A79"/>
    <w:rsid w:val="002C5DFD"/>
    <w:rsid w:val="002C6265"/>
    <w:rsid w:val="002C7059"/>
    <w:rsid w:val="002C7266"/>
    <w:rsid w:val="002C7404"/>
    <w:rsid w:val="002C7A1E"/>
    <w:rsid w:val="002D03CB"/>
    <w:rsid w:val="002D143E"/>
    <w:rsid w:val="002D1E23"/>
    <w:rsid w:val="002D1F3F"/>
    <w:rsid w:val="002D203E"/>
    <w:rsid w:val="002D2139"/>
    <w:rsid w:val="002D26FB"/>
    <w:rsid w:val="002D3327"/>
    <w:rsid w:val="002D36CF"/>
    <w:rsid w:val="002D3957"/>
    <w:rsid w:val="002D3C37"/>
    <w:rsid w:val="002D4139"/>
    <w:rsid w:val="002D4588"/>
    <w:rsid w:val="002D4694"/>
    <w:rsid w:val="002D47A0"/>
    <w:rsid w:val="002D486B"/>
    <w:rsid w:val="002D4F7C"/>
    <w:rsid w:val="002D50C5"/>
    <w:rsid w:val="002D5152"/>
    <w:rsid w:val="002D55B3"/>
    <w:rsid w:val="002D5B47"/>
    <w:rsid w:val="002D6B81"/>
    <w:rsid w:val="002D6C7E"/>
    <w:rsid w:val="002D72C4"/>
    <w:rsid w:val="002E00D5"/>
    <w:rsid w:val="002E0ABB"/>
    <w:rsid w:val="002E0C2B"/>
    <w:rsid w:val="002E0E13"/>
    <w:rsid w:val="002E0E85"/>
    <w:rsid w:val="002E1849"/>
    <w:rsid w:val="002E1D2C"/>
    <w:rsid w:val="002E204C"/>
    <w:rsid w:val="002E2790"/>
    <w:rsid w:val="002E2B65"/>
    <w:rsid w:val="002E3296"/>
    <w:rsid w:val="002E349E"/>
    <w:rsid w:val="002E38B7"/>
    <w:rsid w:val="002E3E4F"/>
    <w:rsid w:val="002E485D"/>
    <w:rsid w:val="002E4A86"/>
    <w:rsid w:val="002E4FD0"/>
    <w:rsid w:val="002E538A"/>
    <w:rsid w:val="002E5A60"/>
    <w:rsid w:val="002E5E24"/>
    <w:rsid w:val="002E5FE4"/>
    <w:rsid w:val="002E65B3"/>
    <w:rsid w:val="002E691A"/>
    <w:rsid w:val="002E7010"/>
    <w:rsid w:val="002E7041"/>
    <w:rsid w:val="002E76A6"/>
    <w:rsid w:val="002E7B66"/>
    <w:rsid w:val="002E7C0E"/>
    <w:rsid w:val="002E7C91"/>
    <w:rsid w:val="002F01E6"/>
    <w:rsid w:val="002F0BF5"/>
    <w:rsid w:val="002F17FB"/>
    <w:rsid w:val="002F1B74"/>
    <w:rsid w:val="002F1EAD"/>
    <w:rsid w:val="002F338D"/>
    <w:rsid w:val="002F34B1"/>
    <w:rsid w:val="002F34EB"/>
    <w:rsid w:val="002F38C2"/>
    <w:rsid w:val="002F3D11"/>
    <w:rsid w:val="002F3F91"/>
    <w:rsid w:val="002F4534"/>
    <w:rsid w:val="002F45A8"/>
    <w:rsid w:val="002F4C1E"/>
    <w:rsid w:val="002F4CEE"/>
    <w:rsid w:val="002F4FC4"/>
    <w:rsid w:val="002F5134"/>
    <w:rsid w:val="002F5294"/>
    <w:rsid w:val="002F53E0"/>
    <w:rsid w:val="002F5687"/>
    <w:rsid w:val="002F5EE2"/>
    <w:rsid w:val="002F6134"/>
    <w:rsid w:val="002F66FD"/>
    <w:rsid w:val="002F6805"/>
    <w:rsid w:val="002F6862"/>
    <w:rsid w:val="002F6BC4"/>
    <w:rsid w:val="002F6D02"/>
    <w:rsid w:val="002F7A65"/>
    <w:rsid w:val="002F7CC9"/>
    <w:rsid w:val="002F7E81"/>
    <w:rsid w:val="0030011A"/>
    <w:rsid w:val="0030022D"/>
    <w:rsid w:val="003002E8"/>
    <w:rsid w:val="003004B5"/>
    <w:rsid w:val="00300662"/>
    <w:rsid w:val="00300B37"/>
    <w:rsid w:val="00300B46"/>
    <w:rsid w:val="00301D85"/>
    <w:rsid w:val="00302605"/>
    <w:rsid w:val="00302835"/>
    <w:rsid w:val="00302AEB"/>
    <w:rsid w:val="00302F6E"/>
    <w:rsid w:val="00303294"/>
    <w:rsid w:val="0030330E"/>
    <w:rsid w:val="0030383C"/>
    <w:rsid w:val="00303A8A"/>
    <w:rsid w:val="00303AEC"/>
    <w:rsid w:val="00303CD2"/>
    <w:rsid w:val="003044F9"/>
    <w:rsid w:val="003046E2"/>
    <w:rsid w:val="00304A76"/>
    <w:rsid w:val="00304F86"/>
    <w:rsid w:val="00305B6E"/>
    <w:rsid w:val="00305F3E"/>
    <w:rsid w:val="00306351"/>
    <w:rsid w:val="00307AC2"/>
    <w:rsid w:val="00307B6E"/>
    <w:rsid w:val="00307F95"/>
    <w:rsid w:val="0031037E"/>
    <w:rsid w:val="003113C7"/>
    <w:rsid w:val="00311569"/>
    <w:rsid w:val="003122AE"/>
    <w:rsid w:val="00312F52"/>
    <w:rsid w:val="0031316C"/>
    <w:rsid w:val="003133F3"/>
    <w:rsid w:val="00313525"/>
    <w:rsid w:val="00313831"/>
    <w:rsid w:val="00314142"/>
    <w:rsid w:val="00314514"/>
    <w:rsid w:val="003147A1"/>
    <w:rsid w:val="00314E0F"/>
    <w:rsid w:val="003150A8"/>
    <w:rsid w:val="00316296"/>
    <w:rsid w:val="00316309"/>
    <w:rsid w:val="003164BD"/>
    <w:rsid w:val="00316953"/>
    <w:rsid w:val="00316CE1"/>
    <w:rsid w:val="00317707"/>
    <w:rsid w:val="0031793C"/>
    <w:rsid w:val="003204C3"/>
    <w:rsid w:val="00320625"/>
    <w:rsid w:val="0032064F"/>
    <w:rsid w:val="00320781"/>
    <w:rsid w:val="003212BD"/>
    <w:rsid w:val="0032161A"/>
    <w:rsid w:val="00321D43"/>
    <w:rsid w:val="00321E41"/>
    <w:rsid w:val="00322D74"/>
    <w:rsid w:val="0032342F"/>
    <w:rsid w:val="003237B4"/>
    <w:rsid w:val="003243AF"/>
    <w:rsid w:val="00324843"/>
    <w:rsid w:val="00324C4A"/>
    <w:rsid w:val="00325888"/>
    <w:rsid w:val="00325A85"/>
    <w:rsid w:val="003261BD"/>
    <w:rsid w:val="003261C6"/>
    <w:rsid w:val="003265D1"/>
    <w:rsid w:val="00326C9D"/>
    <w:rsid w:val="00327519"/>
    <w:rsid w:val="00327ADD"/>
    <w:rsid w:val="00327F84"/>
    <w:rsid w:val="003305F8"/>
    <w:rsid w:val="00330EB4"/>
    <w:rsid w:val="00331232"/>
    <w:rsid w:val="00331C35"/>
    <w:rsid w:val="00332AFE"/>
    <w:rsid w:val="00332C7F"/>
    <w:rsid w:val="00332E96"/>
    <w:rsid w:val="00333B66"/>
    <w:rsid w:val="00334176"/>
    <w:rsid w:val="00334777"/>
    <w:rsid w:val="00334C01"/>
    <w:rsid w:val="00335448"/>
    <w:rsid w:val="00335501"/>
    <w:rsid w:val="00335859"/>
    <w:rsid w:val="003358F8"/>
    <w:rsid w:val="00336391"/>
    <w:rsid w:val="00336431"/>
    <w:rsid w:val="00336A57"/>
    <w:rsid w:val="00336B08"/>
    <w:rsid w:val="00340098"/>
    <w:rsid w:val="00340F1C"/>
    <w:rsid w:val="00341694"/>
    <w:rsid w:val="00342727"/>
    <w:rsid w:val="003427B3"/>
    <w:rsid w:val="0034286A"/>
    <w:rsid w:val="00342D99"/>
    <w:rsid w:val="00343614"/>
    <w:rsid w:val="003437C6"/>
    <w:rsid w:val="003438FC"/>
    <w:rsid w:val="00344033"/>
    <w:rsid w:val="00344FA1"/>
    <w:rsid w:val="0034501C"/>
    <w:rsid w:val="003465B7"/>
    <w:rsid w:val="00346D71"/>
    <w:rsid w:val="003474AE"/>
    <w:rsid w:val="00347873"/>
    <w:rsid w:val="00347A96"/>
    <w:rsid w:val="00347DCF"/>
    <w:rsid w:val="00347E6C"/>
    <w:rsid w:val="00350A9A"/>
    <w:rsid w:val="00350E3D"/>
    <w:rsid w:val="003510CD"/>
    <w:rsid w:val="00351265"/>
    <w:rsid w:val="003513A5"/>
    <w:rsid w:val="003533E4"/>
    <w:rsid w:val="0035343D"/>
    <w:rsid w:val="00353790"/>
    <w:rsid w:val="003538F6"/>
    <w:rsid w:val="00353C7B"/>
    <w:rsid w:val="00354319"/>
    <w:rsid w:val="00354361"/>
    <w:rsid w:val="00355017"/>
    <w:rsid w:val="003551A9"/>
    <w:rsid w:val="003557AF"/>
    <w:rsid w:val="003557F6"/>
    <w:rsid w:val="003557FC"/>
    <w:rsid w:val="00355A06"/>
    <w:rsid w:val="00355CE4"/>
    <w:rsid w:val="00355F58"/>
    <w:rsid w:val="003565B3"/>
    <w:rsid w:val="00356816"/>
    <w:rsid w:val="00356FA6"/>
    <w:rsid w:val="003606A7"/>
    <w:rsid w:val="00360C3D"/>
    <w:rsid w:val="00361CA9"/>
    <w:rsid w:val="00362063"/>
    <w:rsid w:val="00362071"/>
    <w:rsid w:val="003620AE"/>
    <w:rsid w:val="003623B8"/>
    <w:rsid w:val="00362600"/>
    <w:rsid w:val="0036285E"/>
    <w:rsid w:val="00363B59"/>
    <w:rsid w:val="00363CA3"/>
    <w:rsid w:val="00363F37"/>
    <w:rsid w:val="00363FAA"/>
    <w:rsid w:val="00364061"/>
    <w:rsid w:val="00364B65"/>
    <w:rsid w:val="00364EDE"/>
    <w:rsid w:val="0036528C"/>
    <w:rsid w:val="00366778"/>
    <w:rsid w:val="003668DF"/>
    <w:rsid w:val="00366BB3"/>
    <w:rsid w:val="00366D2F"/>
    <w:rsid w:val="00366FC3"/>
    <w:rsid w:val="00367068"/>
    <w:rsid w:val="0036768A"/>
    <w:rsid w:val="00367EA1"/>
    <w:rsid w:val="00370A85"/>
    <w:rsid w:val="00370BC6"/>
    <w:rsid w:val="00370BFD"/>
    <w:rsid w:val="0037136B"/>
    <w:rsid w:val="003727A7"/>
    <w:rsid w:val="00372A5D"/>
    <w:rsid w:val="0037332F"/>
    <w:rsid w:val="003734AE"/>
    <w:rsid w:val="00374396"/>
    <w:rsid w:val="00374EA3"/>
    <w:rsid w:val="003752AB"/>
    <w:rsid w:val="003756C3"/>
    <w:rsid w:val="003759B9"/>
    <w:rsid w:val="00375E76"/>
    <w:rsid w:val="003761D7"/>
    <w:rsid w:val="00376529"/>
    <w:rsid w:val="00376990"/>
    <w:rsid w:val="00376D3D"/>
    <w:rsid w:val="00377486"/>
    <w:rsid w:val="003778BC"/>
    <w:rsid w:val="00377AD3"/>
    <w:rsid w:val="00377D9D"/>
    <w:rsid w:val="00377FA8"/>
    <w:rsid w:val="003803A5"/>
    <w:rsid w:val="00380473"/>
    <w:rsid w:val="00382021"/>
    <w:rsid w:val="00382788"/>
    <w:rsid w:val="00382D95"/>
    <w:rsid w:val="00383478"/>
    <w:rsid w:val="003834D2"/>
    <w:rsid w:val="003839E5"/>
    <w:rsid w:val="00383AA9"/>
    <w:rsid w:val="00383C27"/>
    <w:rsid w:val="00383C4B"/>
    <w:rsid w:val="00384326"/>
    <w:rsid w:val="00384927"/>
    <w:rsid w:val="00384AB4"/>
    <w:rsid w:val="00384D41"/>
    <w:rsid w:val="00385002"/>
    <w:rsid w:val="0038555F"/>
    <w:rsid w:val="0038577B"/>
    <w:rsid w:val="00385988"/>
    <w:rsid w:val="00385BFE"/>
    <w:rsid w:val="00385E7C"/>
    <w:rsid w:val="003867D5"/>
    <w:rsid w:val="0038701A"/>
    <w:rsid w:val="00387AEC"/>
    <w:rsid w:val="003902EC"/>
    <w:rsid w:val="003904F2"/>
    <w:rsid w:val="0039157B"/>
    <w:rsid w:val="00391C9F"/>
    <w:rsid w:val="003922F1"/>
    <w:rsid w:val="0039315B"/>
    <w:rsid w:val="003931C7"/>
    <w:rsid w:val="003947C9"/>
    <w:rsid w:val="00395219"/>
    <w:rsid w:val="003961C4"/>
    <w:rsid w:val="003962AE"/>
    <w:rsid w:val="00396741"/>
    <w:rsid w:val="0039686E"/>
    <w:rsid w:val="00396ABD"/>
    <w:rsid w:val="00397222"/>
    <w:rsid w:val="003973BC"/>
    <w:rsid w:val="00397EAB"/>
    <w:rsid w:val="003A057C"/>
    <w:rsid w:val="003A0BFC"/>
    <w:rsid w:val="003A0E06"/>
    <w:rsid w:val="003A0FCA"/>
    <w:rsid w:val="003A1127"/>
    <w:rsid w:val="003A15E5"/>
    <w:rsid w:val="003A1D62"/>
    <w:rsid w:val="003A20B7"/>
    <w:rsid w:val="003A2493"/>
    <w:rsid w:val="003A331C"/>
    <w:rsid w:val="003A3D38"/>
    <w:rsid w:val="003A3DDC"/>
    <w:rsid w:val="003A43B7"/>
    <w:rsid w:val="003A4B47"/>
    <w:rsid w:val="003A528E"/>
    <w:rsid w:val="003A5D78"/>
    <w:rsid w:val="003A5FA8"/>
    <w:rsid w:val="003A61DA"/>
    <w:rsid w:val="003A651F"/>
    <w:rsid w:val="003A71F3"/>
    <w:rsid w:val="003A78ED"/>
    <w:rsid w:val="003A7C34"/>
    <w:rsid w:val="003B0085"/>
    <w:rsid w:val="003B030B"/>
    <w:rsid w:val="003B0652"/>
    <w:rsid w:val="003B07CC"/>
    <w:rsid w:val="003B08AF"/>
    <w:rsid w:val="003B0ECB"/>
    <w:rsid w:val="003B1899"/>
    <w:rsid w:val="003B1A52"/>
    <w:rsid w:val="003B1C00"/>
    <w:rsid w:val="003B2059"/>
    <w:rsid w:val="003B25D7"/>
    <w:rsid w:val="003B26C7"/>
    <w:rsid w:val="003B26CF"/>
    <w:rsid w:val="003B28B2"/>
    <w:rsid w:val="003B2E40"/>
    <w:rsid w:val="003B308D"/>
    <w:rsid w:val="003B3ED6"/>
    <w:rsid w:val="003B3F3A"/>
    <w:rsid w:val="003B43C2"/>
    <w:rsid w:val="003B50D7"/>
    <w:rsid w:val="003B5474"/>
    <w:rsid w:val="003B58D8"/>
    <w:rsid w:val="003B5AE5"/>
    <w:rsid w:val="003B631A"/>
    <w:rsid w:val="003B6A99"/>
    <w:rsid w:val="003B752E"/>
    <w:rsid w:val="003C08C4"/>
    <w:rsid w:val="003C0E4A"/>
    <w:rsid w:val="003C0E7D"/>
    <w:rsid w:val="003C1B40"/>
    <w:rsid w:val="003C1C94"/>
    <w:rsid w:val="003C1E52"/>
    <w:rsid w:val="003C1E8E"/>
    <w:rsid w:val="003C3406"/>
    <w:rsid w:val="003C39BE"/>
    <w:rsid w:val="003C4913"/>
    <w:rsid w:val="003C4FFA"/>
    <w:rsid w:val="003C50B1"/>
    <w:rsid w:val="003C5313"/>
    <w:rsid w:val="003C5D9F"/>
    <w:rsid w:val="003C6924"/>
    <w:rsid w:val="003C6A45"/>
    <w:rsid w:val="003C6AF5"/>
    <w:rsid w:val="003C7660"/>
    <w:rsid w:val="003C7B25"/>
    <w:rsid w:val="003C7BB3"/>
    <w:rsid w:val="003D0326"/>
    <w:rsid w:val="003D0503"/>
    <w:rsid w:val="003D170E"/>
    <w:rsid w:val="003D2251"/>
    <w:rsid w:val="003D22BB"/>
    <w:rsid w:val="003D23B0"/>
    <w:rsid w:val="003D2D0D"/>
    <w:rsid w:val="003D2D38"/>
    <w:rsid w:val="003D32A1"/>
    <w:rsid w:val="003D3B2A"/>
    <w:rsid w:val="003D4486"/>
    <w:rsid w:val="003D4C6D"/>
    <w:rsid w:val="003D4F18"/>
    <w:rsid w:val="003D621A"/>
    <w:rsid w:val="003D62FC"/>
    <w:rsid w:val="003D670A"/>
    <w:rsid w:val="003D6946"/>
    <w:rsid w:val="003D74D2"/>
    <w:rsid w:val="003D7994"/>
    <w:rsid w:val="003D79B8"/>
    <w:rsid w:val="003D7AF0"/>
    <w:rsid w:val="003E066D"/>
    <w:rsid w:val="003E0BC9"/>
    <w:rsid w:val="003E0ED3"/>
    <w:rsid w:val="003E1065"/>
    <w:rsid w:val="003E1208"/>
    <w:rsid w:val="003E1DCF"/>
    <w:rsid w:val="003E1EAA"/>
    <w:rsid w:val="003E35F2"/>
    <w:rsid w:val="003E3FA4"/>
    <w:rsid w:val="003E4026"/>
    <w:rsid w:val="003E5112"/>
    <w:rsid w:val="003E5480"/>
    <w:rsid w:val="003E55C3"/>
    <w:rsid w:val="003E57D5"/>
    <w:rsid w:val="003E5C80"/>
    <w:rsid w:val="003E5F24"/>
    <w:rsid w:val="003E680B"/>
    <w:rsid w:val="003E7483"/>
    <w:rsid w:val="003E76B7"/>
    <w:rsid w:val="003F0056"/>
    <w:rsid w:val="003F0153"/>
    <w:rsid w:val="003F062C"/>
    <w:rsid w:val="003F0FF0"/>
    <w:rsid w:val="003F1326"/>
    <w:rsid w:val="003F137E"/>
    <w:rsid w:val="003F14D0"/>
    <w:rsid w:val="003F1C22"/>
    <w:rsid w:val="003F242E"/>
    <w:rsid w:val="003F2E0A"/>
    <w:rsid w:val="003F30BA"/>
    <w:rsid w:val="003F391A"/>
    <w:rsid w:val="003F3A4D"/>
    <w:rsid w:val="003F3ACA"/>
    <w:rsid w:val="003F42FB"/>
    <w:rsid w:val="003F4DB8"/>
    <w:rsid w:val="003F5895"/>
    <w:rsid w:val="003F5957"/>
    <w:rsid w:val="003F6411"/>
    <w:rsid w:val="003F6536"/>
    <w:rsid w:val="003F69F9"/>
    <w:rsid w:val="003F6FC9"/>
    <w:rsid w:val="003F75CD"/>
    <w:rsid w:val="003F7CB1"/>
    <w:rsid w:val="003F7E97"/>
    <w:rsid w:val="003F7ECA"/>
    <w:rsid w:val="0040090C"/>
    <w:rsid w:val="00400DAE"/>
    <w:rsid w:val="00400FFC"/>
    <w:rsid w:val="00401BC4"/>
    <w:rsid w:val="00401C12"/>
    <w:rsid w:val="0040299A"/>
    <w:rsid w:val="00402B23"/>
    <w:rsid w:val="00402C0E"/>
    <w:rsid w:val="0040330D"/>
    <w:rsid w:val="00403339"/>
    <w:rsid w:val="004040E2"/>
    <w:rsid w:val="004041F1"/>
    <w:rsid w:val="004043E7"/>
    <w:rsid w:val="0040485A"/>
    <w:rsid w:val="00404AB6"/>
    <w:rsid w:val="00405199"/>
    <w:rsid w:val="0040625A"/>
    <w:rsid w:val="0040666B"/>
    <w:rsid w:val="00407189"/>
    <w:rsid w:val="00407B1F"/>
    <w:rsid w:val="004107EE"/>
    <w:rsid w:val="00410921"/>
    <w:rsid w:val="00410D1C"/>
    <w:rsid w:val="00410EBC"/>
    <w:rsid w:val="004114A3"/>
    <w:rsid w:val="00411560"/>
    <w:rsid w:val="004119D4"/>
    <w:rsid w:val="00412E05"/>
    <w:rsid w:val="00413943"/>
    <w:rsid w:val="00413BBF"/>
    <w:rsid w:val="00413D46"/>
    <w:rsid w:val="00414060"/>
    <w:rsid w:val="00414A82"/>
    <w:rsid w:val="00415551"/>
    <w:rsid w:val="00415582"/>
    <w:rsid w:val="004156A4"/>
    <w:rsid w:val="00415D71"/>
    <w:rsid w:val="00415DCB"/>
    <w:rsid w:val="00415F25"/>
    <w:rsid w:val="0041677E"/>
    <w:rsid w:val="004168BF"/>
    <w:rsid w:val="00416C70"/>
    <w:rsid w:val="00416C99"/>
    <w:rsid w:val="00416D74"/>
    <w:rsid w:val="00417084"/>
    <w:rsid w:val="00417307"/>
    <w:rsid w:val="00417355"/>
    <w:rsid w:val="0041739B"/>
    <w:rsid w:val="00420189"/>
    <w:rsid w:val="00420DE7"/>
    <w:rsid w:val="00420E4E"/>
    <w:rsid w:val="00421B3F"/>
    <w:rsid w:val="00421D42"/>
    <w:rsid w:val="00421DBC"/>
    <w:rsid w:val="00422648"/>
    <w:rsid w:val="004226C0"/>
    <w:rsid w:val="00422CD6"/>
    <w:rsid w:val="00422E88"/>
    <w:rsid w:val="00423254"/>
    <w:rsid w:val="00423431"/>
    <w:rsid w:val="00423D84"/>
    <w:rsid w:val="00423FB4"/>
    <w:rsid w:val="00424444"/>
    <w:rsid w:val="00424BE8"/>
    <w:rsid w:val="00424C0D"/>
    <w:rsid w:val="00424E14"/>
    <w:rsid w:val="00424EFD"/>
    <w:rsid w:val="004250BD"/>
    <w:rsid w:val="004255E6"/>
    <w:rsid w:val="00425775"/>
    <w:rsid w:val="00425DE2"/>
    <w:rsid w:val="00425E44"/>
    <w:rsid w:val="0042632D"/>
    <w:rsid w:val="00426519"/>
    <w:rsid w:val="004266B4"/>
    <w:rsid w:val="00426D7E"/>
    <w:rsid w:val="00426F1D"/>
    <w:rsid w:val="0042734D"/>
    <w:rsid w:val="00427E6E"/>
    <w:rsid w:val="00427E91"/>
    <w:rsid w:val="0043065D"/>
    <w:rsid w:val="00430925"/>
    <w:rsid w:val="00430D30"/>
    <w:rsid w:val="00431D20"/>
    <w:rsid w:val="00432C81"/>
    <w:rsid w:val="00432EE8"/>
    <w:rsid w:val="00432FDA"/>
    <w:rsid w:val="0043308A"/>
    <w:rsid w:val="004332FD"/>
    <w:rsid w:val="0043351F"/>
    <w:rsid w:val="00433D2F"/>
    <w:rsid w:val="00433E69"/>
    <w:rsid w:val="00434216"/>
    <w:rsid w:val="0043470E"/>
    <w:rsid w:val="0043578D"/>
    <w:rsid w:val="00435C95"/>
    <w:rsid w:val="0043638E"/>
    <w:rsid w:val="004366F3"/>
    <w:rsid w:val="004367AC"/>
    <w:rsid w:val="00436A5A"/>
    <w:rsid w:val="004376EB"/>
    <w:rsid w:val="00437D93"/>
    <w:rsid w:val="004404D1"/>
    <w:rsid w:val="00441679"/>
    <w:rsid w:val="00441995"/>
    <w:rsid w:val="00442C1B"/>
    <w:rsid w:val="00442C1E"/>
    <w:rsid w:val="00442F56"/>
    <w:rsid w:val="0044336C"/>
    <w:rsid w:val="004434C5"/>
    <w:rsid w:val="00443502"/>
    <w:rsid w:val="004436BA"/>
    <w:rsid w:val="00443783"/>
    <w:rsid w:val="00443CC0"/>
    <w:rsid w:val="00443F91"/>
    <w:rsid w:val="004443A2"/>
    <w:rsid w:val="00444B87"/>
    <w:rsid w:val="00444FC9"/>
    <w:rsid w:val="004458BD"/>
    <w:rsid w:val="00445941"/>
    <w:rsid w:val="00445E7F"/>
    <w:rsid w:val="004462F5"/>
    <w:rsid w:val="00446FD2"/>
    <w:rsid w:val="00447279"/>
    <w:rsid w:val="00447DD9"/>
    <w:rsid w:val="0045122B"/>
    <w:rsid w:val="004513D5"/>
    <w:rsid w:val="00451A5F"/>
    <w:rsid w:val="004529EF"/>
    <w:rsid w:val="00452A85"/>
    <w:rsid w:val="00453AE3"/>
    <w:rsid w:val="0045405E"/>
    <w:rsid w:val="00454A20"/>
    <w:rsid w:val="00454F07"/>
    <w:rsid w:val="00454F93"/>
    <w:rsid w:val="00456039"/>
    <w:rsid w:val="004563AE"/>
    <w:rsid w:val="004564E2"/>
    <w:rsid w:val="004569C8"/>
    <w:rsid w:val="00457110"/>
    <w:rsid w:val="004579EF"/>
    <w:rsid w:val="00457B85"/>
    <w:rsid w:val="00457C47"/>
    <w:rsid w:val="00457F63"/>
    <w:rsid w:val="00460498"/>
    <w:rsid w:val="0046051F"/>
    <w:rsid w:val="00460FFA"/>
    <w:rsid w:val="004617F3"/>
    <w:rsid w:val="00461E3A"/>
    <w:rsid w:val="0046243D"/>
    <w:rsid w:val="00462A10"/>
    <w:rsid w:val="00462E70"/>
    <w:rsid w:val="00463511"/>
    <w:rsid w:val="004635A0"/>
    <w:rsid w:val="00464682"/>
    <w:rsid w:val="00464830"/>
    <w:rsid w:val="004648DE"/>
    <w:rsid w:val="004649EB"/>
    <w:rsid w:val="00465000"/>
    <w:rsid w:val="0046548E"/>
    <w:rsid w:val="0046588B"/>
    <w:rsid w:val="00465EA8"/>
    <w:rsid w:val="0047097F"/>
    <w:rsid w:val="00470D07"/>
    <w:rsid w:val="004714F4"/>
    <w:rsid w:val="00471D6F"/>
    <w:rsid w:val="00471DF1"/>
    <w:rsid w:val="004720E0"/>
    <w:rsid w:val="00472BE2"/>
    <w:rsid w:val="00472C8B"/>
    <w:rsid w:val="00472E42"/>
    <w:rsid w:val="00473512"/>
    <w:rsid w:val="0047482A"/>
    <w:rsid w:val="0047547A"/>
    <w:rsid w:val="004754F6"/>
    <w:rsid w:val="004756D6"/>
    <w:rsid w:val="0047596C"/>
    <w:rsid w:val="00475A4A"/>
    <w:rsid w:val="00475AEF"/>
    <w:rsid w:val="00475CDE"/>
    <w:rsid w:val="00476039"/>
    <w:rsid w:val="004764CA"/>
    <w:rsid w:val="0047656C"/>
    <w:rsid w:val="00476A6E"/>
    <w:rsid w:val="00476F36"/>
    <w:rsid w:val="004773D8"/>
    <w:rsid w:val="004776B0"/>
    <w:rsid w:val="00477F2F"/>
    <w:rsid w:val="00477F4D"/>
    <w:rsid w:val="00477F63"/>
    <w:rsid w:val="00480026"/>
    <w:rsid w:val="004800CA"/>
    <w:rsid w:val="004802D1"/>
    <w:rsid w:val="00480407"/>
    <w:rsid w:val="00480A0C"/>
    <w:rsid w:val="00480FB0"/>
    <w:rsid w:val="00481391"/>
    <w:rsid w:val="00481681"/>
    <w:rsid w:val="00481B1C"/>
    <w:rsid w:val="00481B7C"/>
    <w:rsid w:val="0048286C"/>
    <w:rsid w:val="00482AF0"/>
    <w:rsid w:val="0048310F"/>
    <w:rsid w:val="00484508"/>
    <w:rsid w:val="004845CB"/>
    <w:rsid w:val="00485213"/>
    <w:rsid w:val="00485450"/>
    <w:rsid w:val="004854E4"/>
    <w:rsid w:val="00485527"/>
    <w:rsid w:val="004863D4"/>
    <w:rsid w:val="00487010"/>
    <w:rsid w:val="00487413"/>
    <w:rsid w:val="004905A8"/>
    <w:rsid w:val="00490E98"/>
    <w:rsid w:val="00491A16"/>
    <w:rsid w:val="00491D5B"/>
    <w:rsid w:val="00492AFD"/>
    <w:rsid w:val="00492B6F"/>
    <w:rsid w:val="00492C8D"/>
    <w:rsid w:val="00492F75"/>
    <w:rsid w:val="00493195"/>
    <w:rsid w:val="00493242"/>
    <w:rsid w:val="0049390D"/>
    <w:rsid w:val="00493A89"/>
    <w:rsid w:val="00493D98"/>
    <w:rsid w:val="00494437"/>
    <w:rsid w:val="00494445"/>
    <w:rsid w:val="00495F53"/>
    <w:rsid w:val="00496980"/>
    <w:rsid w:val="00496AFD"/>
    <w:rsid w:val="00496E12"/>
    <w:rsid w:val="00496E4D"/>
    <w:rsid w:val="004976FB"/>
    <w:rsid w:val="004A00F6"/>
    <w:rsid w:val="004A0301"/>
    <w:rsid w:val="004A0FFF"/>
    <w:rsid w:val="004A128A"/>
    <w:rsid w:val="004A1382"/>
    <w:rsid w:val="004A2022"/>
    <w:rsid w:val="004A2D59"/>
    <w:rsid w:val="004A336C"/>
    <w:rsid w:val="004A3FB2"/>
    <w:rsid w:val="004A4636"/>
    <w:rsid w:val="004A5868"/>
    <w:rsid w:val="004A5985"/>
    <w:rsid w:val="004A6055"/>
    <w:rsid w:val="004A6541"/>
    <w:rsid w:val="004A67BD"/>
    <w:rsid w:val="004A746A"/>
    <w:rsid w:val="004A7FE7"/>
    <w:rsid w:val="004B0313"/>
    <w:rsid w:val="004B07DD"/>
    <w:rsid w:val="004B18FC"/>
    <w:rsid w:val="004B1A9F"/>
    <w:rsid w:val="004B1AFD"/>
    <w:rsid w:val="004B1C0D"/>
    <w:rsid w:val="004B1DBB"/>
    <w:rsid w:val="004B2078"/>
    <w:rsid w:val="004B20A5"/>
    <w:rsid w:val="004B2848"/>
    <w:rsid w:val="004B2932"/>
    <w:rsid w:val="004B36B2"/>
    <w:rsid w:val="004B4123"/>
    <w:rsid w:val="004B43D2"/>
    <w:rsid w:val="004B4CE7"/>
    <w:rsid w:val="004B4F6B"/>
    <w:rsid w:val="004B57CF"/>
    <w:rsid w:val="004B57E6"/>
    <w:rsid w:val="004B634B"/>
    <w:rsid w:val="004B67DE"/>
    <w:rsid w:val="004B6DC8"/>
    <w:rsid w:val="004B76FF"/>
    <w:rsid w:val="004C0FFE"/>
    <w:rsid w:val="004C1AA5"/>
    <w:rsid w:val="004C1D70"/>
    <w:rsid w:val="004C21BD"/>
    <w:rsid w:val="004C223A"/>
    <w:rsid w:val="004C2437"/>
    <w:rsid w:val="004C34DF"/>
    <w:rsid w:val="004C37D2"/>
    <w:rsid w:val="004C3A81"/>
    <w:rsid w:val="004C411F"/>
    <w:rsid w:val="004C5201"/>
    <w:rsid w:val="004C52D3"/>
    <w:rsid w:val="004C60C6"/>
    <w:rsid w:val="004C6AA3"/>
    <w:rsid w:val="004C70D0"/>
    <w:rsid w:val="004C7154"/>
    <w:rsid w:val="004D0114"/>
    <w:rsid w:val="004D085B"/>
    <w:rsid w:val="004D0A3A"/>
    <w:rsid w:val="004D0D81"/>
    <w:rsid w:val="004D0FB8"/>
    <w:rsid w:val="004D148A"/>
    <w:rsid w:val="004D1596"/>
    <w:rsid w:val="004D1DEB"/>
    <w:rsid w:val="004D1E21"/>
    <w:rsid w:val="004D1E63"/>
    <w:rsid w:val="004D34CE"/>
    <w:rsid w:val="004D3C62"/>
    <w:rsid w:val="004D3CF5"/>
    <w:rsid w:val="004D3D16"/>
    <w:rsid w:val="004D409D"/>
    <w:rsid w:val="004D4180"/>
    <w:rsid w:val="004D49E0"/>
    <w:rsid w:val="004D4BDF"/>
    <w:rsid w:val="004D4C57"/>
    <w:rsid w:val="004D57DA"/>
    <w:rsid w:val="004D61BC"/>
    <w:rsid w:val="004D75B9"/>
    <w:rsid w:val="004E0265"/>
    <w:rsid w:val="004E08D9"/>
    <w:rsid w:val="004E0F5C"/>
    <w:rsid w:val="004E1FCB"/>
    <w:rsid w:val="004E21FB"/>
    <w:rsid w:val="004E2BCF"/>
    <w:rsid w:val="004E2CCE"/>
    <w:rsid w:val="004E3286"/>
    <w:rsid w:val="004E32D0"/>
    <w:rsid w:val="004E33C8"/>
    <w:rsid w:val="004E394F"/>
    <w:rsid w:val="004E3AB3"/>
    <w:rsid w:val="004E4CED"/>
    <w:rsid w:val="004E521E"/>
    <w:rsid w:val="004E5560"/>
    <w:rsid w:val="004E57A8"/>
    <w:rsid w:val="004E5DF8"/>
    <w:rsid w:val="004E5EBA"/>
    <w:rsid w:val="004E718D"/>
    <w:rsid w:val="004E762C"/>
    <w:rsid w:val="004E7D73"/>
    <w:rsid w:val="004F017A"/>
    <w:rsid w:val="004F079B"/>
    <w:rsid w:val="004F0C35"/>
    <w:rsid w:val="004F124C"/>
    <w:rsid w:val="004F125E"/>
    <w:rsid w:val="004F15FA"/>
    <w:rsid w:val="004F17EF"/>
    <w:rsid w:val="004F1B11"/>
    <w:rsid w:val="004F250D"/>
    <w:rsid w:val="004F2B53"/>
    <w:rsid w:val="004F30CF"/>
    <w:rsid w:val="004F3285"/>
    <w:rsid w:val="004F4B5E"/>
    <w:rsid w:val="004F4EAD"/>
    <w:rsid w:val="004F5F44"/>
    <w:rsid w:val="004F63C2"/>
    <w:rsid w:val="004F6636"/>
    <w:rsid w:val="004F6D45"/>
    <w:rsid w:val="004F6D87"/>
    <w:rsid w:val="004F719A"/>
    <w:rsid w:val="004F742D"/>
    <w:rsid w:val="004F7883"/>
    <w:rsid w:val="004F79CE"/>
    <w:rsid w:val="004F79E9"/>
    <w:rsid w:val="004F7D24"/>
    <w:rsid w:val="005008F7"/>
    <w:rsid w:val="00500CB2"/>
    <w:rsid w:val="005016BF"/>
    <w:rsid w:val="00501C6A"/>
    <w:rsid w:val="00501E88"/>
    <w:rsid w:val="00502315"/>
    <w:rsid w:val="00502806"/>
    <w:rsid w:val="00502E78"/>
    <w:rsid w:val="005031C4"/>
    <w:rsid w:val="00503552"/>
    <w:rsid w:val="00503698"/>
    <w:rsid w:val="005038E6"/>
    <w:rsid w:val="00503C9A"/>
    <w:rsid w:val="00503D5B"/>
    <w:rsid w:val="005048F1"/>
    <w:rsid w:val="00504931"/>
    <w:rsid w:val="005049FA"/>
    <w:rsid w:val="00504D7B"/>
    <w:rsid w:val="00504DD7"/>
    <w:rsid w:val="0050528E"/>
    <w:rsid w:val="005054F5"/>
    <w:rsid w:val="005061EF"/>
    <w:rsid w:val="0050641A"/>
    <w:rsid w:val="00506E27"/>
    <w:rsid w:val="00507813"/>
    <w:rsid w:val="00510083"/>
    <w:rsid w:val="0051022C"/>
    <w:rsid w:val="005104FA"/>
    <w:rsid w:val="00511018"/>
    <w:rsid w:val="00511BE2"/>
    <w:rsid w:val="00511E0C"/>
    <w:rsid w:val="0051232B"/>
    <w:rsid w:val="00512C7E"/>
    <w:rsid w:val="00513DDA"/>
    <w:rsid w:val="00513FBC"/>
    <w:rsid w:val="005148D8"/>
    <w:rsid w:val="0051490D"/>
    <w:rsid w:val="00515238"/>
    <w:rsid w:val="005156B7"/>
    <w:rsid w:val="00515926"/>
    <w:rsid w:val="00515CB6"/>
    <w:rsid w:val="00515E01"/>
    <w:rsid w:val="0051639D"/>
    <w:rsid w:val="00516AEF"/>
    <w:rsid w:val="00516B1F"/>
    <w:rsid w:val="00516EFF"/>
    <w:rsid w:val="005170E2"/>
    <w:rsid w:val="00517331"/>
    <w:rsid w:val="0051753E"/>
    <w:rsid w:val="0051765E"/>
    <w:rsid w:val="00517D03"/>
    <w:rsid w:val="0052050F"/>
    <w:rsid w:val="00520831"/>
    <w:rsid w:val="00520922"/>
    <w:rsid w:val="00521C27"/>
    <w:rsid w:val="00521FD4"/>
    <w:rsid w:val="005222AF"/>
    <w:rsid w:val="00522CFB"/>
    <w:rsid w:val="005237C2"/>
    <w:rsid w:val="00523B53"/>
    <w:rsid w:val="005243A0"/>
    <w:rsid w:val="005245B7"/>
    <w:rsid w:val="00524A13"/>
    <w:rsid w:val="00525734"/>
    <w:rsid w:val="00525C45"/>
    <w:rsid w:val="005262FE"/>
    <w:rsid w:val="00527BDD"/>
    <w:rsid w:val="00527E1E"/>
    <w:rsid w:val="00527F46"/>
    <w:rsid w:val="0053101C"/>
    <w:rsid w:val="0053157E"/>
    <w:rsid w:val="0053158E"/>
    <w:rsid w:val="00531678"/>
    <w:rsid w:val="0053265F"/>
    <w:rsid w:val="00532DE7"/>
    <w:rsid w:val="0053303C"/>
    <w:rsid w:val="005332E6"/>
    <w:rsid w:val="005367C8"/>
    <w:rsid w:val="00537755"/>
    <w:rsid w:val="0053798B"/>
    <w:rsid w:val="00540B43"/>
    <w:rsid w:val="00540E5C"/>
    <w:rsid w:val="00540E6E"/>
    <w:rsid w:val="00541CC3"/>
    <w:rsid w:val="0054201F"/>
    <w:rsid w:val="005449F6"/>
    <w:rsid w:val="00544D89"/>
    <w:rsid w:val="00544DE4"/>
    <w:rsid w:val="0054508E"/>
    <w:rsid w:val="005457D9"/>
    <w:rsid w:val="00545849"/>
    <w:rsid w:val="00545F6F"/>
    <w:rsid w:val="00546341"/>
    <w:rsid w:val="00546367"/>
    <w:rsid w:val="00546B2E"/>
    <w:rsid w:val="0054731F"/>
    <w:rsid w:val="005473FD"/>
    <w:rsid w:val="0054749A"/>
    <w:rsid w:val="00550B87"/>
    <w:rsid w:val="00551387"/>
    <w:rsid w:val="005517AB"/>
    <w:rsid w:val="00551D7E"/>
    <w:rsid w:val="00552576"/>
    <w:rsid w:val="005528EA"/>
    <w:rsid w:val="00553326"/>
    <w:rsid w:val="005541F7"/>
    <w:rsid w:val="0055436B"/>
    <w:rsid w:val="005546D9"/>
    <w:rsid w:val="0055481F"/>
    <w:rsid w:val="00555532"/>
    <w:rsid w:val="00555D4E"/>
    <w:rsid w:val="00555E9D"/>
    <w:rsid w:val="00555F18"/>
    <w:rsid w:val="00556B58"/>
    <w:rsid w:val="00557283"/>
    <w:rsid w:val="00557631"/>
    <w:rsid w:val="00560750"/>
    <w:rsid w:val="0056091D"/>
    <w:rsid w:val="00560F3E"/>
    <w:rsid w:val="00561060"/>
    <w:rsid w:val="00561566"/>
    <w:rsid w:val="00561B9A"/>
    <w:rsid w:val="00561F7E"/>
    <w:rsid w:val="00562DA5"/>
    <w:rsid w:val="00562E20"/>
    <w:rsid w:val="00563341"/>
    <w:rsid w:val="005637AF"/>
    <w:rsid w:val="00563A32"/>
    <w:rsid w:val="00563AE1"/>
    <w:rsid w:val="00563B51"/>
    <w:rsid w:val="00563EE5"/>
    <w:rsid w:val="0056414E"/>
    <w:rsid w:val="00564331"/>
    <w:rsid w:val="005643B7"/>
    <w:rsid w:val="005646A2"/>
    <w:rsid w:val="00564777"/>
    <w:rsid w:val="00565472"/>
    <w:rsid w:val="00565A38"/>
    <w:rsid w:val="00565E2A"/>
    <w:rsid w:val="005660A4"/>
    <w:rsid w:val="005670B1"/>
    <w:rsid w:val="005674CC"/>
    <w:rsid w:val="00567573"/>
    <w:rsid w:val="0056761F"/>
    <w:rsid w:val="00567AD6"/>
    <w:rsid w:val="00567FDD"/>
    <w:rsid w:val="00570392"/>
    <w:rsid w:val="005703C2"/>
    <w:rsid w:val="005703C4"/>
    <w:rsid w:val="00570918"/>
    <w:rsid w:val="00571449"/>
    <w:rsid w:val="0057178C"/>
    <w:rsid w:val="00571B49"/>
    <w:rsid w:val="00571F6F"/>
    <w:rsid w:val="0057273C"/>
    <w:rsid w:val="005727A4"/>
    <w:rsid w:val="00573040"/>
    <w:rsid w:val="005737AC"/>
    <w:rsid w:val="00573C4F"/>
    <w:rsid w:val="00573F29"/>
    <w:rsid w:val="005741AE"/>
    <w:rsid w:val="005741D8"/>
    <w:rsid w:val="0057429E"/>
    <w:rsid w:val="00575619"/>
    <w:rsid w:val="005756B1"/>
    <w:rsid w:val="005758D0"/>
    <w:rsid w:val="005759C7"/>
    <w:rsid w:val="00575A15"/>
    <w:rsid w:val="0057602F"/>
    <w:rsid w:val="0057610E"/>
    <w:rsid w:val="0057637C"/>
    <w:rsid w:val="005766D9"/>
    <w:rsid w:val="00577AC6"/>
    <w:rsid w:val="00577D57"/>
    <w:rsid w:val="00577E92"/>
    <w:rsid w:val="00580024"/>
    <w:rsid w:val="005801F8"/>
    <w:rsid w:val="00580787"/>
    <w:rsid w:val="00580E22"/>
    <w:rsid w:val="00580E67"/>
    <w:rsid w:val="005811AD"/>
    <w:rsid w:val="0058174C"/>
    <w:rsid w:val="00581820"/>
    <w:rsid w:val="00581DAE"/>
    <w:rsid w:val="00582131"/>
    <w:rsid w:val="00582679"/>
    <w:rsid w:val="00583072"/>
    <w:rsid w:val="0058308F"/>
    <w:rsid w:val="00583948"/>
    <w:rsid w:val="00583A91"/>
    <w:rsid w:val="005843FC"/>
    <w:rsid w:val="00584CFE"/>
    <w:rsid w:val="00584F6C"/>
    <w:rsid w:val="00585769"/>
    <w:rsid w:val="005858A6"/>
    <w:rsid w:val="00585C8A"/>
    <w:rsid w:val="00586E3F"/>
    <w:rsid w:val="00586F61"/>
    <w:rsid w:val="00587440"/>
    <w:rsid w:val="0059005E"/>
    <w:rsid w:val="005902B2"/>
    <w:rsid w:val="0059156C"/>
    <w:rsid w:val="00591732"/>
    <w:rsid w:val="00591E67"/>
    <w:rsid w:val="00592518"/>
    <w:rsid w:val="0059258F"/>
    <w:rsid w:val="00592EF6"/>
    <w:rsid w:val="00593C2A"/>
    <w:rsid w:val="005941B4"/>
    <w:rsid w:val="00594E20"/>
    <w:rsid w:val="00594EC8"/>
    <w:rsid w:val="005956A4"/>
    <w:rsid w:val="00595F45"/>
    <w:rsid w:val="00596158"/>
    <w:rsid w:val="005961A5"/>
    <w:rsid w:val="005961FD"/>
    <w:rsid w:val="005965AA"/>
    <w:rsid w:val="00596621"/>
    <w:rsid w:val="00596F5B"/>
    <w:rsid w:val="005979C1"/>
    <w:rsid w:val="005979C7"/>
    <w:rsid w:val="005A0044"/>
    <w:rsid w:val="005A0C8A"/>
    <w:rsid w:val="005A0CBF"/>
    <w:rsid w:val="005A156D"/>
    <w:rsid w:val="005A1F16"/>
    <w:rsid w:val="005A2C44"/>
    <w:rsid w:val="005A31E5"/>
    <w:rsid w:val="005A34DD"/>
    <w:rsid w:val="005A36A5"/>
    <w:rsid w:val="005A37AB"/>
    <w:rsid w:val="005A3C93"/>
    <w:rsid w:val="005A3E94"/>
    <w:rsid w:val="005A4280"/>
    <w:rsid w:val="005A46BB"/>
    <w:rsid w:val="005A478A"/>
    <w:rsid w:val="005A4B63"/>
    <w:rsid w:val="005A58A9"/>
    <w:rsid w:val="005A5E0A"/>
    <w:rsid w:val="005A609E"/>
    <w:rsid w:val="005A645C"/>
    <w:rsid w:val="005A6DE1"/>
    <w:rsid w:val="005B0063"/>
    <w:rsid w:val="005B03B0"/>
    <w:rsid w:val="005B040C"/>
    <w:rsid w:val="005B049A"/>
    <w:rsid w:val="005B0651"/>
    <w:rsid w:val="005B079E"/>
    <w:rsid w:val="005B0B8D"/>
    <w:rsid w:val="005B0FED"/>
    <w:rsid w:val="005B1808"/>
    <w:rsid w:val="005B1B5D"/>
    <w:rsid w:val="005B1DAD"/>
    <w:rsid w:val="005B1E7B"/>
    <w:rsid w:val="005B2488"/>
    <w:rsid w:val="005B2938"/>
    <w:rsid w:val="005B4050"/>
    <w:rsid w:val="005B43D7"/>
    <w:rsid w:val="005B46A7"/>
    <w:rsid w:val="005B4A0E"/>
    <w:rsid w:val="005B4ED1"/>
    <w:rsid w:val="005B4FE7"/>
    <w:rsid w:val="005B513B"/>
    <w:rsid w:val="005B53D0"/>
    <w:rsid w:val="005B58E6"/>
    <w:rsid w:val="005B5A1E"/>
    <w:rsid w:val="005B5D3B"/>
    <w:rsid w:val="005B627C"/>
    <w:rsid w:val="005B686B"/>
    <w:rsid w:val="005B6904"/>
    <w:rsid w:val="005B6C7B"/>
    <w:rsid w:val="005B72DB"/>
    <w:rsid w:val="005C064D"/>
    <w:rsid w:val="005C0B01"/>
    <w:rsid w:val="005C11AF"/>
    <w:rsid w:val="005C14EC"/>
    <w:rsid w:val="005C17AB"/>
    <w:rsid w:val="005C2257"/>
    <w:rsid w:val="005C2570"/>
    <w:rsid w:val="005C2604"/>
    <w:rsid w:val="005C2996"/>
    <w:rsid w:val="005C29E2"/>
    <w:rsid w:val="005C3B6D"/>
    <w:rsid w:val="005C464B"/>
    <w:rsid w:val="005C470E"/>
    <w:rsid w:val="005C4937"/>
    <w:rsid w:val="005C5819"/>
    <w:rsid w:val="005C63C8"/>
    <w:rsid w:val="005C6554"/>
    <w:rsid w:val="005C72FD"/>
    <w:rsid w:val="005C7DE0"/>
    <w:rsid w:val="005C7F74"/>
    <w:rsid w:val="005D02C7"/>
    <w:rsid w:val="005D0375"/>
    <w:rsid w:val="005D0594"/>
    <w:rsid w:val="005D0693"/>
    <w:rsid w:val="005D0CDD"/>
    <w:rsid w:val="005D17E9"/>
    <w:rsid w:val="005D195A"/>
    <w:rsid w:val="005D1CE8"/>
    <w:rsid w:val="005D1DE0"/>
    <w:rsid w:val="005D272F"/>
    <w:rsid w:val="005D2BA2"/>
    <w:rsid w:val="005D2E20"/>
    <w:rsid w:val="005D3009"/>
    <w:rsid w:val="005D34D7"/>
    <w:rsid w:val="005D3B02"/>
    <w:rsid w:val="005D3E26"/>
    <w:rsid w:val="005D3F86"/>
    <w:rsid w:val="005D425E"/>
    <w:rsid w:val="005D4852"/>
    <w:rsid w:val="005D4F86"/>
    <w:rsid w:val="005D4FCB"/>
    <w:rsid w:val="005D4FF4"/>
    <w:rsid w:val="005D53A6"/>
    <w:rsid w:val="005D58B8"/>
    <w:rsid w:val="005D59E2"/>
    <w:rsid w:val="005D67E2"/>
    <w:rsid w:val="005E0285"/>
    <w:rsid w:val="005E1559"/>
    <w:rsid w:val="005E15EB"/>
    <w:rsid w:val="005E190E"/>
    <w:rsid w:val="005E250B"/>
    <w:rsid w:val="005E2566"/>
    <w:rsid w:val="005E2661"/>
    <w:rsid w:val="005E27AC"/>
    <w:rsid w:val="005E2F12"/>
    <w:rsid w:val="005E3E69"/>
    <w:rsid w:val="005E4244"/>
    <w:rsid w:val="005E4298"/>
    <w:rsid w:val="005E454F"/>
    <w:rsid w:val="005E49FC"/>
    <w:rsid w:val="005E4E8D"/>
    <w:rsid w:val="005E5004"/>
    <w:rsid w:val="005E5569"/>
    <w:rsid w:val="005E5841"/>
    <w:rsid w:val="005E5954"/>
    <w:rsid w:val="005E5F73"/>
    <w:rsid w:val="005E68AA"/>
    <w:rsid w:val="005E6EAF"/>
    <w:rsid w:val="005E7321"/>
    <w:rsid w:val="005E7361"/>
    <w:rsid w:val="005F04A4"/>
    <w:rsid w:val="005F056B"/>
    <w:rsid w:val="005F0C34"/>
    <w:rsid w:val="005F14E7"/>
    <w:rsid w:val="005F1578"/>
    <w:rsid w:val="005F1DB5"/>
    <w:rsid w:val="005F2765"/>
    <w:rsid w:val="005F2F21"/>
    <w:rsid w:val="005F32F2"/>
    <w:rsid w:val="005F4BA5"/>
    <w:rsid w:val="005F4BFB"/>
    <w:rsid w:val="005F5681"/>
    <w:rsid w:val="005F5D01"/>
    <w:rsid w:val="005F609F"/>
    <w:rsid w:val="005F628B"/>
    <w:rsid w:val="005F695F"/>
    <w:rsid w:val="005F6A09"/>
    <w:rsid w:val="0060075C"/>
    <w:rsid w:val="0060096B"/>
    <w:rsid w:val="00600FAF"/>
    <w:rsid w:val="00601516"/>
    <w:rsid w:val="0060171D"/>
    <w:rsid w:val="00601732"/>
    <w:rsid w:val="00601B38"/>
    <w:rsid w:val="00601B4F"/>
    <w:rsid w:val="00601BA3"/>
    <w:rsid w:val="00601D45"/>
    <w:rsid w:val="00602380"/>
    <w:rsid w:val="006024C1"/>
    <w:rsid w:val="006034D7"/>
    <w:rsid w:val="00604581"/>
    <w:rsid w:val="00604666"/>
    <w:rsid w:val="00604798"/>
    <w:rsid w:val="0060481D"/>
    <w:rsid w:val="00604D9C"/>
    <w:rsid w:val="0060563F"/>
    <w:rsid w:val="00605901"/>
    <w:rsid w:val="00605FAC"/>
    <w:rsid w:val="0060638F"/>
    <w:rsid w:val="0060698E"/>
    <w:rsid w:val="00606C85"/>
    <w:rsid w:val="00607713"/>
    <w:rsid w:val="00607C6B"/>
    <w:rsid w:val="00607F9A"/>
    <w:rsid w:val="00607FF4"/>
    <w:rsid w:val="006108EE"/>
    <w:rsid w:val="00611322"/>
    <w:rsid w:val="006118BA"/>
    <w:rsid w:val="0061208A"/>
    <w:rsid w:val="00612124"/>
    <w:rsid w:val="006125E1"/>
    <w:rsid w:val="00612942"/>
    <w:rsid w:val="006132A1"/>
    <w:rsid w:val="00613586"/>
    <w:rsid w:val="00613DBE"/>
    <w:rsid w:val="0061418E"/>
    <w:rsid w:val="00614211"/>
    <w:rsid w:val="00615460"/>
    <w:rsid w:val="00615FC9"/>
    <w:rsid w:val="00616505"/>
    <w:rsid w:val="00616D4B"/>
    <w:rsid w:val="00616DB1"/>
    <w:rsid w:val="00616DB2"/>
    <w:rsid w:val="006172EF"/>
    <w:rsid w:val="006175E8"/>
    <w:rsid w:val="0061798A"/>
    <w:rsid w:val="00620467"/>
    <w:rsid w:val="006209C7"/>
    <w:rsid w:val="00620D8A"/>
    <w:rsid w:val="00620E34"/>
    <w:rsid w:val="006212BA"/>
    <w:rsid w:val="006218FC"/>
    <w:rsid w:val="00621D89"/>
    <w:rsid w:val="00622156"/>
    <w:rsid w:val="006232F5"/>
    <w:rsid w:val="0062371D"/>
    <w:rsid w:val="006238E5"/>
    <w:rsid w:val="0062398C"/>
    <w:rsid w:val="00623AEF"/>
    <w:rsid w:val="00624B7B"/>
    <w:rsid w:val="00624D30"/>
    <w:rsid w:val="006252FA"/>
    <w:rsid w:val="00626209"/>
    <w:rsid w:val="006264E1"/>
    <w:rsid w:val="00626CCD"/>
    <w:rsid w:val="00626EF0"/>
    <w:rsid w:val="006278D0"/>
    <w:rsid w:val="00627FCF"/>
    <w:rsid w:val="006305AC"/>
    <w:rsid w:val="00630D71"/>
    <w:rsid w:val="00631DBF"/>
    <w:rsid w:val="00631E49"/>
    <w:rsid w:val="00632111"/>
    <w:rsid w:val="00632266"/>
    <w:rsid w:val="006322A1"/>
    <w:rsid w:val="006326F3"/>
    <w:rsid w:val="00632880"/>
    <w:rsid w:val="006328DE"/>
    <w:rsid w:val="00632B17"/>
    <w:rsid w:val="006334D3"/>
    <w:rsid w:val="006336E1"/>
    <w:rsid w:val="00633763"/>
    <w:rsid w:val="00633845"/>
    <w:rsid w:val="00634635"/>
    <w:rsid w:val="0063484C"/>
    <w:rsid w:val="00634A83"/>
    <w:rsid w:val="00634DCF"/>
    <w:rsid w:val="0063515A"/>
    <w:rsid w:val="00635322"/>
    <w:rsid w:val="00635AD2"/>
    <w:rsid w:val="00636147"/>
    <w:rsid w:val="0063640B"/>
    <w:rsid w:val="00636494"/>
    <w:rsid w:val="006364E7"/>
    <w:rsid w:val="00636989"/>
    <w:rsid w:val="00637049"/>
    <w:rsid w:val="006370AF"/>
    <w:rsid w:val="0063789D"/>
    <w:rsid w:val="00640C64"/>
    <w:rsid w:val="00641080"/>
    <w:rsid w:val="00641AAA"/>
    <w:rsid w:val="00641F30"/>
    <w:rsid w:val="00642111"/>
    <w:rsid w:val="00642FAF"/>
    <w:rsid w:val="00643142"/>
    <w:rsid w:val="00643312"/>
    <w:rsid w:val="006435AA"/>
    <w:rsid w:val="006436FE"/>
    <w:rsid w:val="00643709"/>
    <w:rsid w:val="00643AF5"/>
    <w:rsid w:val="00643D9F"/>
    <w:rsid w:val="0064403F"/>
    <w:rsid w:val="0064413E"/>
    <w:rsid w:val="00644505"/>
    <w:rsid w:val="006449A8"/>
    <w:rsid w:val="006449BF"/>
    <w:rsid w:val="00645C4A"/>
    <w:rsid w:val="00646064"/>
    <w:rsid w:val="0064621F"/>
    <w:rsid w:val="00646BD5"/>
    <w:rsid w:val="00646EC5"/>
    <w:rsid w:val="0064733A"/>
    <w:rsid w:val="00647F4B"/>
    <w:rsid w:val="0065010B"/>
    <w:rsid w:val="00650956"/>
    <w:rsid w:val="00650A3A"/>
    <w:rsid w:val="00650FEA"/>
    <w:rsid w:val="00651B13"/>
    <w:rsid w:val="00652210"/>
    <w:rsid w:val="0065247D"/>
    <w:rsid w:val="00653AF1"/>
    <w:rsid w:val="00654A3F"/>
    <w:rsid w:val="00654BB1"/>
    <w:rsid w:val="00654C29"/>
    <w:rsid w:val="00654CCA"/>
    <w:rsid w:val="00654D38"/>
    <w:rsid w:val="00655601"/>
    <w:rsid w:val="00656A0D"/>
    <w:rsid w:val="00656A44"/>
    <w:rsid w:val="00656DE1"/>
    <w:rsid w:val="00656DEA"/>
    <w:rsid w:val="00656FD0"/>
    <w:rsid w:val="00657013"/>
    <w:rsid w:val="00660BDF"/>
    <w:rsid w:val="00660DC7"/>
    <w:rsid w:val="0066190D"/>
    <w:rsid w:val="00661956"/>
    <w:rsid w:val="00661A40"/>
    <w:rsid w:val="00662135"/>
    <w:rsid w:val="006623EE"/>
    <w:rsid w:val="00662BD2"/>
    <w:rsid w:val="00662D2C"/>
    <w:rsid w:val="00662DEE"/>
    <w:rsid w:val="0066393A"/>
    <w:rsid w:val="00663AF6"/>
    <w:rsid w:val="00663B3F"/>
    <w:rsid w:val="006644C1"/>
    <w:rsid w:val="00664520"/>
    <w:rsid w:val="006647BE"/>
    <w:rsid w:val="00664A47"/>
    <w:rsid w:val="00664DD8"/>
    <w:rsid w:val="006653B2"/>
    <w:rsid w:val="006664E8"/>
    <w:rsid w:val="0066673F"/>
    <w:rsid w:val="00666A9B"/>
    <w:rsid w:val="00666ADD"/>
    <w:rsid w:val="00666C98"/>
    <w:rsid w:val="00667533"/>
    <w:rsid w:val="006677AC"/>
    <w:rsid w:val="006701CD"/>
    <w:rsid w:val="00670565"/>
    <w:rsid w:val="00670F45"/>
    <w:rsid w:val="0067132A"/>
    <w:rsid w:val="006713C3"/>
    <w:rsid w:val="00671671"/>
    <w:rsid w:val="00671BB6"/>
    <w:rsid w:val="00671D6A"/>
    <w:rsid w:val="00671F4D"/>
    <w:rsid w:val="0067201A"/>
    <w:rsid w:val="00672A34"/>
    <w:rsid w:val="00672A5F"/>
    <w:rsid w:val="00672C49"/>
    <w:rsid w:val="00673372"/>
    <w:rsid w:val="0067342C"/>
    <w:rsid w:val="006735EF"/>
    <w:rsid w:val="00673805"/>
    <w:rsid w:val="00673B94"/>
    <w:rsid w:val="00673CF5"/>
    <w:rsid w:val="00673FDC"/>
    <w:rsid w:val="006744B1"/>
    <w:rsid w:val="006745CB"/>
    <w:rsid w:val="0067462E"/>
    <w:rsid w:val="0067463B"/>
    <w:rsid w:val="00674922"/>
    <w:rsid w:val="00674AFB"/>
    <w:rsid w:val="006759E0"/>
    <w:rsid w:val="006766E8"/>
    <w:rsid w:val="00676857"/>
    <w:rsid w:val="00676E37"/>
    <w:rsid w:val="00676EA0"/>
    <w:rsid w:val="00676F0C"/>
    <w:rsid w:val="006771A5"/>
    <w:rsid w:val="006775E8"/>
    <w:rsid w:val="0067765E"/>
    <w:rsid w:val="006779E8"/>
    <w:rsid w:val="00677DD6"/>
    <w:rsid w:val="00680049"/>
    <w:rsid w:val="006802E5"/>
    <w:rsid w:val="00680331"/>
    <w:rsid w:val="00680C77"/>
    <w:rsid w:val="006810C6"/>
    <w:rsid w:val="00681A8D"/>
    <w:rsid w:val="00681BD4"/>
    <w:rsid w:val="00681C42"/>
    <w:rsid w:val="0068264E"/>
    <w:rsid w:val="00682864"/>
    <w:rsid w:val="0068287B"/>
    <w:rsid w:val="00682A6B"/>
    <w:rsid w:val="00682ECB"/>
    <w:rsid w:val="00682FB0"/>
    <w:rsid w:val="006833A0"/>
    <w:rsid w:val="006835F3"/>
    <w:rsid w:val="006840DF"/>
    <w:rsid w:val="00684233"/>
    <w:rsid w:val="006845C9"/>
    <w:rsid w:val="00684C51"/>
    <w:rsid w:val="00685010"/>
    <w:rsid w:val="00685FA7"/>
    <w:rsid w:val="00686611"/>
    <w:rsid w:val="00686717"/>
    <w:rsid w:val="00686A48"/>
    <w:rsid w:val="00686C03"/>
    <w:rsid w:val="0068797F"/>
    <w:rsid w:val="00687B28"/>
    <w:rsid w:val="00687BCB"/>
    <w:rsid w:val="00690399"/>
    <w:rsid w:val="00690477"/>
    <w:rsid w:val="00690A04"/>
    <w:rsid w:val="00691B4E"/>
    <w:rsid w:val="006920B2"/>
    <w:rsid w:val="006934B9"/>
    <w:rsid w:val="00693D64"/>
    <w:rsid w:val="00694F23"/>
    <w:rsid w:val="0069657E"/>
    <w:rsid w:val="006965B7"/>
    <w:rsid w:val="006967C9"/>
    <w:rsid w:val="00697344"/>
    <w:rsid w:val="00697368"/>
    <w:rsid w:val="00697373"/>
    <w:rsid w:val="00697FC2"/>
    <w:rsid w:val="006A00BC"/>
    <w:rsid w:val="006A0976"/>
    <w:rsid w:val="006A10FD"/>
    <w:rsid w:val="006A1708"/>
    <w:rsid w:val="006A269F"/>
    <w:rsid w:val="006A2766"/>
    <w:rsid w:val="006A2D98"/>
    <w:rsid w:val="006A3296"/>
    <w:rsid w:val="006A3301"/>
    <w:rsid w:val="006A3415"/>
    <w:rsid w:val="006A3D8D"/>
    <w:rsid w:val="006A4055"/>
    <w:rsid w:val="006A41C6"/>
    <w:rsid w:val="006A47E7"/>
    <w:rsid w:val="006A48F0"/>
    <w:rsid w:val="006A530A"/>
    <w:rsid w:val="006A5D38"/>
    <w:rsid w:val="006A5F92"/>
    <w:rsid w:val="006A64D4"/>
    <w:rsid w:val="006A6550"/>
    <w:rsid w:val="006A669B"/>
    <w:rsid w:val="006A67F0"/>
    <w:rsid w:val="006A6F8A"/>
    <w:rsid w:val="006A7BC5"/>
    <w:rsid w:val="006B0282"/>
    <w:rsid w:val="006B0806"/>
    <w:rsid w:val="006B0B0A"/>
    <w:rsid w:val="006B0BE8"/>
    <w:rsid w:val="006B0DD4"/>
    <w:rsid w:val="006B0FCC"/>
    <w:rsid w:val="006B100A"/>
    <w:rsid w:val="006B17C1"/>
    <w:rsid w:val="006B1A66"/>
    <w:rsid w:val="006B1CEF"/>
    <w:rsid w:val="006B2C52"/>
    <w:rsid w:val="006B3601"/>
    <w:rsid w:val="006B49D3"/>
    <w:rsid w:val="006B4A52"/>
    <w:rsid w:val="006B5203"/>
    <w:rsid w:val="006B62BC"/>
    <w:rsid w:val="006B68D7"/>
    <w:rsid w:val="006B6BF0"/>
    <w:rsid w:val="006B7222"/>
    <w:rsid w:val="006B79AB"/>
    <w:rsid w:val="006B7AD2"/>
    <w:rsid w:val="006B7E16"/>
    <w:rsid w:val="006B7E30"/>
    <w:rsid w:val="006C0253"/>
    <w:rsid w:val="006C02C9"/>
    <w:rsid w:val="006C0444"/>
    <w:rsid w:val="006C04AB"/>
    <w:rsid w:val="006C152F"/>
    <w:rsid w:val="006C27AA"/>
    <w:rsid w:val="006C2880"/>
    <w:rsid w:val="006C28C8"/>
    <w:rsid w:val="006C2D47"/>
    <w:rsid w:val="006C323C"/>
    <w:rsid w:val="006C3260"/>
    <w:rsid w:val="006C3472"/>
    <w:rsid w:val="006C365D"/>
    <w:rsid w:val="006C3FEA"/>
    <w:rsid w:val="006C48E7"/>
    <w:rsid w:val="006C4B96"/>
    <w:rsid w:val="006C4F28"/>
    <w:rsid w:val="006C6FAD"/>
    <w:rsid w:val="006C7275"/>
    <w:rsid w:val="006C7583"/>
    <w:rsid w:val="006D04A6"/>
    <w:rsid w:val="006D061B"/>
    <w:rsid w:val="006D0B8E"/>
    <w:rsid w:val="006D181A"/>
    <w:rsid w:val="006D1E55"/>
    <w:rsid w:val="006D277A"/>
    <w:rsid w:val="006D3A3E"/>
    <w:rsid w:val="006D3C92"/>
    <w:rsid w:val="006D3F97"/>
    <w:rsid w:val="006D4140"/>
    <w:rsid w:val="006D451D"/>
    <w:rsid w:val="006D4735"/>
    <w:rsid w:val="006D47CD"/>
    <w:rsid w:val="006D4A39"/>
    <w:rsid w:val="006D6B74"/>
    <w:rsid w:val="006D6BF0"/>
    <w:rsid w:val="006D71F4"/>
    <w:rsid w:val="006D774C"/>
    <w:rsid w:val="006D7A57"/>
    <w:rsid w:val="006D7F0E"/>
    <w:rsid w:val="006E01CF"/>
    <w:rsid w:val="006E0D6E"/>
    <w:rsid w:val="006E0E94"/>
    <w:rsid w:val="006E1150"/>
    <w:rsid w:val="006E173F"/>
    <w:rsid w:val="006E1B7A"/>
    <w:rsid w:val="006E1F59"/>
    <w:rsid w:val="006E2957"/>
    <w:rsid w:val="006E2E5F"/>
    <w:rsid w:val="006E31D3"/>
    <w:rsid w:val="006E3244"/>
    <w:rsid w:val="006E4126"/>
    <w:rsid w:val="006E50A8"/>
    <w:rsid w:val="006E54AB"/>
    <w:rsid w:val="006E54D9"/>
    <w:rsid w:val="006E652D"/>
    <w:rsid w:val="006E65E9"/>
    <w:rsid w:val="006E6C8B"/>
    <w:rsid w:val="006E7059"/>
    <w:rsid w:val="006E7351"/>
    <w:rsid w:val="006E73E4"/>
    <w:rsid w:val="006E75B1"/>
    <w:rsid w:val="006E7D05"/>
    <w:rsid w:val="006F037F"/>
    <w:rsid w:val="006F04E4"/>
    <w:rsid w:val="006F1C85"/>
    <w:rsid w:val="006F2369"/>
    <w:rsid w:val="006F24C1"/>
    <w:rsid w:val="006F284F"/>
    <w:rsid w:val="006F2A2C"/>
    <w:rsid w:val="006F527C"/>
    <w:rsid w:val="006F54DD"/>
    <w:rsid w:val="006F5B15"/>
    <w:rsid w:val="006F6085"/>
    <w:rsid w:val="006F7728"/>
    <w:rsid w:val="006F7CB5"/>
    <w:rsid w:val="006F7D15"/>
    <w:rsid w:val="00700574"/>
    <w:rsid w:val="0070064E"/>
    <w:rsid w:val="007009BF"/>
    <w:rsid w:val="00700C91"/>
    <w:rsid w:val="00700DA5"/>
    <w:rsid w:val="00700F9F"/>
    <w:rsid w:val="0070112E"/>
    <w:rsid w:val="007012EF"/>
    <w:rsid w:val="00701E04"/>
    <w:rsid w:val="0070278D"/>
    <w:rsid w:val="00702FDE"/>
    <w:rsid w:val="00703246"/>
    <w:rsid w:val="00704CD9"/>
    <w:rsid w:val="00704CF0"/>
    <w:rsid w:val="00704EC9"/>
    <w:rsid w:val="007050EB"/>
    <w:rsid w:val="00705546"/>
    <w:rsid w:val="0070587D"/>
    <w:rsid w:val="00706CDF"/>
    <w:rsid w:val="00706E29"/>
    <w:rsid w:val="00706F37"/>
    <w:rsid w:val="0070750F"/>
    <w:rsid w:val="00707B55"/>
    <w:rsid w:val="007101A9"/>
    <w:rsid w:val="007103A3"/>
    <w:rsid w:val="007103D0"/>
    <w:rsid w:val="007109FC"/>
    <w:rsid w:val="00710E5C"/>
    <w:rsid w:val="00711BE5"/>
    <w:rsid w:val="00711F9B"/>
    <w:rsid w:val="00712013"/>
    <w:rsid w:val="007122B7"/>
    <w:rsid w:val="007128C3"/>
    <w:rsid w:val="0071292D"/>
    <w:rsid w:val="00712FEC"/>
    <w:rsid w:val="00713716"/>
    <w:rsid w:val="007139F0"/>
    <w:rsid w:val="00713BE2"/>
    <w:rsid w:val="00713E00"/>
    <w:rsid w:val="00714179"/>
    <w:rsid w:val="007141AA"/>
    <w:rsid w:val="00714387"/>
    <w:rsid w:val="007147BE"/>
    <w:rsid w:val="007147D6"/>
    <w:rsid w:val="007149D7"/>
    <w:rsid w:val="007156E4"/>
    <w:rsid w:val="0071744D"/>
    <w:rsid w:val="007174C5"/>
    <w:rsid w:val="00717A2A"/>
    <w:rsid w:val="00717D71"/>
    <w:rsid w:val="00717E4F"/>
    <w:rsid w:val="00717E8F"/>
    <w:rsid w:val="00721058"/>
    <w:rsid w:val="007219FE"/>
    <w:rsid w:val="007223A7"/>
    <w:rsid w:val="00722BC9"/>
    <w:rsid w:val="00722C3E"/>
    <w:rsid w:val="00722E87"/>
    <w:rsid w:val="007233E8"/>
    <w:rsid w:val="007234BC"/>
    <w:rsid w:val="00723A41"/>
    <w:rsid w:val="00723D68"/>
    <w:rsid w:val="00724915"/>
    <w:rsid w:val="00724B24"/>
    <w:rsid w:val="00724DCD"/>
    <w:rsid w:val="007257D8"/>
    <w:rsid w:val="007262B2"/>
    <w:rsid w:val="0072631E"/>
    <w:rsid w:val="00726DDA"/>
    <w:rsid w:val="00726E8D"/>
    <w:rsid w:val="0072732C"/>
    <w:rsid w:val="0072789E"/>
    <w:rsid w:val="0073125C"/>
    <w:rsid w:val="00731C6D"/>
    <w:rsid w:val="00731F77"/>
    <w:rsid w:val="007322FF"/>
    <w:rsid w:val="007331FD"/>
    <w:rsid w:val="0073386A"/>
    <w:rsid w:val="00733B0F"/>
    <w:rsid w:val="00733EC0"/>
    <w:rsid w:val="00733FA3"/>
    <w:rsid w:val="00734329"/>
    <w:rsid w:val="00734680"/>
    <w:rsid w:val="00734B5E"/>
    <w:rsid w:val="007356A0"/>
    <w:rsid w:val="00735786"/>
    <w:rsid w:val="00735C77"/>
    <w:rsid w:val="007365FA"/>
    <w:rsid w:val="00736E35"/>
    <w:rsid w:val="00737159"/>
    <w:rsid w:val="00737E3C"/>
    <w:rsid w:val="00740804"/>
    <w:rsid w:val="00740C2A"/>
    <w:rsid w:val="007411F7"/>
    <w:rsid w:val="0074185F"/>
    <w:rsid w:val="00741E31"/>
    <w:rsid w:val="007436A2"/>
    <w:rsid w:val="00744A89"/>
    <w:rsid w:val="00744EFB"/>
    <w:rsid w:val="00745074"/>
    <w:rsid w:val="00745991"/>
    <w:rsid w:val="00745BC7"/>
    <w:rsid w:val="00745E62"/>
    <w:rsid w:val="00746442"/>
    <w:rsid w:val="00746652"/>
    <w:rsid w:val="007467CA"/>
    <w:rsid w:val="00746B05"/>
    <w:rsid w:val="00746E98"/>
    <w:rsid w:val="00747073"/>
    <w:rsid w:val="0074713A"/>
    <w:rsid w:val="00747BC8"/>
    <w:rsid w:val="00747BD9"/>
    <w:rsid w:val="007503B3"/>
    <w:rsid w:val="00750917"/>
    <w:rsid w:val="007511D3"/>
    <w:rsid w:val="00751402"/>
    <w:rsid w:val="00751D43"/>
    <w:rsid w:val="00751F0E"/>
    <w:rsid w:val="00751FBB"/>
    <w:rsid w:val="007525B9"/>
    <w:rsid w:val="007525EB"/>
    <w:rsid w:val="00752C0E"/>
    <w:rsid w:val="00752C9E"/>
    <w:rsid w:val="007536AC"/>
    <w:rsid w:val="00754A69"/>
    <w:rsid w:val="00754BA7"/>
    <w:rsid w:val="00754C00"/>
    <w:rsid w:val="0075502A"/>
    <w:rsid w:val="007564C2"/>
    <w:rsid w:val="0075697E"/>
    <w:rsid w:val="00756A8C"/>
    <w:rsid w:val="00756E40"/>
    <w:rsid w:val="007604E6"/>
    <w:rsid w:val="00760970"/>
    <w:rsid w:val="00760B59"/>
    <w:rsid w:val="007611E6"/>
    <w:rsid w:val="00761903"/>
    <w:rsid w:val="00762002"/>
    <w:rsid w:val="0076206F"/>
    <w:rsid w:val="007628A0"/>
    <w:rsid w:val="007628E6"/>
    <w:rsid w:val="00762911"/>
    <w:rsid w:val="007630DA"/>
    <w:rsid w:val="0076371B"/>
    <w:rsid w:val="00763BB0"/>
    <w:rsid w:val="00763BFF"/>
    <w:rsid w:val="00763EA3"/>
    <w:rsid w:val="00764032"/>
    <w:rsid w:val="00764424"/>
    <w:rsid w:val="00764452"/>
    <w:rsid w:val="00764A7B"/>
    <w:rsid w:val="007650BF"/>
    <w:rsid w:val="007654FC"/>
    <w:rsid w:val="0076558D"/>
    <w:rsid w:val="007659C7"/>
    <w:rsid w:val="0076602E"/>
    <w:rsid w:val="0076663F"/>
    <w:rsid w:val="00766F31"/>
    <w:rsid w:val="0076706E"/>
    <w:rsid w:val="007675C2"/>
    <w:rsid w:val="0077043C"/>
    <w:rsid w:val="007720B8"/>
    <w:rsid w:val="00772354"/>
    <w:rsid w:val="007725ED"/>
    <w:rsid w:val="00772783"/>
    <w:rsid w:val="0077289F"/>
    <w:rsid w:val="0077325C"/>
    <w:rsid w:val="0077335C"/>
    <w:rsid w:val="007734BE"/>
    <w:rsid w:val="007741DF"/>
    <w:rsid w:val="007745DD"/>
    <w:rsid w:val="00775B3F"/>
    <w:rsid w:val="00775D35"/>
    <w:rsid w:val="007760E7"/>
    <w:rsid w:val="00776307"/>
    <w:rsid w:val="00776432"/>
    <w:rsid w:val="00776751"/>
    <w:rsid w:val="00776797"/>
    <w:rsid w:val="00776BFB"/>
    <w:rsid w:val="00776E3F"/>
    <w:rsid w:val="007774B6"/>
    <w:rsid w:val="007804E3"/>
    <w:rsid w:val="0078171A"/>
    <w:rsid w:val="00781838"/>
    <w:rsid w:val="00781EF4"/>
    <w:rsid w:val="00781F12"/>
    <w:rsid w:val="007828E9"/>
    <w:rsid w:val="0078331B"/>
    <w:rsid w:val="00783997"/>
    <w:rsid w:val="00783C0F"/>
    <w:rsid w:val="007847F6"/>
    <w:rsid w:val="00784D04"/>
    <w:rsid w:val="00784F4B"/>
    <w:rsid w:val="00785672"/>
    <w:rsid w:val="00786254"/>
    <w:rsid w:val="007869C6"/>
    <w:rsid w:val="00786E67"/>
    <w:rsid w:val="0078766F"/>
    <w:rsid w:val="007878C3"/>
    <w:rsid w:val="0078791B"/>
    <w:rsid w:val="007879A8"/>
    <w:rsid w:val="007901F1"/>
    <w:rsid w:val="007904CC"/>
    <w:rsid w:val="00790A6F"/>
    <w:rsid w:val="00790AC8"/>
    <w:rsid w:val="007924B3"/>
    <w:rsid w:val="00792A42"/>
    <w:rsid w:val="00792B24"/>
    <w:rsid w:val="0079486D"/>
    <w:rsid w:val="00794B94"/>
    <w:rsid w:val="00795755"/>
    <w:rsid w:val="00795920"/>
    <w:rsid w:val="00796D7B"/>
    <w:rsid w:val="00796F99"/>
    <w:rsid w:val="00797866"/>
    <w:rsid w:val="00797BC4"/>
    <w:rsid w:val="007A03E2"/>
    <w:rsid w:val="007A07B0"/>
    <w:rsid w:val="007A0AA6"/>
    <w:rsid w:val="007A0D3E"/>
    <w:rsid w:val="007A0DF6"/>
    <w:rsid w:val="007A18AC"/>
    <w:rsid w:val="007A1E45"/>
    <w:rsid w:val="007A20E0"/>
    <w:rsid w:val="007A266D"/>
    <w:rsid w:val="007A3D47"/>
    <w:rsid w:val="007A4855"/>
    <w:rsid w:val="007A49FB"/>
    <w:rsid w:val="007A500A"/>
    <w:rsid w:val="007A5611"/>
    <w:rsid w:val="007A62F2"/>
    <w:rsid w:val="007A694C"/>
    <w:rsid w:val="007A7793"/>
    <w:rsid w:val="007B0352"/>
    <w:rsid w:val="007B043F"/>
    <w:rsid w:val="007B057D"/>
    <w:rsid w:val="007B0AB6"/>
    <w:rsid w:val="007B1E20"/>
    <w:rsid w:val="007B1E91"/>
    <w:rsid w:val="007B1FB6"/>
    <w:rsid w:val="007B273D"/>
    <w:rsid w:val="007B2868"/>
    <w:rsid w:val="007B2928"/>
    <w:rsid w:val="007B31EB"/>
    <w:rsid w:val="007B37D2"/>
    <w:rsid w:val="007B3970"/>
    <w:rsid w:val="007B3A64"/>
    <w:rsid w:val="007B40F1"/>
    <w:rsid w:val="007B41D7"/>
    <w:rsid w:val="007B439F"/>
    <w:rsid w:val="007B4E34"/>
    <w:rsid w:val="007B5644"/>
    <w:rsid w:val="007B5749"/>
    <w:rsid w:val="007B5851"/>
    <w:rsid w:val="007B69A8"/>
    <w:rsid w:val="007B6D4C"/>
    <w:rsid w:val="007B79E0"/>
    <w:rsid w:val="007B7A30"/>
    <w:rsid w:val="007B7CA4"/>
    <w:rsid w:val="007C052A"/>
    <w:rsid w:val="007C0D42"/>
    <w:rsid w:val="007C118D"/>
    <w:rsid w:val="007C1FE0"/>
    <w:rsid w:val="007C2325"/>
    <w:rsid w:val="007C2C38"/>
    <w:rsid w:val="007C2C97"/>
    <w:rsid w:val="007C2E74"/>
    <w:rsid w:val="007C32C7"/>
    <w:rsid w:val="007C439A"/>
    <w:rsid w:val="007C4429"/>
    <w:rsid w:val="007C45A0"/>
    <w:rsid w:val="007C4FBD"/>
    <w:rsid w:val="007C51EC"/>
    <w:rsid w:val="007C5A62"/>
    <w:rsid w:val="007C5D42"/>
    <w:rsid w:val="007C5D96"/>
    <w:rsid w:val="007C6675"/>
    <w:rsid w:val="007C6682"/>
    <w:rsid w:val="007C7224"/>
    <w:rsid w:val="007C739D"/>
    <w:rsid w:val="007C7878"/>
    <w:rsid w:val="007C78C5"/>
    <w:rsid w:val="007C7ECA"/>
    <w:rsid w:val="007D05F9"/>
    <w:rsid w:val="007D1226"/>
    <w:rsid w:val="007D122A"/>
    <w:rsid w:val="007D129C"/>
    <w:rsid w:val="007D155B"/>
    <w:rsid w:val="007D16B7"/>
    <w:rsid w:val="007D1E60"/>
    <w:rsid w:val="007D2B62"/>
    <w:rsid w:val="007D3092"/>
    <w:rsid w:val="007D3279"/>
    <w:rsid w:val="007D352A"/>
    <w:rsid w:val="007D3A0B"/>
    <w:rsid w:val="007D3B8B"/>
    <w:rsid w:val="007D463D"/>
    <w:rsid w:val="007D488F"/>
    <w:rsid w:val="007D4B3B"/>
    <w:rsid w:val="007D55B8"/>
    <w:rsid w:val="007D5954"/>
    <w:rsid w:val="007D595E"/>
    <w:rsid w:val="007D5B35"/>
    <w:rsid w:val="007D66E6"/>
    <w:rsid w:val="007D6A38"/>
    <w:rsid w:val="007D7CD2"/>
    <w:rsid w:val="007E09B6"/>
    <w:rsid w:val="007E0FCC"/>
    <w:rsid w:val="007E1021"/>
    <w:rsid w:val="007E1BDC"/>
    <w:rsid w:val="007E1EBC"/>
    <w:rsid w:val="007E1F23"/>
    <w:rsid w:val="007E238F"/>
    <w:rsid w:val="007E2517"/>
    <w:rsid w:val="007E2644"/>
    <w:rsid w:val="007E2E38"/>
    <w:rsid w:val="007E4A92"/>
    <w:rsid w:val="007E4B67"/>
    <w:rsid w:val="007E570A"/>
    <w:rsid w:val="007E5803"/>
    <w:rsid w:val="007E59E2"/>
    <w:rsid w:val="007E5D3D"/>
    <w:rsid w:val="007E6616"/>
    <w:rsid w:val="007E6CF4"/>
    <w:rsid w:val="007E6DF6"/>
    <w:rsid w:val="007E725F"/>
    <w:rsid w:val="007E77DC"/>
    <w:rsid w:val="007E7962"/>
    <w:rsid w:val="007E7A95"/>
    <w:rsid w:val="007E7BAF"/>
    <w:rsid w:val="007F018C"/>
    <w:rsid w:val="007F0A7A"/>
    <w:rsid w:val="007F0AC7"/>
    <w:rsid w:val="007F0E43"/>
    <w:rsid w:val="007F1337"/>
    <w:rsid w:val="007F1E40"/>
    <w:rsid w:val="007F2159"/>
    <w:rsid w:val="007F2179"/>
    <w:rsid w:val="007F22A4"/>
    <w:rsid w:val="007F344D"/>
    <w:rsid w:val="007F3C57"/>
    <w:rsid w:val="007F3DF6"/>
    <w:rsid w:val="007F4546"/>
    <w:rsid w:val="007F4599"/>
    <w:rsid w:val="007F54D4"/>
    <w:rsid w:val="007F55A8"/>
    <w:rsid w:val="007F58CC"/>
    <w:rsid w:val="007F5CC7"/>
    <w:rsid w:val="007F681B"/>
    <w:rsid w:val="007F68E2"/>
    <w:rsid w:val="007F71A8"/>
    <w:rsid w:val="007F79AA"/>
    <w:rsid w:val="007F7FAF"/>
    <w:rsid w:val="00800427"/>
    <w:rsid w:val="00800505"/>
    <w:rsid w:val="00800C5C"/>
    <w:rsid w:val="00800CDE"/>
    <w:rsid w:val="00800EDA"/>
    <w:rsid w:val="0080115B"/>
    <w:rsid w:val="0080127D"/>
    <w:rsid w:val="008012FB"/>
    <w:rsid w:val="00801646"/>
    <w:rsid w:val="00802BB6"/>
    <w:rsid w:val="00803B38"/>
    <w:rsid w:val="00803D99"/>
    <w:rsid w:val="008044B0"/>
    <w:rsid w:val="00804EA7"/>
    <w:rsid w:val="00805027"/>
    <w:rsid w:val="0080533D"/>
    <w:rsid w:val="0080549A"/>
    <w:rsid w:val="00805E56"/>
    <w:rsid w:val="008064AE"/>
    <w:rsid w:val="00806837"/>
    <w:rsid w:val="0080704D"/>
    <w:rsid w:val="008076AD"/>
    <w:rsid w:val="008079FC"/>
    <w:rsid w:val="00807DCA"/>
    <w:rsid w:val="00810689"/>
    <w:rsid w:val="00811527"/>
    <w:rsid w:val="008117B9"/>
    <w:rsid w:val="00811D4B"/>
    <w:rsid w:val="00812633"/>
    <w:rsid w:val="0081354D"/>
    <w:rsid w:val="00813B63"/>
    <w:rsid w:val="008145FC"/>
    <w:rsid w:val="008147D7"/>
    <w:rsid w:val="00814E1E"/>
    <w:rsid w:val="00815131"/>
    <w:rsid w:val="00815C7D"/>
    <w:rsid w:val="008168E0"/>
    <w:rsid w:val="008179C7"/>
    <w:rsid w:val="00817DA0"/>
    <w:rsid w:val="00817E59"/>
    <w:rsid w:val="00820653"/>
    <w:rsid w:val="0082077A"/>
    <w:rsid w:val="00820A96"/>
    <w:rsid w:val="00821154"/>
    <w:rsid w:val="00821C89"/>
    <w:rsid w:val="00821FBC"/>
    <w:rsid w:val="0082229B"/>
    <w:rsid w:val="008226C7"/>
    <w:rsid w:val="0082272E"/>
    <w:rsid w:val="00822E92"/>
    <w:rsid w:val="00823388"/>
    <w:rsid w:val="00823721"/>
    <w:rsid w:val="00823BBB"/>
    <w:rsid w:val="0082439B"/>
    <w:rsid w:val="0082470D"/>
    <w:rsid w:val="00825101"/>
    <w:rsid w:val="008252CF"/>
    <w:rsid w:val="0082569D"/>
    <w:rsid w:val="00825899"/>
    <w:rsid w:val="00825C95"/>
    <w:rsid w:val="008275A2"/>
    <w:rsid w:val="0083083E"/>
    <w:rsid w:val="0083095D"/>
    <w:rsid w:val="00831490"/>
    <w:rsid w:val="00831B8E"/>
    <w:rsid w:val="00832D25"/>
    <w:rsid w:val="008332B0"/>
    <w:rsid w:val="0083398A"/>
    <w:rsid w:val="00833E06"/>
    <w:rsid w:val="00834069"/>
    <w:rsid w:val="00834206"/>
    <w:rsid w:val="00834A4B"/>
    <w:rsid w:val="00834D05"/>
    <w:rsid w:val="00835DA7"/>
    <w:rsid w:val="00835FC5"/>
    <w:rsid w:val="0083669A"/>
    <w:rsid w:val="0083691E"/>
    <w:rsid w:val="00836E63"/>
    <w:rsid w:val="008371C1"/>
    <w:rsid w:val="008372F4"/>
    <w:rsid w:val="00837DF2"/>
    <w:rsid w:val="00837E4D"/>
    <w:rsid w:val="0084037A"/>
    <w:rsid w:val="00840622"/>
    <w:rsid w:val="0084078C"/>
    <w:rsid w:val="008409FC"/>
    <w:rsid w:val="00840B9F"/>
    <w:rsid w:val="00841713"/>
    <w:rsid w:val="00842250"/>
    <w:rsid w:val="00842511"/>
    <w:rsid w:val="00842A43"/>
    <w:rsid w:val="008431BC"/>
    <w:rsid w:val="0084374B"/>
    <w:rsid w:val="00843E01"/>
    <w:rsid w:val="00844577"/>
    <w:rsid w:val="00844E84"/>
    <w:rsid w:val="0084529E"/>
    <w:rsid w:val="008459E5"/>
    <w:rsid w:val="00845C06"/>
    <w:rsid w:val="00845E29"/>
    <w:rsid w:val="00845F59"/>
    <w:rsid w:val="008468DF"/>
    <w:rsid w:val="008469C0"/>
    <w:rsid w:val="00846BC6"/>
    <w:rsid w:val="0084721E"/>
    <w:rsid w:val="00847369"/>
    <w:rsid w:val="00847489"/>
    <w:rsid w:val="00847A90"/>
    <w:rsid w:val="008507FC"/>
    <w:rsid w:val="00850B81"/>
    <w:rsid w:val="00850E33"/>
    <w:rsid w:val="008525E2"/>
    <w:rsid w:val="00853475"/>
    <w:rsid w:val="00853AEF"/>
    <w:rsid w:val="00853C00"/>
    <w:rsid w:val="00854228"/>
    <w:rsid w:val="0085475A"/>
    <w:rsid w:val="00854EBB"/>
    <w:rsid w:val="0085504D"/>
    <w:rsid w:val="0085515A"/>
    <w:rsid w:val="00855C21"/>
    <w:rsid w:val="00856B23"/>
    <w:rsid w:val="008575F7"/>
    <w:rsid w:val="00860280"/>
    <w:rsid w:val="008609FA"/>
    <w:rsid w:val="00860A54"/>
    <w:rsid w:val="00860B80"/>
    <w:rsid w:val="00860D78"/>
    <w:rsid w:val="008616F0"/>
    <w:rsid w:val="00861D18"/>
    <w:rsid w:val="008620BB"/>
    <w:rsid w:val="008626FA"/>
    <w:rsid w:val="00862C49"/>
    <w:rsid w:val="00862DEA"/>
    <w:rsid w:val="00863183"/>
    <w:rsid w:val="008634A0"/>
    <w:rsid w:val="0086401C"/>
    <w:rsid w:val="008641C0"/>
    <w:rsid w:val="00864287"/>
    <w:rsid w:val="008644DE"/>
    <w:rsid w:val="00864757"/>
    <w:rsid w:val="00864940"/>
    <w:rsid w:val="008650AD"/>
    <w:rsid w:val="00865320"/>
    <w:rsid w:val="0086585D"/>
    <w:rsid w:val="00865928"/>
    <w:rsid w:val="0086663B"/>
    <w:rsid w:val="008679CA"/>
    <w:rsid w:val="008700C5"/>
    <w:rsid w:val="008701E0"/>
    <w:rsid w:val="0087031E"/>
    <w:rsid w:val="008706FE"/>
    <w:rsid w:val="00871546"/>
    <w:rsid w:val="00873AC8"/>
    <w:rsid w:val="00874346"/>
    <w:rsid w:val="008749C4"/>
    <w:rsid w:val="00874A9C"/>
    <w:rsid w:val="00874F57"/>
    <w:rsid w:val="0087506C"/>
    <w:rsid w:val="008751B2"/>
    <w:rsid w:val="0087534B"/>
    <w:rsid w:val="00875383"/>
    <w:rsid w:val="008759BA"/>
    <w:rsid w:val="00876235"/>
    <w:rsid w:val="00876E8B"/>
    <w:rsid w:val="00877C4B"/>
    <w:rsid w:val="0088004E"/>
    <w:rsid w:val="0088038D"/>
    <w:rsid w:val="008805DC"/>
    <w:rsid w:val="008808FD"/>
    <w:rsid w:val="00880926"/>
    <w:rsid w:val="008810C3"/>
    <w:rsid w:val="00881545"/>
    <w:rsid w:val="0088236A"/>
    <w:rsid w:val="00882807"/>
    <w:rsid w:val="00882AE3"/>
    <w:rsid w:val="00882BB1"/>
    <w:rsid w:val="00882C6E"/>
    <w:rsid w:val="008832A7"/>
    <w:rsid w:val="00883816"/>
    <w:rsid w:val="0088535B"/>
    <w:rsid w:val="00885B1C"/>
    <w:rsid w:val="008860E1"/>
    <w:rsid w:val="008865C2"/>
    <w:rsid w:val="0088675D"/>
    <w:rsid w:val="00886A1A"/>
    <w:rsid w:val="00887108"/>
    <w:rsid w:val="008874D6"/>
    <w:rsid w:val="008900C5"/>
    <w:rsid w:val="00890CC7"/>
    <w:rsid w:val="00891A3E"/>
    <w:rsid w:val="008927D8"/>
    <w:rsid w:val="00892DD8"/>
    <w:rsid w:val="00893377"/>
    <w:rsid w:val="00893656"/>
    <w:rsid w:val="00893D38"/>
    <w:rsid w:val="00893E60"/>
    <w:rsid w:val="008940FE"/>
    <w:rsid w:val="00894506"/>
    <w:rsid w:val="00894A93"/>
    <w:rsid w:val="0089563D"/>
    <w:rsid w:val="00895A9C"/>
    <w:rsid w:val="00896154"/>
    <w:rsid w:val="008969B5"/>
    <w:rsid w:val="00896B4C"/>
    <w:rsid w:val="00897D7E"/>
    <w:rsid w:val="00897DD2"/>
    <w:rsid w:val="008A023A"/>
    <w:rsid w:val="008A07C3"/>
    <w:rsid w:val="008A0840"/>
    <w:rsid w:val="008A1457"/>
    <w:rsid w:val="008A1B6E"/>
    <w:rsid w:val="008A1D45"/>
    <w:rsid w:val="008A1D8E"/>
    <w:rsid w:val="008A28DF"/>
    <w:rsid w:val="008A39FA"/>
    <w:rsid w:val="008A423D"/>
    <w:rsid w:val="008A4D96"/>
    <w:rsid w:val="008A563A"/>
    <w:rsid w:val="008A5667"/>
    <w:rsid w:val="008A584E"/>
    <w:rsid w:val="008A5AC3"/>
    <w:rsid w:val="008A62C9"/>
    <w:rsid w:val="008A636C"/>
    <w:rsid w:val="008A63F0"/>
    <w:rsid w:val="008A6F7D"/>
    <w:rsid w:val="008A7271"/>
    <w:rsid w:val="008A750E"/>
    <w:rsid w:val="008B0CBA"/>
    <w:rsid w:val="008B0EF2"/>
    <w:rsid w:val="008B2212"/>
    <w:rsid w:val="008B2386"/>
    <w:rsid w:val="008B23A7"/>
    <w:rsid w:val="008B2FC8"/>
    <w:rsid w:val="008B3947"/>
    <w:rsid w:val="008B3EE5"/>
    <w:rsid w:val="008B4219"/>
    <w:rsid w:val="008B47D2"/>
    <w:rsid w:val="008B51C1"/>
    <w:rsid w:val="008B641E"/>
    <w:rsid w:val="008B65F2"/>
    <w:rsid w:val="008B6F20"/>
    <w:rsid w:val="008B6FA7"/>
    <w:rsid w:val="008B7378"/>
    <w:rsid w:val="008B7476"/>
    <w:rsid w:val="008B7648"/>
    <w:rsid w:val="008B784F"/>
    <w:rsid w:val="008B7AB7"/>
    <w:rsid w:val="008B7DAD"/>
    <w:rsid w:val="008C107D"/>
    <w:rsid w:val="008C17EF"/>
    <w:rsid w:val="008C180B"/>
    <w:rsid w:val="008C1934"/>
    <w:rsid w:val="008C1AD5"/>
    <w:rsid w:val="008C22FA"/>
    <w:rsid w:val="008C2477"/>
    <w:rsid w:val="008C2985"/>
    <w:rsid w:val="008C3298"/>
    <w:rsid w:val="008C3813"/>
    <w:rsid w:val="008C3883"/>
    <w:rsid w:val="008C3D23"/>
    <w:rsid w:val="008C401B"/>
    <w:rsid w:val="008C470C"/>
    <w:rsid w:val="008C4CD4"/>
    <w:rsid w:val="008C5E8C"/>
    <w:rsid w:val="008C6C17"/>
    <w:rsid w:val="008C6E7E"/>
    <w:rsid w:val="008C6F00"/>
    <w:rsid w:val="008C7A4F"/>
    <w:rsid w:val="008C7B5F"/>
    <w:rsid w:val="008D0011"/>
    <w:rsid w:val="008D02D2"/>
    <w:rsid w:val="008D05B8"/>
    <w:rsid w:val="008D0F7B"/>
    <w:rsid w:val="008D1303"/>
    <w:rsid w:val="008D1EC1"/>
    <w:rsid w:val="008D25D6"/>
    <w:rsid w:val="008D3A31"/>
    <w:rsid w:val="008D3C5D"/>
    <w:rsid w:val="008D3C94"/>
    <w:rsid w:val="008D3CB8"/>
    <w:rsid w:val="008D4CB8"/>
    <w:rsid w:val="008D5397"/>
    <w:rsid w:val="008D56A5"/>
    <w:rsid w:val="008D5F8E"/>
    <w:rsid w:val="008D65DC"/>
    <w:rsid w:val="008D65F9"/>
    <w:rsid w:val="008D6CC2"/>
    <w:rsid w:val="008D733B"/>
    <w:rsid w:val="008D768C"/>
    <w:rsid w:val="008D7A3C"/>
    <w:rsid w:val="008D7EDE"/>
    <w:rsid w:val="008E0418"/>
    <w:rsid w:val="008E07A9"/>
    <w:rsid w:val="008E1769"/>
    <w:rsid w:val="008E1AAB"/>
    <w:rsid w:val="008E243B"/>
    <w:rsid w:val="008E263F"/>
    <w:rsid w:val="008E3455"/>
    <w:rsid w:val="008E3753"/>
    <w:rsid w:val="008E39EE"/>
    <w:rsid w:val="008E3CAA"/>
    <w:rsid w:val="008E3E63"/>
    <w:rsid w:val="008E51B8"/>
    <w:rsid w:val="008E52A4"/>
    <w:rsid w:val="008E5557"/>
    <w:rsid w:val="008E56F9"/>
    <w:rsid w:val="008E5E9B"/>
    <w:rsid w:val="008E63B1"/>
    <w:rsid w:val="008E66DC"/>
    <w:rsid w:val="008E6942"/>
    <w:rsid w:val="008E6BA8"/>
    <w:rsid w:val="008E7716"/>
    <w:rsid w:val="008E7AC6"/>
    <w:rsid w:val="008E7ACD"/>
    <w:rsid w:val="008E7DD2"/>
    <w:rsid w:val="008E7FB6"/>
    <w:rsid w:val="008F0443"/>
    <w:rsid w:val="008F0BA7"/>
    <w:rsid w:val="008F1775"/>
    <w:rsid w:val="008F1CB0"/>
    <w:rsid w:val="008F215B"/>
    <w:rsid w:val="008F2791"/>
    <w:rsid w:val="008F3247"/>
    <w:rsid w:val="008F3AA6"/>
    <w:rsid w:val="008F3BCC"/>
    <w:rsid w:val="008F3BF7"/>
    <w:rsid w:val="008F4743"/>
    <w:rsid w:val="008F4E94"/>
    <w:rsid w:val="008F5BAB"/>
    <w:rsid w:val="008F68D7"/>
    <w:rsid w:val="008F6E02"/>
    <w:rsid w:val="008F7092"/>
    <w:rsid w:val="008F75D9"/>
    <w:rsid w:val="008F7939"/>
    <w:rsid w:val="0090067B"/>
    <w:rsid w:val="0090069E"/>
    <w:rsid w:val="00900B47"/>
    <w:rsid w:val="00900C5C"/>
    <w:rsid w:val="009018F1"/>
    <w:rsid w:val="00901D4E"/>
    <w:rsid w:val="00902B06"/>
    <w:rsid w:val="00902CD7"/>
    <w:rsid w:val="00902D23"/>
    <w:rsid w:val="00902D80"/>
    <w:rsid w:val="009033FC"/>
    <w:rsid w:val="00903C96"/>
    <w:rsid w:val="00903F7E"/>
    <w:rsid w:val="00904095"/>
    <w:rsid w:val="0090417F"/>
    <w:rsid w:val="009045E9"/>
    <w:rsid w:val="00905380"/>
    <w:rsid w:val="00905641"/>
    <w:rsid w:val="009068F7"/>
    <w:rsid w:val="00906A1A"/>
    <w:rsid w:val="00906DB1"/>
    <w:rsid w:val="009076F5"/>
    <w:rsid w:val="009077DC"/>
    <w:rsid w:val="00907D62"/>
    <w:rsid w:val="00907D69"/>
    <w:rsid w:val="0091009A"/>
    <w:rsid w:val="00910288"/>
    <w:rsid w:val="009103E1"/>
    <w:rsid w:val="00910D32"/>
    <w:rsid w:val="00911349"/>
    <w:rsid w:val="009113D6"/>
    <w:rsid w:val="009113DF"/>
    <w:rsid w:val="00911843"/>
    <w:rsid w:val="0091208C"/>
    <w:rsid w:val="00912893"/>
    <w:rsid w:val="00913202"/>
    <w:rsid w:val="009136C9"/>
    <w:rsid w:val="00913AA8"/>
    <w:rsid w:val="00913F21"/>
    <w:rsid w:val="0091455D"/>
    <w:rsid w:val="009149E3"/>
    <w:rsid w:val="00914D35"/>
    <w:rsid w:val="00914D74"/>
    <w:rsid w:val="00914D7B"/>
    <w:rsid w:val="00915BA8"/>
    <w:rsid w:val="00916605"/>
    <w:rsid w:val="0091693F"/>
    <w:rsid w:val="00916FAF"/>
    <w:rsid w:val="0091719D"/>
    <w:rsid w:val="00917E49"/>
    <w:rsid w:val="009202EB"/>
    <w:rsid w:val="00920C82"/>
    <w:rsid w:val="00921022"/>
    <w:rsid w:val="009212B9"/>
    <w:rsid w:val="00921BC0"/>
    <w:rsid w:val="00922127"/>
    <w:rsid w:val="00922142"/>
    <w:rsid w:val="00922165"/>
    <w:rsid w:val="009231C7"/>
    <w:rsid w:val="00923B20"/>
    <w:rsid w:val="00923E95"/>
    <w:rsid w:val="00924450"/>
    <w:rsid w:val="00924BBA"/>
    <w:rsid w:val="00924E21"/>
    <w:rsid w:val="009253FA"/>
    <w:rsid w:val="00925EE8"/>
    <w:rsid w:val="00926202"/>
    <w:rsid w:val="0092629C"/>
    <w:rsid w:val="009276E4"/>
    <w:rsid w:val="00927A3C"/>
    <w:rsid w:val="00927DF9"/>
    <w:rsid w:val="00931F7A"/>
    <w:rsid w:val="0093202B"/>
    <w:rsid w:val="00932145"/>
    <w:rsid w:val="0093244D"/>
    <w:rsid w:val="00932A17"/>
    <w:rsid w:val="00932ED0"/>
    <w:rsid w:val="009332AB"/>
    <w:rsid w:val="009334C0"/>
    <w:rsid w:val="009336A9"/>
    <w:rsid w:val="0093390A"/>
    <w:rsid w:val="0093459A"/>
    <w:rsid w:val="00934AAC"/>
    <w:rsid w:val="00934C5E"/>
    <w:rsid w:val="009351A1"/>
    <w:rsid w:val="00935495"/>
    <w:rsid w:val="00935628"/>
    <w:rsid w:val="0093595F"/>
    <w:rsid w:val="009359A4"/>
    <w:rsid w:val="00935DDC"/>
    <w:rsid w:val="00935F07"/>
    <w:rsid w:val="009362C0"/>
    <w:rsid w:val="009365E3"/>
    <w:rsid w:val="00936BC5"/>
    <w:rsid w:val="00936E94"/>
    <w:rsid w:val="00937022"/>
    <w:rsid w:val="0093723E"/>
    <w:rsid w:val="009406C6"/>
    <w:rsid w:val="00940A47"/>
    <w:rsid w:val="00940A8F"/>
    <w:rsid w:val="00940E20"/>
    <w:rsid w:val="00941439"/>
    <w:rsid w:val="00941D06"/>
    <w:rsid w:val="009424C3"/>
    <w:rsid w:val="00942820"/>
    <w:rsid w:val="009450C2"/>
    <w:rsid w:val="00945D31"/>
    <w:rsid w:val="009463DF"/>
    <w:rsid w:val="00946840"/>
    <w:rsid w:val="009468AF"/>
    <w:rsid w:val="0094752F"/>
    <w:rsid w:val="00947D77"/>
    <w:rsid w:val="00947FEB"/>
    <w:rsid w:val="009502AD"/>
    <w:rsid w:val="0095074C"/>
    <w:rsid w:val="00951970"/>
    <w:rsid w:val="0095301F"/>
    <w:rsid w:val="009532EE"/>
    <w:rsid w:val="00953556"/>
    <w:rsid w:val="00953840"/>
    <w:rsid w:val="00953A27"/>
    <w:rsid w:val="00953BB4"/>
    <w:rsid w:val="009547BA"/>
    <w:rsid w:val="009547D2"/>
    <w:rsid w:val="00954880"/>
    <w:rsid w:val="0095498A"/>
    <w:rsid w:val="009549DB"/>
    <w:rsid w:val="009549F2"/>
    <w:rsid w:val="00955815"/>
    <w:rsid w:val="00955BA1"/>
    <w:rsid w:val="00956760"/>
    <w:rsid w:val="009573CC"/>
    <w:rsid w:val="0095746E"/>
    <w:rsid w:val="009574DD"/>
    <w:rsid w:val="009579ED"/>
    <w:rsid w:val="00960198"/>
    <w:rsid w:val="00960765"/>
    <w:rsid w:val="00961B98"/>
    <w:rsid w:val="00961DFD"/>
    <w:rsid w:val="009623C8"/>
    <w:rsid w:val="00962416"/>
    <w:rsid w:val="00962722"/>
    <w:rsid w:val="009631A8"/>
    <w:rsid w:val="0096330A"/>
    <w:rsid w:val="009634DB"/>
    <w:rsid w:val="00963731"/>
    <w:rsid w:val="009637EE"/>
    <w:rsid w:val="00963C33"/>
    <w:rsid w:val="00964081"/>
    <w:rsid w:val="009649D2"/>
    <w:rsid w:val="0096609A"/>
    <w:rsid w:val="0096660A"/>
    <w:rsid w:val="00966929"/>
    <w:rsid w:val="00966EB3"/>
    <w:rsid w:val="0096745C"/>
    <w:rsid w:val="009675BE"/>
    <w:rsid w:val="00967CB7"/>
    <w:rsid w:val="009706AD"/>
    <w:rsid w:val="00970C64"/>
    <w:rsid w:val="00970DEA"/>
    <w:rsid w:val="00971929"/>
    <w:rsid w:val="00972478"/>
    <w:rsid w:val="0097302F"/>
    <w:rsid w:val="009731A8"/>
    <w:rsid w:val="00974C90"/>
    <w:rsid w:val="00974D7D"/>
    <w:rsid w:val="009752BD"/>
    <w:rsid w:val="009752F4"/>
    <w:rsid w:val="00975966"/>
    <w:rsid w:val="00975C2C"/>
    <w:rsid w:val="0097608B"/>
    <w:rsid w:val="009765A6"/>
    <w:rsid w:val="00976641"/>
    <w:rsid w:val="00976687"/>
    <w:rsid w:val="009768C6"/>
    <w:rsid w:val="00977068"/>
    <w:rsid w:val="0097764F"/>
    <w:rsid w:val="00977887"/>
    <w:rsid w:val="00977B7E"/>
    <w:rsid w:val="00977D0C"/>
    <w:rsid w:val="00977F69"/>
    <w:rsid w:val="009800E8"/>
    <w:rsid w:val="009805FC"/>
    <w:rsid w:val="00980C2F"/>
    <w:rsid w:val="0098150D"/>
    <w:rsid w:val="00981EF4"/>
    <w:rsid w:val="009825E8"/>
    <w:rsid w:val="00982BE4"/>
    <w:rsid w:val="0098393B"/>
    <w:rsid w:val="00983C3E"/>
    <w:rsid w:val="00984E83"/>
    <w:rsid w:val="009851A2"/>
    <w:rsid w:val="00985737"/>
    <w:rsid w:val="00985A95"/>
    <w:rsid w:val="00986294"/>
    <w:rsid w:val="0098660D"/>
    <w:rsid w:val="00986970"/>
    <w:rsid w:val="009869A4"/>
    <w:rsid w:val="009874F9"/>
    <w:rsid w:val="0098773A"/>
    <w:rsid w:val="0098792B"/>
    <w:rsid w:val="00987DF2"/>
    <w:rsid w:val="00987FDE"/>
    <w:rsid w:val="009909C1"/>
    <w:rsid w:val="00990FC2"/>
    <w:rsid w:val="009911DF"/>
    <w:rsid w:val="009919B4"/>
    <w:rsid w:val="009920C1"/>
    <w:rsid w:val="0099241E"/>
    <w:rsid w:val="009926B7"/>
    <w:rsid w:val="00992870"/>
    <w:rsid w:val="00992B26"/>
    <w:rsid w:val="00993C63"/>
    <w:rsid w:val="00993F42"/>
    <w:rsid w:val="0099402B"/>
    <w:rsid w:val="009949E4"/>
    <w:rsid w:val="00994B55"/>
    <w:rsid w:val="00994BA0"/>
    <w:rsid w:val="00994F46"/>
    <w:rsid w:val="00995055"/>
    <w:rsid w:val="0099527D"/>
    <w:rsid w:val="00995525"/>
    <w:rsid w:val="00995A15"/>
    <w:rsid w:val="0099632E"/>
    <w:rsid w:val="00996981"/>
    <w:rsid w:val="00996F0C"/>
    <w:rsid w:val="0099739F"/>
    <w:rsid w:val="009A0027"/>
    <w:rsid w:val="009A0387"/>
    <w:rsid w:val="009A0C79"/>
    <w:rsid w:val="009A0CCC"/>
    <w:rsid w:val="009A18D9"/>
    <w:rsid w:val="009A1B5F"/>
    <w:rsid w:val="009A1D6D"/>
    <w:rsid w:val="009A1D9C"/>
    <w:rsid w:val="009A1E85"/>
    <w:rsid w:val="009A2609"/>
    <w:rsid w:val="009A281F"/>
    <w:rsid w:val="009A2827"/>
    <w:rsid w:val="009A2D95"/>
    <w:rsid w:val="009A3082"/>
    <w:rsid w:val="009A4041"/>
    <w:rsid w:val="009A40B8"/>
    <w:rsid w:val="009A46BD"/>
    <w:rsid w:val="009A531C"/>
    <w:rsid w:val="009A5C9E"/>
    <w:rsid w:val="009A6807"/>
    <w:rsid w:val="009A6AF7"/>
    <w:rsid w:val="009A6DA2"/>
    <w:rsid w:val="009A6EAD"/>
    <w:rsid w:val="009A7C58"/>
    <w:rsid w:val="009A7F1F"/>
    <w:rsid w:val="009A7FC6"/>
    <w:rsid w:val="009B132D"/>
    <w:rsid w:val="009B1580"/>
    <w:rsid w:val="009B1736"/>
    <w:rsid w:val="009B17B9"/>
    <w:rsid w:val="009B1D0D"/>
    <w:rsid w:val="009B264E"/>
    <w:rsid w:val="009B28E8"/>
    <w:rsid w:val="009B2A70"/>
    <w:rsid w:val="009B32C0"/>
    <w:rsid w:val="009B3420"/>
    <w:rsid w:val="009B3777"/>
    <w:rsid w:val="009B3781"/>
    <w:rsid w:val="009B4009"/>
    <w:rsid w:val="009B4142"/>
    <w:rsid w:val="009B42F0"/>
    <w:rsid w:val="009B4322"/>
    <w:rsid w:val="009B46C1"/>
    <w:rsid w:val="009B4E8D"/>
    <w:rsid w:val="009B6799"/>
    <w:rsid w:val="009B6E1A"/>
    <w:rsid w:val="009B70E8"/>
    <w:rsid w:val="009B71D0"/>
    <w:rsid w:val="009B72C9"/>
    <w:rsid w:val="009B78D1"/>
    <w:rsid w:val="009B7D27"/>
    <w:rsid w:val="009C0B1E"/>
    <w:rsid w:val="009C1273"/>
    <w:rsid w:val="009C1BFE"/>
    <w:rsid w:val="009C1D0A"/>
    <w:rsid w:val="009C21D1"/>
    <w:rsid w:val="009C21E6"/>
    <w:rsid w:val="009C2D9C"/>
    <w:rsid w:val="009C31B4"/>
    <w:rsid w:val="009C3B27"/>
    <w:rsid w:val="009C4743"/>
    <w:rsid w:val="009C5E47"/>
    <w:rsid w:val="009C5F64"/>
    <w:rsid w:val="009C652D"/>
    <w:rsid w:val="009C6773"/>
    <w:rsid w:val="009C6F2E"/>
    <w:rsid w:val="009C7E69"/>
    <w:rsid w:val="009C7FC1"/>
    <w:rsid w:val="009D047D"/>
    <w:rsid w:val="009D06CC"/>
    <w:rsid w:val="009D07CA"/>
    <w:rsid w:val="009D0F29"/>
    <w:rsid w:val="009D14BC"/>
    <w:rsid w:val="009D150F"/>
    <w:rsid w:val="009D185F"/>
    <w:rsid w:val="009D1B78"/>
    <w:rsid w:val="009D1C8B"/>
    <w:rsid w:val="009D245F"/>
    <w:rsid w:val="009D3432"/>
    <w:rsid w:val="009D3AC4"/>
    <w:rsid w:val="009D4A9B"/>
    <w:rsid w:val="009D4D58"/>
    <w:rsid w:val="009D5CB0"/>
    <w:rsid w:val="009D6332"/>
    <w:rsid w:val="009D6468"/>
    <w:rsid w:val="009D655C"/>
    <w:rsid w:val="009D6F9E"/>
    <w:rsid w:val="009D79E9"/>
    <w:rsid w:val="009E0104"/>
    <w:rsid w:val="009E059E"/>
    <w:rsid w:val="009E1C1F"/>
    <w:rsid w:val="009E2087"/>
    <w:rsid w:val="009E21EE"/>
    <w:rsid w:val="009E2795"/>
    <w:rsid w:val="009E29AE"/>
    <w:rsid w:val="009E2C27"/>
    <w:rsid w:val="009E2FBE"/>
    <w:rsid w:val="009E39C6"/>
    <w:rsid w:val="009E3B56"/>
    <w:rsid w:val="009E40D1"/>
    <w:rsid w:val="009E437A"/>
    <w:rsid w:val="009E4AAC"/>
    <w:rsid w:val="009E4C07"/>
    <w:rsid w:val="009E4D27"/>
    <w:rsid w:val="009E4F22"/>
    <w:rsid w:val="009E526C"/>
    <w:rsid w:val="009E53C7"/>
    <w:rsid w:val="009E586B"/>
    <w:rsid w:val="009E624D"/>
    <w:rsid w:val="009E6B6C"/>
    <w:rsid w:val="009E719F"/>
    <w:rsid w:val="009E74A9"/>
    <w:rsid w:val="009E7A27"/>
    <w:rsid w:val="009E7B29"/>
    <w:rsid w:val="009E7D71"/>
    <w:rsid w:val="009F00E6"/>
    <w:rsid w:val="009F031A"/>
    <w:rsid w:val="009F0F32"/>
    <w:rsid w:val="009F1CEC"/>
    <w:rsid w:val="009F255D"/>
    <w:rsid w:val="009F27B5"/>
    <w:rsid w:val="009F2946"/>
    <w:rsid w:val="009F2B95"/>
    <w:rsid w:val="009F2E0A"/>
    <w:rsid w:val="009F30D7"/>
    <w:rsid w:val="009F375A"/>
    <w:rsid w:val="009F381E"/>
    <w:rsid w:val="009F3B29"/>
    <w:rsid w:val="009F4702"/>
    <w:rsid w:val="009F4D60"/>
    <w:rsid w:val="009F50CA"/>
    <w:rsid w:val="009F5391"/>
    <w:rsid w:val="009F581E"/>
    <w:rsid w:val="009F593C"/>
    <w:rsid w:val="009F5B12"/>
    <w:rsid w:val="009F5B5F"/>
    <w:rsid w:val="009F6228"/>
    <w:rsid w:val="009F66DB"/>
    <w:rsid w:val="009F6AAE"/>
    <w:rsid w:val="009F75D6"/>
    <w:rsid w:val="009F7795"/>
    <w:rsid w:val="009F7DB1"/>
    <w:rsid w:val="00A000FC"/>
    <w:rsid w:val="00A00463"/>
    <w:rsid w:val="00A00FBD"/>
    <w:rsid w:val="00A01073"/>
    <w:rsid w:val="00A015DC"/>
    <w:rsid w:val="00A0163E"/>
    <w:rsid w:val="00A018E8"/>
    <w:rsid w:val="00A02377"/>
    <w:rsid w:val="00A02667"/>
    <w:rsid w:val="00A02AF6"/>
    <w:rsid w:val="00A03120"/>
    <w:rsid w:val="00A03605"/>
    <w:rsid w:val="00A0370F"/>
    <w:rsid w:val="00A03F6F"/>
    <w:rsid w:val="00A048F5"/>
    <w:rsid w:val="00A055CE"/>
    <w:rsid w:val="00A06029"/>
    <w:rsid w:val="00A06099"/>
    <w:rsid w:val="00A0614D"/>
    <w:rsid w:val="00A06845"/>
    <w:rsid w:val="00A06DB6"/>
    <w:rsid w:val="00A07326"/>
    <w:rsid w:val="00A0750F"/>
    <w:rsid w:val="00A0752B"/>
    <w:rsid w:val="00A07918"/>
    <w:rsid w:val="00A07921"/>
    <w:rsid w:val="00A07F96"/>
    <w:rsid w:val="00A10515"/>
    <w:rsid w:val="00A109B0"/>
    <w:rsid w:val="00A10C15"/>
    <w:rsid w:val="00A10D65"/>
    <w:rsid w:val="00A11516"/>
    <w:rsid w:val="00A11B71"/>
    <w:rsid w:val="00A12089"/>
    <w:rsid w:val="00A124BD"/>
    <w:rsid w:val="00A127D2"/>
    <w:rsid w:val="00A136AF"/>
    <w:rsid w:val="00A13D19"/>
    <w:rsid w:val="00A13EAA"/>
    <w:rsid w:val="00A1408F"/>
    <w:rsid w:val="00A14566"/>
    <w:rsid w:val="00A14A7C"/>
    <w:rsid w:val="00A152DE"/>
    <w:rsid w:val="00A153CE"/>
    <w:rsid w:val="00A15F8E"/>
    <w:rsid w:val="00A16335"/>
    <w:rsid w:val="00A1648C"/>
    <w:rsid w:val="00A16651"/>
    <w:rsid w:val="00A169C8"/>
    <w:rsid w:val="00A16A9C"/>
    <w:rsid w:val="00A16F70"/>
    <w:rsid w:val="00A17052"/>
    <w:rsid w:val="00A17865"/>
    <w:rsid w:val="00A17E53"/>
    <w:rsid w:val="00A20007"/>
    <w:rsid w:val="00A205CA"/>
    <w:rsid w:val="00A208A0"/>
    <w:rsid w:val="00A20CC1"/>
    <w:rsid w:val="00A21975"/>
    <w:rsid w:val="00A21C21"/>
    <w:rsid w:val="00A2300D"/>
    <w:rsid w:val="00A23C95"/>
    <w:rsid w:val="00A24356"/>
    <w:rsid w:val="00A24482"/>
    <w:rsid w:val="00A2451E"/>
    <w:rsid w:val="00A24C8F"/>
    <w:rsid w:val="00A2531E"/>
    <w:rsid w:val="00A255D3"/>
    <w:rsid w:val="00A25ACE"/>
    <w:rsid w:val="00A261BF"/>
    <w:rsid w:val="00A2651C"/>
    <w:rsid w:val="00A274AE"/>
    <w:rsid w:val="00A27B6E"/>
    <w:rsid w:val="00A3007D"/>
    <w:rsid w:val="00A303A3"/>
    <w:rsid w:val="00A3083C"/>
    <w:rsid w:val="00A309F9"/>
    <w:rsid w:val="00A3105A"/>
    <w:rsid w:val="00A31251"/>
    <w:rsid w:val="00A31357"/>
    <w:rsid w:val="00A3234B"/>
    <w:rsid w:val="00A32427"/>
    <w:rsid w:val="00A325D8"/>
    <w:rsid w:val="00A32EF8"/>
    <w:rsid w:val="00A33779"/>
    <w:rsid w:val="00A348C7"/>
    <w:rsid w:val="00A3497F"/>
    <w:rsid w:val="00A34A1B"/>
    <w:rsid w:val="00A34A92"/>
    <w:rsid w:val="00A34BAE"/>
    <w:rsid w:val="00A350F3"/>
    <w:rsid w:val="00A354CB"/>
    <w:rsid w:val="00A35872"/>
    <w:rsid w:val="00A359A5"/>
    <w:rsid w:val="00A36642"/>
    <w:rsid w:val="00A36ADF"/>
    <w:rsid w:val="00A36B4D"/>
    <w:rsid w:val="00A36EDD"/>
    <w:rsid w:val="00A37A15"/>
    <w:rsid w:val="00A40149"/>
    <w:rsid w:val="00A40D68"/>
    <w:rsid w:val="00A41119"/>
    <w:rsid w:val="00A41650"/>
    <w:rsid w:val="00A41B8B"/>
    <w:rsid w:val="00A4210D"/>
    <w:rsid w:val="00A42963"/>
    <w:rsid w:val="00A429EB"/>
    <w:rsid w:val="00A42AF5"/>
    <w:rsid w:val="00A42B8E"/>
    <w:rsid w:val="00A43A03"/>
    <w:rsid w:val="00A44A94"/>
    <w:rsid w:val="00A4504D"/>
    <w:rsid w:val="00A455D4"/>
    <w:rsid w:val="00A4565D"/>
    <w:rsid w:val="00A45987"/>
    <w:rsid w:val="00A459C3"/>
    <w:rsid w:val="00A464F1"/>
    <w:rsid w:val="00A46B3E"/>
    <w:rsid w:val="00A46F4C"/>
    <w:rsid w:val="00A46FA5"/>
    <w:rsid w:val="00A470B3"/>
    <w:rsid w:val="00A4733A"/>
    <w:rsid w:val="00A47BF9"/>
    <w:rsid w:val="00A5002F"/>
    <w:rsid w:val="00A5023D"/>
    <w:rsid w:val="00A50561"/>
    <w:rsid w:val="00A50845"/>
    <w:rsid w:val="00A5176F"/>
    <w:rsid w:val="00A5189E"/>
    <w:rsid w:val="00A5256C"/>
    <w:rsid w:val="00A52FEE"/>
    <w:rsid w:val="00A532CF"/>
    <w:rsid w:val="00A5363C"/>
    <w:rsid w:val="00A53B37"/>
    <w:rsid w:val="00A54E99"/>
    <w:rsid w:val="00A55401"/>
    <w:rsid w:val="00A555AF"/>
    <w:rsid w:val="00A55E31"/>
    <w:rsid w:val="00A569FA"/>
    <w:rsid w:val="00A56A40"/>
    <w:rsid w:val="00A56C6F"/>
    <w:rsid w:val="00A56C7A"/>
    <w:rsid w:val="00A56D7B"/>
    <w:rsid w:val="00A56ECD"/>
    <w:rsid w:val="00A57768"/>
    <w:rsid w:val="00A5792A"/>
    <w:rsid w:val="00A57EC1"/>
    <w:rsid w:val="00A6027B"/>
    <w:rsid w:val="00A60ED6"/>
    <w:rsid w:val="00A60FB7"/>
    <w:rsid w:val="00A6184C"/>
    <w:rsid w:val="00A61A2A"/>
    <w:rsid w:val="00A61B13"/>
    <w:rsid w:val="00A61F55"/>
    <w:rsid w:val="00A62F4A"/>
    <w:rsid w:val="00A6333D"/>
    <w:rsid w:val="00A63E5A"/>
    <w:rsid w:val="00A63EDD"/>
    <w:rsid w:val="00A64287"/>
    <w:rsid w:val="00A64CE1"/>
    <w:rsid w:val="00A64E26"/>
    <w:rsid w:val="00A64F4D"/>
    <w:rsid w:val="00A65158"/>
    <w:rsid w:val="00A653E1"/>
    <w:rsid w:val="00A658AD"/>
    <w:rsid w:val="00A65A1A"/>
    <w:rsid w:val="00A6627A"/>
    <w:rsid w:val="00A66331"/>
    <w:rsid w:val="00A668A6"/>
    <w:rsid w:val="00A66BEF"/>
    <w:rsid w:val="00A66CAF"/>
    <w:rsid w:val="00A67552"/>
    <w:rsid w:val="00A6799E"/>
    <w:rsid w:val="00A67FC6"/>
    <w:rsid w:val="00A70189"/>
    <w:rsid w:val="00A7024D"/>
    <w:rsid w:val="00A706C7"/>
    <w:rsid w:val="00A70CD9"/>
    <w:rsid w:val="00A71008"/>
    <w:rsid w:val="00A7180D"/>
    <w:rsid w:val="00A719C9"/>
    <w:rsid w:val="00A71A25"/>
    <w:rsid w:val="00A727DF"/>
    <w:rsid w:val="00A72E2E"/>
    <w:rsid w:val="00A7303B"/>
    <w:rsid w:val="00A7315E"/>
    <w:rsid w:val="00A73204"/>
    <w:rsid w:val="00A73BAC"/>
    <w:rsid w:val="00A73CFB"/>
    <w:rsid w:val="00A7486E"/>
    <w:rsid w:val="00A7652E"/>
    <w:rsid w:val="00A76A1D"/>
    <w:rsid w:val="00A76DC7"/>
    <w:rsid w:val="00A77430"/>
    <w:rsid w:val="00A77F6A"/>
    <w:rsid w:val="00A808E4"/>
    <w:rsid w:val="00A8198B"/>
    <w:rsid w:val="00A81D0A"/>
    <w:rsid w:val="00A81EF3"/>
    <w:rsid w:val="00A81F4C"/>
    <w:rsid w:val="00A82B6F"/>
    <w:rsid w:val="00A83108"/>
    <w:rsid w:val="00A83A5B"/>
    <w:rsid w:val="00A83F00"/>
    <w:rsid w:val="00A84F8E"/>
    <w:rsid w:val="00A85123"/>
    <w:rsid w:val="00A857D5"/>
    <w:rsid w:val="00A85FE8"/>
    <w:rsid w:val="00A861A9"/>
    <w:rsid w:val="00A8667B"/>
    <w:rsid w:val="00A86C36"/>
    <w:rsid w:val="00A879CF"/>
    <w:rsid w:val="00A9046A"/>
    <w:rsid w:val="00A90832"/>
    <w:rsid w:val="00A910A2"/>
    <w:rsid w:val="00A913C1"/>
    <w:rsid w:val="00A915F7"/>
    <w:rsid w:val="00A91A18"/>
    <w:rsid w:val="00A9265F"/>
    <w:rsid w:val="00A92E1A"/>
    <w:rsid w:val="00A942A9"/>
    <w:rsid w:val="00A942DD"/>
    <w:rsid w:val="00A94764"/>
    <w:rsid w:val="00A95E4D"/>
    <w:rsid w:val="00A95F6F"/>
    <w:rsid w:val="00A96DD1"/>
    <w:rsid w:val="00A97208"/>
    <w:rsid w:val="00A976CA"/>
    <w:rsid w:val="00AA01EA"/>
    <w:rsid w:val="00AA02D3"/>
    <w:rsid w:val="00AA084A"/>
    <w:rsid w:val="00AA08A7"/>
    <w:rsid w:val="00AA0DCA"/>
    <w:rsid w:val="00AA1152"/>
    <w:rsid w:val="00AA1763"/>
    <w:rsid w:val="00AA207C"/>
    <w:rsid w:val="00AA2619"/>
    <w:rsid w:val="00AA268A"/>
    <w:rsid w:val="00AA26E1"/>
    <w:rsid w:val="00AA2C6E"/>
    <w:rsid w:val="00AA2C99"/>
    <w:rsid w:val="00AA2D83"/>
    <w:rsid w:val="00AA3105"/>
    <w:rsid w:val="00AA423C"/>
    <w:rsid w:val="00AA5614"/>
    <w:rsid w:val="00AA5F04"/>
    <w:rsid w:val="00AA72CF"/>
    <w:rsid w:val="00AA7C2A"/>
    <w:rsid w:val="00AB086B"/>
    <w:rsid w:val="00AB0EC1"/>
    <w:rsid w:val="00AB107C"/>
    <w:rsid w:val="00AB134C"/>
    <w:rsid w:val="00AB13EB"/>
    <w:rsid w:val="00AB1CB1"/>
    <w:rsid w:val="00AB366A"/>
    <w:rsid w:val="00AB3A32"/>
    <w:rsid w:val="00AB4020"/>
    <w:rsid w:val="00AB45FE"/>
    <w:rsid w:val="00AB4D40"/>
    <w:rsid w:val="00AB4F2E"/>
    <w:rsid w:val="00AB4FAC"/>
    <w:rsid w:val="00AB512C"/>
    <w:rsid w:val="00AB5134"/>
    <w:rsid w:val="00AB5471"/>
    <w:rsid w:val="00AB5475"/>
    <w:rsid w:val="00AB5ED4"/>
    <w:rsid w:val="00AB7179"/>
    <w:rsid w:val="00AB72C3"/>
    <w:rsid w:val="00AB775E"/>
    <w:rsid w:val="00AB7D19"/>
    <w:rsid w:val="00AC04A6"/>
    <w:rsid w:val="00AC1508"/>
    <w:rsid w:val="00AC16CA"/>
    <w:rsid w:val="00AC1777"/>
    <w:rsid w:val="00AC18B1"/>
    <w:rsid w:val="00AC1C13"/>
    <w:rsid w:val="00AC2D4A"/>
    <w:rsid w:val="00AC2F8F"/>
    <w:rsid w:val="00AC32E1"/>
    <w:rsid w:val="00AC3B9A"/>
    <w:rsid w:val="00AC406A"/>
    <w:rsid w:val="00AC4D61"/>
    <w:rsid w:val="00AC4E41"/>
    <w:rsid w:val="00AC5D8D"/>
    <w:rsid w:val="00AC6216"/>
    <w:rsid w:val="00AC624A"/>
    <w:rsid w:val="00AC6540"/>
    <w:rsid w:val="00AC66F3"/>
    <w:rsid w:val="00AC6E56"/>
    <w:rsid w:val="00AC718A"/>
    <w:rsid w:val="00AC7CF3"/>
    <w:rsid w:val="00AD063E"/>
    <w:rsid w:val="00AD0E67"/>
    <w:rsid w:val="00AD1033"/>
    <w:rsid w:val="00AD121A"/>
    <w:rsid w:val="00AD12EE"/>
    <w:rsid w:val="00AD1BBA"/>
    <w:rsid w:val="00AD37DD"/>
    <w:rsid w:val="00AD3BD9"/>
    <w:rsid w:val="00AD3E08"/>
    <w:rsid w:val="00AD405F"/>
    <w:rsid w:val="00AD44D1"/>
    <w:rsid w:val="00AD4CC4"/>
    <w:rsid w:val="00AD5F60"/>
    <w:rsid w:val="00AD6CB3"/>
    <w:rsid w:val="00AD7004"/>
    <w:rsid w:val="00AD7250"/>
    <w:rsid w:val="00AE01CD"/>
    <w:rsid w:val="00AE02CF"/>
    <w:rsid w:val="00AE05DC"/>
    <w:rsid w:val="00AE0681"/>
    <w:rsid w:val="00AE06EC"/>
    <w:rsid w:val="00AE071B"/>
    <w:rsid w:val="00AE08AA"/>
    <w:rsid w:val="00AE0AD5"/>
    <w:rsid w:val="00AE0F93"/>
    <w:rsid w:val="00AE1247"/>
    <w:rsid w:val="00AE13EC"/>
    <w:rsid w:val="00AE14D5"/>
    <w:rsid w:val="00AE1B03"/>
    <w:rsid w:val="00AE1B71"/>
    <w:rsid w:val="00AE2049"/>
    <w:rsid w:val="00AE2078"/>
    <w:rsid w:val="00AE22C9"/>
    <w:rsid w:val="00AE2799"/>
    <w:rsid w:val="00AE2BF1"/>
    <w:rsid w:val="00AE309E"/>
    <w:rsid w:val="00AE3718"/>
    <w:rsid w:val="00AE3920"/>
    <w:rsid w:val="00AE399A"/>
    <w:rsid w:val="00AE437E"/>
    <w:rsid w:val="00AE46E7"/>
    <w:rsid w:val="00AE4931"/>
    <w:rsid w:val="00AE4944"/>
    <w:rsid w:val="00AE4A6F"/>
    <w:rsid w:val="00AE5151"/>
    <w:rsid w:val="00AE51B3"/>
    <w:rsid w:val="00AE5476"/>
    <w:rsid w:val="00AE55D7"/>
    <w:rsid w:val="00AE565F"/>
    <w:rsid w:val="00AE579E"/>
    <w:rsid w:val="00AE5B6D"/>
    <w:rsid w:val="00AE5F13"/>
    <w:rsid w:val="00AE752D"/>
    <w:rsid w:val="00AF0C99"/>
    <w:rsid w:val="00AF0D91"/>
    <w:rsid w:val="00AF1273"/>
    <w:rsid w:val="00AF16DD"/>
    <w:rsid w:val="00AF1B7D"/>
    <w:rsid w:val="00AF2CE5"/>
    <w:rsid w:val="00AF2D79"/>
    <w:rsid w:val="00AF3657"/>
    <w:rsid w:val="00AF36CD"/>
    <w:rsid w:val="00AF48D9"/>
    <w:rsid w:val="00AF52F4"/>
    <w:rsid w:val="00AF5AE7"/>
    <w:rsid w:val="00AF6167"/>
    <w:rsid w:val="00AF6543"/>
    <w:rsid w:val="00AF6656"/>
    <w:rsid w:val="00AF70FE"/>
    <w:rsid w:val="00AF74DF"/>
    <w:rsid w:val="00AF777C"/>
    <w:rsid w:val="00B00B1E"/>
    <w:rsid w:val="00B01696"/>
    <w:rsid w:val="00B01CB9"/>
    <w:rsid w:val="00B021F4"/>
    <w:rsid w:val="00B0220F"/>
    <w:rsid w:val="00B0227C"/>
    <w:rsid w:val="00B02312"/>
    <w:rsid w:val="00B02389"/>
    <w:rsid w:val="00B033AD"/>
    <w:rsid w:val="00B035BC"/>
    <w:rsid w:val="00B03869"/>
    <w:rsid w:val="00B045A4"/>
    <w:rsid w:val="00B054F4"/>
    <w:rsid w:val="00B05AE6"/>
    <w:rsid w:val="00B05C5D"/>
    <w:rsid w:val="00B05C8C"/>
    <w:rsid w:val="00B05E55"/>
    <w:rsid w:val="00B06813"/>
    <w:rsid w:val="00B06B52"/>
    <w:rsid w:val="00B0727A"/>
    <w:rsid w:val="00B07CA6"/>
    <w:rsid w:val="00B07CF7"/>
    <w:rsid w:val="00B1012A"/>
    <w:rsid w:val="00B101CD"/>
    <w:rsid w:val="00B102C2"/>
    <w:rsid w:val="00B103B0"/>
    <w:rsid w:val="00B1051C"/>
    <w:rsid w:val="00B110B1"/>
    <w:rsid w:val="00B11EF9"/>
    <w:rsid w:val="00B12B58"/>
    <w:rsid w:val="00B136D3"/>
    <w:rsid w:val="00B1385C"/>
    <w:rsid w:val="00B14636"/>
    <w:rsid w:val="00B15A63"/>
    <w:rsid w:val="00B15A97"/>
    <w:rsid w:val="00B15F6F"/>
    <w:rsid w:val="00B16B93"/>
    <w:rsid w:val="00B16D67"/>
    <w:rsid w:val="00B173D5"/>
    <w:rsid w:val="00B174B2"/>
    <w:rsid w:val="00B20D5F"/>
    <w:rsid w:val="00B211A6"/>
    <w:rsid w:val="00B2191B"/>
    <w:rsid w:val="00B2192F"/>
    <w:rsid w:val="00B21BE5"/>
    <w:rsid w:val="00B2206F"/>
    <w:rsid w:val="00B224E5"/>
    <w:rsid w:val="00B22602"/>
    <w:rsid w:val="00B229E6"/>
    <w:rsid w:val="00B22D5A"/>
    <w:rsid w:val="00B22E04"/>
    <w:rsid w:val="00B230B0"/>
    <w:rsid w:val="00B23B4D"/>
    <w:rsid w:val="00B249FC"/>
    <w:rsid w:val="00B24B61"/>
    <w:rsid w:val="00B24F47"/>
    <w:rsid w:val="00B260C2"/>
    <w:rsid w:val="00B26184"/>
    <w:rsid w:val="00B2748D"/>
    <w:rsid w:val="00B27647"/>
    <w:rsid w:val="00B27DD1"/>
    <w:rsid w:val="00B300CE"/>
    <w:rsid w:val="00B30253"/>
    <w:rsid w:val="00B302C1"/>
    <w:rsid w:val="00B30862"/>
    <w:rsid w:val="00B30FF6"/>
    <w:rsid w:val="00B31485"/>
    <w:rsid w:val="00B317BF"/>
    <w:rsid w:val="00B31A6E"/>
    <w:rsid w:val="00B3215E"/>
    <w:rsid w:val="00B3310F"/>
    <w:rsid w:val="00B33368"/>
    <w:rsid w:val="00B35081"/>
    <w:rsid w:val="00B353EF"/>
    <w:rsid w:val="00B357BD"/>
    <w:rsid w:val="00B35F00"/>
    <w:rsid w:val="00B3668A"/>
    <w:rsid w:val="00B3772B"/>
    <w:rsid w:val="00B37D75"/>
    <w:rsid w:val="00B37DBF"/>
    <w:rsid w:val="00B37ECD"/>
    <w:rsid w:val="00B37F12"/>
    <w:rsid w:val="00B408AA"/>
    <w:rsid w:val="00B409AB"/>
    <w:rsid w:val="00B40A88"/>
    <w:rsid w:val="00B40FC4"/>
    <w:rsid w:val="00B41CE3"/>
    <w:rsid w:val="00B41D8E"/>
    <w:rsid w:val="00B4214F"/>
    <w:rsid w:val="00B421E8"/>
    <w:rsid w:val="00B42507"/>
    <w:rsid w:val="00B42FEC"/>
    <w:rsid w:val="00B43021"/>
    <w:rsid w:val="00B4329B"/>
    <w:rsid w:val="00B4365D"/>
    <w:rsid w:val="00B43666"/>
    <w:rsid w:val="00B43B68"/>
    <w:rsid w:val="00B43BF9"/>
    <w:rsid w:val="00B43C70"/>
    <w:rsid w:val="00B43CCA"/>
    <w:rsid w:val="00B44924"/>
    <w:rsid w:val="00B44A24"/>
    <w:rsid w:val="00B44D00"/>
    <w:rsid w:val="00B452BB"/>
    <w:rsid w:val="00B4640C"/>
    <w:rsid w:val="00B46F23"/>
    <w:rsid w:val="00B472D9"/>
    <w:rsid w:val="00B47589"/>
    <w:rsid w:val="00B47BDA"/>
    <w:rsid w:val="00B47E82"/>
    <w:rsid w:val="00B507ED"/>
    <w:rsid w:val="00B50E4E"/>
    <w:rsid w:val="00B51415"/>
    <w:rsid w:val="00B516EA"/>
    <w:rsid w:val="00B51C64"/>
    <w:rsid w:val="00B525F6"/>
    <w:rsid w:val="00B52646"/>
    <w:rsid w:val="00B527FF"/>
    <w:rsid w:val="00B528BB"/>
    <w:rsid w:val="00B53CA6"/>
    <w:rsid w:val="00B54221"/>
    <w:rsid w:val="00B55356"/>
    <w:rsid w:val="00B55592"/>
    <w:rsid w:val="00B5565B"/>
    <w:rsid w:val="00B55B26"/>
    <w:rsid w:val="00B56923"/>
    <w:rsid w:val="00B5743E"/>
    <w:rsid w:val="00B574AB"/>
    <w:rsid w:val="00B575CA"/>
    <w:rsid w:val="00B579EB"/>
    <w:rsid w:val="00B60496"/>
    <w:rsid w:val="00B614B7"/>
    <w:rsid w:val="00B6215E"/>
    <w:rsid w:val="00B6267C"/>
    <w:rsid w:val="00B62768"/>
    <w:rsid w:val="00B62BD3"/>
    <w:rsid w:val="00B62F73"/>
    <w:rsid w:val="00B63746"/>
    <w:rsid w:val="00B6423C"/>
    <w:rsid w:val="00B64C44"/>
    <w:rsid w:val="00B65121"/>
    <w:rsid w:val="00B65154"/>
    <w:rsid w:val="00B653B7"/>
    <w:rsid w:val="00B65633"/>
    <w:rsid w:val="00B65847"/>
    <w:rsid w:val="00B659BB"/>
    <w:rsid w:val="00B65E8F"/>
    <w:rsid w:val="00B65F85"/>
    <w:rsid w:val="00B66176"/>
    <w:rsid w:val="00B66BBE"/>
    <w:rsid w:val="00B66C4D"/>
    <w:rsid w:val="00B66D12"/>
    <w:rsid w:val="00B676BA"/>
    <w:rsid w:val="00B704AA"/>
    <w:rsid w:val="00B70A2D"/>
    <w:rsid w:val="00B712F5"/>
    <w:rsid w:val="00B7148F"/>
    <w:rsid w:val="00B7227E"/>
    <w:rsid w:val="00B726D2"/>
    <w:rsid w:val="00B72ED8"/>
    <w:rsid w:val="00B72F3B"/>
    <w:rsid w:val="00B74A6E"/>
    <w:rsid w:val="00B74F45"/>
    <w:rsid w:val="00B75C14"/>
    <w:rsid w:val="00B76A91"/>
    <w:rsid w:val="00B76B1B"/>
    <w:rsid w:val="00B76D9C"/>
    <w:rsid w:val="00B76FA7"/>
    <w:rsid w:val="00B77233"/>
    <w:rsid w:val="00B77259"/>
    <w:rsid w:val="00B773E0"/>
    <w:rsid w:val="00B777A3"/>
    <w:rsid w:val="00B779B1"/>
    <w:rsid w:val="00B7CBCA"/>
    <w:rsid w:val="00B80DE0"/>
    <w:rsid w:val="00B8125F"/>
    <w:rsid w:val="00B81C3E"/>
    <w:rsid w:val="00B81EAE"/>
    <w:rsid w:val="00B81F24"/>
    <w:rsid w:val="00B83008"/>
    <w:rsid w:val="00B8483B"/>
    <w:rsid w:val="00B85568"/>
    <w:rsid w:val="00B8592B"/>
    <w:rsid w:val="00B8609D"/>
    <w:rsid w:val="00B870AA"/>
    <w:rsid w:val="00B87EFF"/>
    <w:rsid w:val="00B9001D"/>
    <w:rsid w:val="00B90279"/>
    <w:rsid w:val="00B902A2"/>
    <w:rsid w:val="00B90553"/>
    <w:rsid w:val="00B90B77"/>
    <w:rsid w:val="00B90E36"/>
    <w:rsid w:val="00B9121E"/>
    <w:rsid w:val="00B927B4"/>
    <w:rsid w:val="00B927D3"/>
    <w:rsid w:val="00B92A06"/>
    <w:rsid w:val="00B93393"/>
    <w:rsid w:val="00B937AA"/>
    <w:rsid w:val="00B93938"/>
    <w:rsid w:val="00B93CC2"/>
    <w:rsid w:val="00B944F0"/>
    <w:rsid w:val="00B94654"/>
    <w:rsid w:val="00B94782"/>
    <w:rsid w:val="00B94C4F"/>
    <w:rsid w:val="00B94D76"/>
    <w:rsid w:val="00B94E87"/>
    <w:rsid w:val="00B956A4"/>
    <w:rsid w:val="00B95B4E"/>
    <w:rsid w:val="00B95E14"/>
    <w:rsid w:val="00B962AC"/>
    <w:rsid w:val="00B9675F"/>
    <w:rsid w:val="00B9689E"/>
    <w:rsid w:val="00B96909"/>
    <w:rsid w:val="00B96975"/>
    <w:rsid w:val="00B96ED1"/>
    <w:rsid w:val="00B96F7F"/>
    <w:rsid w:val="00B974A1"/>
    <w:rsid w:val="00B9770E"/>
    <w:rsid w:val="00B97AAA"/>
    <w:rsid w:val="00B97AED"/>
    <w:rsid w:val="00B97FD3"/>
    <w:rsid w:val="00BA0348"/>
    <w:rsid w:val="00BA037D"/>
    <w:rsid w:val="00BA08A2"/>
    <w:rsid w:val="00BA1A6F"/>
    <w:rsid w:val="00BA1F8B"/>
    <w:rsid w:val="00BA23C4"/>
    <w:rsid w:val="00BA2467"/>
    <w:rsid w:val="00BA2489"/>
    <w:rsid w:val="00BA24E2"/>
    <w:rsid w:val="00BA2FDD"/>
    <w:rsid w:val="00BA3305"/>
    <w:rsid w:val="00BA3ED0"/>
    <w:rsid w:val="00BA4E95"/>
    <w:rsid w:val="00BA53B7"/>
    <w:rsid w:val="00BA6324"/>
    <w:rsid w:val="00BA672B"/>
    <w:rsid w:val="00BA6A4E"/>
    <w:rsid w:val="00BA6AAA"/>
    <w:rsid w:val="00BA6C48"/>
    <w:rsid w:val="00BA77D6"/>
    <w:rsid w:val="00BA7B0C"/>
    <w:rsid w:val="00BA7D79"/>
    <w:rsid w:val="00BA7FAF"/>
    <w:rsid w:val="00BB0D24"/>
    <w:rsid w:val="00BB0DD0"/>
    <w:rsid w:val="00BB0E06"/>
    <w:rsid w:val="00BB10A2"/>
    <w:rsid w:val="00BB1402"/>
    <w:rsid w:val="00BB178F"/>
    <w:rsid w:val="00BB1BCB"/>
    <w:rsid w:val="00BB22F1"/>
    <w:rsid w:val="00BB256A"/>
    <w:rsid w:val="00BB2B4C"/>
    <w:rsid w:val="00BB2F43"/>
    <w:rsid w:val="00BB3C6F"/>
    <w:rsid w:val="00BB3CD3"/>
    <w:rsid w:val="00BB3F6C"/>
    <w:rsid w:val="00BB4168"/>
    <w:rsid w:val="00BB4A8D"/>
    <w:rsid w:val="00BB4CE1"/>
    <w:rsid w:val="00BB4ECC"/>
    <w:rsid w:val="00BB4F82"/>
    <w:rsid w:val="00BB5101"/>
    <w:rsid w:val="00BB5965"/>
    <w:rsid w:val="00BB59FF"/>
    <w:rsid w:val="00BB602A"/>
    <w:rsid w:val="00BB69A5"/>
    <w:rsid w:val="00BB7979"/>
    <w:rsid w:val="00BB7A2E"/>
    <w:rsid w:val="00BB7E25"/>
    <w:rsid w:val="00BB7F5F"/>
    <w:rsid w:val="00BC03EF"/>
    <w:rsid w:val="00BC1505"/>
    <w:rsid w:val="00BC1F5C"/>
    <w:rsid w:val="00BC22D1"/>
    <w:rsid w:val="00BC2C11"/>
    <w:rsid w:val="00BC30C2"/>
    <w:rsid w:val="00BC34CB"/>
    <w:rsid w:val="00BC3B75"/>
    <w:rsid w:val="00BC3DCF"/>
    <w:rsid w:val="00BC41DD"/>
    <w:rsid w:val="00BC4503"/>
    <w:rsid w:val="00BC451C"/>
    <w:rsid w:val="00BC4B64"/>
    <w:rsid w:val="00BC4E6C"/>
    <w:rsid w:val="00BC5513"/>
    <w:rsid w:val="00BC5E25"/>
    <w:rsid w:val="00BC60F5"/>
    <w:rsid w:val="00BC618A"/>
    <w:rsid w:val="00BC6320"/>
    <w:rsid w:val="00BC664E"/>
    <w:rsid w:val="00BC6691"/>
    <w:rsid w:val="00BC6FE9"/>
    <w:rsid w:val="00BC7047"/>
    <w:rsid w:val="00BC7066"/>
    <w:rsid w:val="00BC77B3"/>
    <w:rsid w:val="00BC7949"/>
    <w:rsid w:val="00BD0763"/>
    <w:rsid w:val="00BD1212"/>
    <w:rsid w:val="00BD1689"/>
    <w:rsid w:val="00BD1910"/>
    <w:rsid w:val="00BD1F21"/>
    <w:rsid w:val="00BD22AE"/>
    <w:rsid w:val="00BD24F7"/>
    <w:rsid w:val="00BD286E"/>
    <w:rsid w:val="00BD306B"/>
    <w:rsid w:val="00BD35AD"/>
    <w:rsid w:val="00BD3FD8"/>
    <w:rsid w:val="00BD403D"/>
    <w:rsid w:val="00BD4224"/>
    <w:rsid w:val="00BD4711"/>
    <w:rsid w:val="00BD55CD"/>
    <w:rsid w:val="00BD5B69"/>
    <w:rsid w:val="00BD6142"/>
    <w:rsid w:val="00BD656F"/>
    <w:rsid w:val="00BD67BA"/>
    <w:rsid w:val="00BD6CE0"/>
    <w:rsid w:val="00BD6FF6"/>
    <w:rsid w:val="00BD708B"/>
    <w:rsid w:val="00BD724C"/>
    <w:rsid w:val="00BD7415"/>
    <w:rsid w:val="00BD7849"/>
    <w:rsid w:val="00BD7A4A"/>
    <w:rsid w:val="00BD7B12"/>
    <w:rsid w:val="00BD7FB9"/>
    <w:rsid w:val="00BE0033"/>
    <w:rsid w:val="00BE0225"/>
    <w:rsid w:val="00BE0353"/>
    <w:rsid w:val="00BE0537"/>
    <w:rsid w:val="00BE05A9"/>
    <w:rsid w:val="00BE0CBD"/>
    <w:rsid w:val="00BE2359"/>
    <w:rsid w:val="00BE28EA"/>
    <w:rsid w:val="00BE32AB"/>
    <w:rsid w:val="00BE3952"/>
    <w:rsid w:val="00BE5104"/>
    <w:rsid w:val="00BE55B7"/>
    <w:rsid w:val="00BE56B2"/>
    <w:rsid w:val="00BE5807"/>
    <w:rsid w:val="00BE5F0F"/>
    <w:rsid w:val="00BE6476"/>
    <w:rsid w:val="00BE64B1"/>
    <w:rsid w:val="00BE654E"/>
    <w:rsid w:val="00BE7E52"/>
    <w:rsid w:val="00BF15A9"/>
    <w:rsid w:val="00BF1C0B"/>
    <w:rsid w:val="00BF1EA5"/>
    <w:rsid w:val="00BF2385"/>
    <w:rsid w:val="00BF3C5C"/>
    <w:rsid w:val="00BF4618"/>
    <w:rsid w:val="00BF49E3"/>
    <w:rsid w:val="00BF4F9C"/>
    <w:rsid w:val="00BF4FBD"/>
    <w:rsid w:val="00BF57A4"/>
    <w:rsid w:val="00BF6519"/>
    <w:rsid w:val="00C00261"/>
    <w:rsid w:val="00C002B0"/>
    <w:rsid w:val="00C003A5"/>
    <w:rsid w:val="00C00E5A"/>
    <w:rsid w:val="00C010F4"/>
    <w:rsid w:val="00C01244"/>
    <w:rsid w:val="00C012BA"/>
    <w:rsid w:val="00C015FA"/>
    <w:rsid w:val="00C01B20"/>
    <w:rsid w:val="00C02260"/>
    <w:rsid w:val="00C02AF7"/>
    <w:rsid w:val="00C02D01"/>
    <w:rsid w:val="00C02DE6"/>
    <w:rsid w:val="00C03319"/>
    <w:rsid w:val="00C03DD4"/>
    <w:rsid w:val="00C04116"/>
    <w:rsid w:val="00C0456A"/>
    <w:rsid w:val="00C04AF2"/>
    <w:rsid w:val="00C0511C"/>
    <w:rsid w:val="00C055D6"/>
    <w:rsid w:val="00C058C9"/>
    <w:rsid w:val="00C05CB7"/>
    <w:rsid w:val="00C06BA8"/>
    <w:rsid w:val="00C072C2"/>
    <w:rsid w:val="00C07618"/>
    <w:rsid w:val="00C078CE"/>
    <w:rsid w:val="00C07B62"/>
    <w:rsid w:val="00C10C72"/>
    <w:rsid w:val="00C11B67"/>
    <w:rsid w:val="00C12402"/>
    <w:rsid w:val="00C12833"/>
    <w:rsid w:val="00C1297B"/>
    <w:rsid w:val="00C13EAB"/>
    <w:rsid w:val="00C1414F"/>
    <w:rsid w:val="00C14A6E"/>
    <w:rsid w:val="00C15060"/>
    <w:rsid w:val="00C1634D"/>
    <w:rsid w:val="00C1650F"/>
    <w:rsid w:val="00C16E26"/>
    <w:rsid w:val="00C175C6"/>
    <w:rsid w:val="00C178E4"/>
    <w:rsid w:val="00C17B72"/>
    <w:rsid w:val="00C17EEE"/>
    <w:rsid w:val="00C20147"/>
    <w:rsid w:val="00C201BA"/>
    <w:rsid w:val="00C20373"/>
    <w:rsid w:val="00C20E13"/>
    <w:rsid w:val="00C2104B"/>
    <w:rsid w:val="00C2179E"/>
    <w:rsid w:val="00C21B14"/>
    <w:rsid w:val="00C21EA7"/>
    <w:rsid w:val="00C22124"/>
    <w:rsid w:val="00C22508"/>
    <w:rsid w:val="00C22A80"/>
    <w:rsid w:val="00C22B47"/>
    <w:rsid w:val="00C231D0"/>
    <w:rsid w:val="00C232FD"/>
    <w:rsid w:val="00C23828"/>
    <w:rsid w:val="00C247BD"/>
    <w:rsid w:val="00C24991"/>
    <w:rsid w:val="00C24A48"/>
    <w:rsid w:val="00C24B4C"/>
    <w:rsid w:val="00C24C7F"/>
    <w:rsid w:val="00C2516E"/>
    <w:rsid w:val="00C252B8"/>
    <w:rsid w:val="00C26265"/>
    <w:rsid w:val="00C26B57"/>
    <w:rsid w:val="00C274BA"/>
    <w:rsid w:val="00C27740"/>
    <w:rsid w:val="00C27BCE"/>
    <w:rsid w:val="00C27D8A"/>
    <w:rsid w:val="00C27E9D"/>
    <w:rsid w:val="00C302FA"/>
    <w:rsid w:val="00C30D3A"/>
    <w:rsid w:val="00C30FF7"/>
    <w:rsid w:val="00C313EA"/>
    <w:rsid w:val="00C31498"/>
    <w:rsid w:val="00C31545"/>
    <w:rsid w:val="00C3188D"/>
    <w:rsid w:val="00C31C0B"/>
    <w:rsid w:val="00C32535"/>
    <w:rsid w:val="00C33547"/>
    <w:rsid w:val="00C3387F"/>
    <w:rsid w:val="00C33F6D"/>
    <w:rsid w:val="00C34785"/>
    <w:rsid w:val="00C34D0B"/>
    <w:rsid w:val="00C35E97"/>
    <w:rsid w:val="00C36168"/>
    <w:rsid w:val="00C364E9"/>
    <w:rsid w:val="00C36A11"/>
    <w:rsid w:val="00C36C43"/>
    <w:rsid w:val="00C36DE2"/>
    <w:rsid w:val="00C37384"/>
    <w:rsid w:val="00C37D11"/>
    <w:rsid w:val="00C37FBF"/>
    <w:rsid w:val="00C4007B"/>
    <w:rsid w:val="00C407F6"/>
    <w:rsid w:val="00C408CC"/>
    <w:rsid w:val="00C40D02"/>
    <w:rsid w:val="00C41334"/>
    <w:rsid w:val="00C4133D"/>
    <w:rsid w:val="00C4139D"/>
    <w:rsid w:val="00C41495"/>
    <w:rsid w:val="00C41B63"/>
    <w:rsid w:val="00C41EB1"/>
    <w:rsid w:val="00C41F2E"/>
    <w:rsid w:val="00C42050"/>
    <w:rsid w:val="00C425DA"/>
    <w:rsid w:val="00C4318E"/>
    <w:rsid w:val="00C435A1"/>
    <w:rsid w:val="00C4418B"/>
    <w:rsid w:val="00C443FC"/>
    <w:rsid w:val="00C4480E"/>
    <w:rsid w:val="00C4498F"/>
    <w:rsid w:val="00C45F92"/>
    <w:rsid w:val="00C46C51"/>
    <w:rsid w:val="00C46C6D"/>
    <w:rsid w:val="00C4716B"/>
    <w:rsid w:val="00C472FA"/>
    <w:rsid w:val="00C47627"/>
    <w:rsid w:val="00C476AC"/>
    <w:rsid w:val="00C477DF"/>
    <w:rsid w:val="00C50236"/>
    <w:rsid w:val="00C504D0"/>
    <w:rsid w:val="00C52359"/>
    <w:rsid w:val="00C5244D"/>
    <w:rsid w:val="00C52487"/>
    <w:rsid w:val="00C526B2"/>
    <w:rsid w:val="00C5279B"/>
    <w:rsid w:val="00C533AC"/>
    <w:rsid w:val="00C53B6A"/>
    <w:rsid w:val="00C54471"/>
    <w:rsid w:val="00C5520A"/>
    <w:rsid w:val="00C55304"/>
    <w:rsid w:val="00C553B5"/>
    <w:rsid w:val="00C55418"/>
    <w:rsid w:val="00C558BF"/>
    <w:rsid w:val="00C55D98"/>
    <w:rsid w:val="00C56413"/>
    <w:rsid w:val="00C564AB"/>
    <w:rsid w:val="00C5664F"/>
    <w:rsid w:val="00C56EAA"/>
    <w:rsid w:val="00C57AFD"/>
    <w:rsid w:val="00C605CB"/>
    <w:rsid w:val="00C60E7E"/>
    <w:rsid w:val="00C60F87"/>
    <w:rsid w:val="00C6193F"/>
    <w:rsid w:val="00C61A8D"/>
    <w:rsid w:val="00C62D43"/>
    <w:rsid w:val="00C62E7E"/>
    <w:rsid w:val="00C62F85"/>
    <w:rsid w:val="00C6313D"/>
    <w:rsid w:val="00C640A5"/>
    <w:rsid w:val="00C665BE"/>
    <w:rsid w:val="00C665C2"/>
    <w:rsid w:val="00C66774"/>
    <w:rsid w:val="00C66AD5"/>
    <w:rsid w:val="00C66FF1"/>
    <w:rsid w:val="00C672F4"/>
    <w:rsid w:val="00C67971"/>
    <w:rsid w:val="00C67983"/>
    <w:rsid w:val="00C67BBF"/>
    <w:rsid w:val="00C7026F"/>
    <w:rsid w:val="00C705DF"/>
    <w:rsid w:val="00C7072B"/>
    <w:rsid w:val="00C714D4"/>
    <w:rsid w:val="00C71645"/>
    <w:rsid w:val="00C71C08"/>
    <w:rsid w:val="00C7247C"/>
    <w:rsid w:val="00C72A59"/>
    <w:rsid w:val="00C72A75"/>
    <w:rsid w:val="00C731B3"/>
    <w:rsid w:val="00C731D0"/>
    <w:rsid w:val="00C732F5"/>
    <w:rsid w:val="00C7375E"/>
    <w:rsid w:val="00C737F5"/>
    <w:rsid w:val="00C73E3C"/>
    <w:rsid w:val="00C74070"/>
    <w:rsid w:val="00C7439E"/>
    <w:rsid w:val="00C746A0"/>
    <w:rsid w:val="00C74794"/>
    <w:rsid w:val="00C74C43"/>
    <w:rsid w:val="00C74D2C"/>
    <w:rsid w:val="00C74E03"/>
    <w:rsid w:val="00C74E77"/>
    <w:rsid w:val="00C74FCC"/>
    <w:rsid w:val="00C753E8"/>
    <w:rsid w:val="00C76743"/>
    <w:rsid w:val="00C77E52"/>
    <w:rsid w:val="00C77EF9"/>
    <w:rsid w:val="00C805B1"/>
    <w:rsid w:val="00C8155A"/>
    <w:rsid w:val="00C8166E"/>
    <w:rsid w:val="00C81728"/>
    <w:rsid w:val="00C81DFD"/>
    <w:rsid w:val="00C821AB"/>
    <w:rsid w:val="00C822FF"/>
    <w:rsid w:val="00C82363"/>
    <w:rsid w:val="00C82CEE"/>
    <w:rsid w:val="00C8508D"/>
    <w:rsid w:val="00C8521E"/>
    <w:rsid w:val="00C85449"/>
    <w:rsid w:val="00C85B71"/>
    <w:rsid w:val="00C8620D"/>
    <w:rsid w:val="00C8651A"/>
    <w:rsid w:val="00C86A0C"/>
    <w:rsid w:val="00C86A9D"/>
    <w:rsid w:val="00C86C87"/>
    <w:rsid w:val="00C86F1D"/>
    <w:rsid w:val="00C87AC4"/>
    <w:rsid w:val="00C87D4D"/>
    <w:rsid w:val="00C87E5D"/>
    <w:rsid w:val="00C87F7F"/>
    <w:rsid w:val="00C914B3"/>
    <w:rsid w:val="00C91622"/>
    <w:rsid w:val="00C916B3"/>
    <w:rsid w:val="00C91888"/>
    <w:rsid w:val="00C91A87"/>
    <w:rsid w:val="00C91AA5"/>
    <w:rsid w:val="00C92148"/>
    <w:rsid w:val="00C92A90"/>
    <w:rsid w:val="00C932FC"/>
    <w:rsid w:val="00C937C2"/>
    <w:rsid w:val="00C93AD1"/>
    <w:rsid w:val="00C93B1D"/>
    <w:rsid w:val="00C9446B"/>
    <w:rsid w:val="00C95EB7"/>
    <w:rsid w:val="00C95ED5"/>
    <w:rsid w:val="00C960FD"/>
    <w:rsid w:val="00C9623E"/>
    <w:rsid w:val="00C9691E"/>
    <w:rsid w:val="00C96B95"/>
    <w:rsid w:val="00C96EE2"/>
    <w:rsid w:val="00C974BF"/>
    <w:rsid w:val="00C977CE"/>
    <w:rsid w:val="00CA0375"/>
    <w:rsid w:val="00CA0769"/>
    <w:rsid w:val="00CA09B9"/>
    <w:rsid w:val="00CA0C06"/>
    <w:rsid w:val="00CA0EC6"/>
    <w:rsid w:val="00CA25DE"/>
    <w:rsid w:val="00CA3969"/>
    <w:rsid w:val="00CA4819"/>
    <w:rsid w:val="00CA5595"/>
    <w:rsid w:val="00CA57DF"/>
    <w:rsid w:val="00CA5FB6"/>
    <w:rsid w:val="00CA77E6"/>
    <w:rsid w:val="00CA78FA"/>
    <w:rsid w:val="00CA7D77"/>
    <w:rsid w:val="00CB1345"/>
    <w:rsid w:val="00CB17B7"/>
    <w:rsid w:val="00CB273E"/>
    <w:rsid w:val="00CB28EB"/>
    <w:rsid w:val="00CB2F9E"/>
    <w:rsid w:val="00CB3001"/>
    <w:rsid w:val="00CB3619"/>
    <w:rsid w:val="00CB37B1"/>
    <w:rsid w:val="00CB3EE6"/>
    <w:rsid w:val="00CB412C"/>
    <w:rsid w:val="00CB44CA"/>
    <w:rsid w:val="00CB4AE2"/>
    <w:rsid w:val="00CB4BAE"/>
    <w:rsid w:val="00CB53CE"/>
    <w:rsid w:val="00CB5547"/>
    <w:rsid w:val="00CB6641"/>
    <w:rsid w:val="00CB6C51"/>
    <w:rsid w:val="00CB6EFD"/>
    <w:rsid w:val="00CB71BB"/>
    <w:rsid w:val="00CB7425"/>
    <w:rsid w:val="00CB74A8"/>
    <w:rsid w:val="00CB7879"/>
    <w:rsid w:val="00CB79CF"/>
    <w:rsid w:val="00CB7B19"/>
    <w:rsid w:val="00CC0B66"/>
    <w:rsid w:val="00CC0E60"/>
    <w:rsid w:val="00CC1C1F"/>
    <w:rsid w:val="00CC27E6"/>
    <w:rsid w:val="00CC34B4"/>
    <w:rsid w:val="00CC3602"/>
    <w:rsid w:val="00CC374A"/>
    <w:rsid w:val="00CC38F0"/>
    <w:rsid w:val="00CC3BFB"/>
    <w:rsid w:val="00CC41D6"/>
    <w:rsid w:val="00CC457C"/>
    <w:rsid w:val="00CC4608"/>
    <w:rsid w:val="00CC47F0"/>
    <w:rsid w:val="00CC4CCD"/>
    <w:rsid w:val="00CC4D41"/>
    <w:rsid w:val="00CC52CA"/>
    <w:rsid w:val="00CC5AEC"/>
    <w:rsid w:val="00CC6637"/>
    <w:rsid w:val="00CC6EB1"/>
    <w:rsid w:val="00CC77CF"/>
    <w:rsid w:val="00CC7E02"/>
    <w:rsid w:val="00CD0004"/>
    <w:rsid w:val="00CD0655"/>
    <w:rsid w:val="00CD0712"/>
    <w:rsid w:val="00CD0772"/>
    <w:rsid w:val="00CD0AEF"/>
    <w:rsid w:val="00CD0C94"/>
    <w:rsid w:val="00CD113A"/>
    <w:rsid w:val="00CD17C3"/>
    <w:rsid w:val="00CD29F2"/>
    <w:rsid w:val="00CD3466"/>
    <w:rsid w:val="00CD3B00"/>
    <w:rsid w:val="00CD4420"/>
    <w:rsid w:val="00CD4E96"/>
    <w:rsid w:val="00CD5132"/>
    <w:rsid w:val="00CD54C8"/>
    <w:rsid w:val="00CD5742"/>
    <w:rsid w:val="00CD6252"/>
    <w:rsid w:val="00CD6B53"/>
    <w:rsid w:val="00CD6D22"/>
    <w:rsid w:val="00CD7595"/>
    <w:rsid w:val="00CD78EB"/>
    <w:rsid w:val="00CD7B34"/>
    <w:rsid w:val="00CD7E19"/>
    <w:rsid w:val="00CE0033"/>
    <w:rsid w:val="00CE01DC"/>
    <w:rsid w:val="00CE0504"/>
    <w:rsid w:val="00CE0E9E"/>
    <w:rsid w:val="00CE0EA8"/>
    <w:rsid w:val="00CE1FE6"/>
    <w:rsid w:val="00CE21F6"/>
    <w:rsid w:val="00CE2C7E"/>
    <w:rsid w:val="00CE332E"/>
    <w:rsid w:val="00CE33A5"/>
    <w:rsid w:val="00CE366C"/>
    <w:rsid w:val="00CE407D"/>
    <w:rsid w:val="00CE4204"/>
    <w:rsid w:val="00CE4C0F"/>
    <w:rsid w:val="00CE54D2"/>
    <w:rsid w:val="00CE55AC"/>
    <w:rsid w:val="00CE5875"/>
    <w:rsid w:val="00CE5B0D"/>
    <w:rsid w:val="00CE6647"/>
    <w:rsid w:val="00CE6A0A"/>
    <w:rsid w:val="00CE6BA1"/>
    <w:rsid w:val="00CE6EB7"/>
    <w:rsid w:val="00CE76DE"/>
    <w:rsid w:val="00CE7EB7"/>
    <w:rsid w:val="00CF0779"/>
    <w:rsid w:val="00CF07A0"/>
    <w:rsid w:val="00CF1082"/>
    <w:rsid w:val="00CF1191"/>
    <w:rsid w:val="00CF1ADF"/>
    <w:rsid w:val="00CF1C82"/>
    <w:rsid w:val="00CF1DA7"/>
    <w:rsid w:val="00CF270D"/>
    <w:rsid w:val="00CF2D0B"/>
    <w:rsid w:val="00CF2F41"/>
    <w:rsid w:val="00CF32A5"/>
    <w:rsid w:val="00CF3593"/>
    <w:rsid w:val="00CF3E42"/>
    <w:rsid w:val="00CF4447"/>
    <w:rsid w:val="00CF45FE"/>
    <w:rsid w:val="00CF4D9C"/>
    <w:rsid w:val="00CF5429"/>
    <w:rsid w:val="00CF5BE6"/>
    <w:rsid w:val="00CF5C9F"/>
    <w:rsid w:val="00CF67C6"/>
    <w:rsid w:val="00CF7353"/>
    <w:rsid w:val="00CF79A5"/>
    <w:rsid w:val="00D017BA"/>
    <w:rsid w:val="00D0205A"/>
    <w:rsid w:val="00D0220F"/>
    <w:rsid w:val="00D02FB0"/>
    <w:rsid w:val="00D0350B"/>
    <w:rsid w:val="00D0484B"/>
    <w:rsid w:val="00D052AE"/>
    <w:rsid w:val="00D05B15"/>
    <w:rsid w:val="00D065EB"/>
    <w:rsid w:val="00D06C43"/>
    <w:rsid w:val="00D0751B"/>
    <w:rsid w:val="00D07D58"/>
    <w:rsid w:val="00D10469"/>
    <w:rsid w:val="00D108A2"/>
    <w:rsid w:val="00D10C0A"/>
    <w:rsid w:val="00D10D87"/>
    <w:rsid w:val="00D1130A"/>
    <w:rsid w:val="00D11E58"/>
    <w:rsid w:val="00D12091"/>
    <w:rsid w:val="00D126E2"/>
    <w:rsid w:val="00D12B20"/>
    <w:rsid w:val="00D1352F"/>
    <w:rsid w:val="00D13A86"/>
    <w:rsid w:val="00D13C75"/>
    <w:rsid w:val="00D13E94"/>
    <w:rsid w:val="00D14DAD"/>
    <w:rsid w:val="00D14F75"/>
    <w:rsid w:val="00D15378"/>
    <w:rsid w:val="00D157EB"/>
    <w:rsid w:val="00D15913"/>
    <w:rsid w:val="00D15CC6"/>
    <w:rsid w:val="00D15E3C"/>
    <w:rsid w:val="00D15EB1"/>
    <w:rsid w:val="00D16293"/>
    <w:rsid w:val="00D16401"/>
    <w:rsid w:val="00D166AB"/>
    <w:rsid w:val="00D16AE2"/>
    <w:rsid w:val="00D16B58"/>
    <w:rsid w:val="00D16E41"/>
    <w:rsid w:val="00D1780F"/>
    <w:rsid w:val="00D17B0F"/>
    <w:rsid w:val="00D2013B"/>
    <w:rsid w:val="00D20162"/>
    <w:rsid w:val="00D201B1"/>
    <w:rsid w:val="00D20666"/>
    <w:rsid w:val="00D2096F"/>
    <w:rsid w:val="00D20B91"/>
    <w:rsid w:val="00D20D7C"/>
    <w:rsid w:val="00D2131F"/>
    <w:rsid w:val="00D21890"/>
    <w:rsid w:val="00D21A10"/>
    <w:rsid w:val="00D21C5A"/>
    <w:rsid w:val="00D22F51"/>
    <w:rsid w:val="00D23423"/>
    <w:rsid w:val="00D241C1"/>
    <w:rsid w:val="00D25401"/>
    <w:rsid w:val="00D26125"/>
    <w:rsid w:val="00D268FC"/>
    <w:rsid w:val="00D274C9"/>
    <w:rsid w:val="00D27A07"/>
    <w:rsid w:val="00D302DF"/>
    <w:rsid w:val="00D3047E"/>
    <w:rsid w:val="00D3064E"/>
    <w:rsid w:val="00D31238"/>
    <w:rsid w:val="00D31AC7"/>
    <w:rsid w:val="00D326D3"/>
    <w:rsid w:val="00D328FA"/>
    <w:rsid w:val="00D32C89"/>
    <w:rsid w:val="00D333B9"/>
    <w:rsid w:val="00D33FF1"/>
    <w:rsid w:val="00D34A6A"/>
    <w:rsid w:val="00D3547F"/>
    <w:rsid w:val="00D3572B"/>
    <w:rsid w:val="00D35D79"/>
    <w:rsid w:val="00D36047"/>
    <w:rsid w:val="00D36062"/>
    <w:rsid w:val="00D36947"/>
    <w:rsid w:val="00D36FDE"/>
    <w:rsid w:val="00D3701D"/>
    <w:rsid w:val="00D37132"/>
    <w:rsid w:val="00D371C6"/>
    <w:rsid w:val="00D3724A"/>
    <w:rsid w:val="00D376D9"/>
    <w:rsid w:val="00D37820"/>
    <w:rsid w:val="00D37A12"/>
    <w:rsid w:val="00D37D61"/>
    <w:rsid w:val="00D37D87"/>
    <w:rsid w:val="00D40A34"/>
    <w:rsid w:val="00D4108A"/>
    <w:rsid w:val="00D41151"/>
    <w:rsid w:val="00D412BE"/>
    <w:rsid w:val="00D41916"/>
    <w:rsid w:val="00D41DC3"/>
    <w:rsid w:val="00D421DB"/>
    <w:rsid w:val="00D429A2"/>
    <w:rsid w:val="00D4335C"/>
    <w:rsid w:val="00D438D2"/>
    <w:rsid w:val="00D44330"/>
    <w:rsid w:val="00D447CC"/>
    <w:rsid w:val="00D4556C"/>
    <w:rsid w:val="00D45E49"/>
    <w:rsid w:val="00D461C6"/>
    <w:rsid w:val="00D4674C"/>
    <w:rsid w:val="00D46E6F"/>
    <w:rsid w:val="00D4731A"/>
    <w:rsid w:val="00D47395"/>
    <w:rsid w:val="00D47BD6"/>
    <w:rsid w:val="00D47F12"/>
    <w:rsid w:val="00D50674"/>
    <w:rsid w:val="00D50B6B"/>
    <w:rsid w:val="00D51176"/>
    <w:rsid w:val="00D511BC"/>
    <w:rsid w:val="00D51CDF"/>
    <w:rsid w:val="00D51EC9"/>
    <w:rsid w:val="00D52521"/>
    <w:rsid w:val="00D526A9"/>
    <w:rsid w:val="00D5272A"/>
    <w:rsid w:val="00D528D2"/>
    <w:rsid w:val="00D52A8E"/>
    <w:rsid w:val="00D536EC"/>
    <w:rsid w:val="00D53D20"/>
    <w:rsid w:val="00D54203"/>
    <w:rsid w:val="00D5423E"/>
    <w:rsid w:val="00D544E4"/>
    <w:rsid w:val="00D548AB"/>
    <w:rsid w:val="00D54B9A"/>
    <w:rsid w:val="00D54BBE"/>
    <w:rsid w:val="00D56597"/>
    <w:rsid w:val="00D568AC"/>
    <w:rsid w:val="00D569A4"/>
    <w:rsid w:val="00D57611"/>
    <w:rsid w:val="00D57A8B"/>
    <w:rsid w:val="00D57CEE"/>
    <w:rsid w:val="00D60221"/>
    <w:rsid w:val="00D609D8"/>
    <w:rsid w:val="00D613D7"/>
    <w:rsid w:val="00D61566"/>
    <w:rsid w:val="00D62242"/>
    <w:rsid w:val="00D629A8"/>
    <w:rsid w:val="00D629C6"/>
    <w:rsid w:val="00D62A6C"/>
    <w:rsid w:val="00D63BEF"/>
    <w:rsid w:val="00D64A43"/>
    <w:rsid w:val="00D64BF7"/>
    <w:rsid w:val="00D64CB6"/>
    <w:rsid w:val="00D64DD1"/>
    <w:rsid w:val="00D64F4C"/>
    <w:rsid w:val="00D65791"/>
    <w:rsid w:val="00D65A48"/>
    <w:rsid w:val="00D66511"/>
    <w:rsid w:val="00D66ADD"/>
    <w:rsid w:val="00D66C72"/>
    <w:rsid w:val="00D67118"/>
    <w:rsid w:val="00D671F2"/>
    <w:rsid w:val="00D67877"/>
    <w:rsid w:val="00D70125"/>
    <w:rsid w:val="00D70409"/>
    <w:rsid w:val="00D70529"/>
    <w:rsid w:val="00D70930"/>
    <w:rsid w:val="00D70F5B"/>
    <w:rsid w:val="00D70F66"/>
    <w:rsid w:val="00D711EA"/>
    <w:rsid w:val="00D71D4A"/>
    <w:rsid w:val="00D71DDA"/>
    <w:rsid w:val="00D71E52"/>
    <w:rsid w:val="00D7207A"/>
    <w:rsid w:val="00D72D3C"/>
    <w:rsid w:val="00D733F6"/>
    <w:rsid w:val="00D73860"/>
    <w:rsid w:val="00D73A2C"/>
    <w:rsid w:val="00D73AAA"/>
    <w:rsid w:val="00D73B0B"/>
    <w:rsid w:val="00D749A6"/>
    <w:rsid w:val="00D74B69"/>
    <w:rsid w:val="00D755F9"/>
    <w:rsid w:val="00D758F7"/>
    <w:rsid w:val="00D759F3"/>
    <w:rsid w:val="00D75CC5"/>
    <w:rsid w:val="00D76161"/>
    <w:rsid w:val="00D76C4A"/>
    <w:rsid w:val="00D80981"/>
    <w:rsid w:val="00D817D0"/>
    <w:rsid w:val="00D81845"/>
    <w:rsid w:val="00D81FC3"/>
    <w:rsid w:val="00D823C8"/>
    <w:rsid w:val="00D823D5"/>
    <w:rsid w:val="00D83075"/>
    <w:rsid w:val="00D84436"/>
    <w:rsid w:val="00D848DD"/>
    <w:rsid w:val="00D84C8F"/>
    <w:rsid w:val="00D84FA8"/>
    <w:rsid w:val="00D852D5"/>
    <w:rsid w:val="00D8586E"/>
    <w:rsid w:val="00D85E46"/>
    <w:rsid w:val="00D86CDA"/>
    <w:rsid w:val="00D86F09"/>
    <w:rsid w:val="00D878FF"/>
    <w:rsid w:val="00D87C62"/>
    <w:rsid w:val="00D87DB4"/>
    <w:rsid w:val="00D87E14"/>
    <w:rsid w:val="00D87EA1"/>
    <w:rsid w:val="00D909C4"/>
    <w:rsid w:val="00D90D58"/>
    <w:rsid w:val="00D92A73"/>
    <w:rsid w:val="00D92D6B"/>
    <w:rsid w:val="00D92F7B"/>
    <w:rsid w:val="00D930B7"/>
    <w:rsid w:val="00D93FBA"/>
    <w:rsid w:val="00D9410F"/>
    <w:rsid w:val="00D94B11"/>
    <w:rsid w:val="00D94C72"/>
    <w:rsid w:val="00D94E7A"/>
    <w:rsid w:val="00D966BE"/>
    <w:rsid w:val="00D96861"/>
    <w:rsid w:val="00D97D1C"/>
    <w:rsid w:val="00D97E68"/>
    <w:rsid w:val="00DA01C3"/>
    <w:rsid w:val="00DA0375"/>
    <w:rsid w:val="00DA0A2E"/>
    <w:rsid w:val="00DA0E39"/>
    <w:rsid w:val="00DA18AA"/>
    <w:rsid w:val="00DA1B9B"/>
    <w:rsid w:val="00DA23C7"/>
    <w:rsid w:val="00DA255C"/>
    <w:rsid w:val="00DA2B23"/>
    <w:rsid w:val="00DA2B6B"/>
    <w:rsid w:val="00DA3716"/>
    <w:rsid w:val="00DA3930"/>
    <w:rsid w:val="00DA396D"/>
    <w:rsid w:val="00DA39B0"/>
    <w:rsid w:val="00DA3D8F"/>
    <w:rsid w:val="00DA4203"/>
    <w:rsid w:val="00DA4819"/>
    <w:rsid w:val="00DA7196"/>
    <w:rsid w:val="00DA7348"/>
    <w:rsid w:val="00DA7393"/>
    <w:rsid w:val="00DA7599"/>
    <w:rsid w:val="00DB095A"/>
    <w:rsid w:val="00DB0CFD"/>
    <w:rsid w:val="00DB0E1C"/>
    <w:rsid w:val="00DB1230"/>
    <w:rsid w:val="00DB251C"/>
    <w:rsid w:val="00DB2C88"/>
    <w:rsid w:val="00DB30DE"/>
    <w:rsid w:val="00DB323F"/>
    <w:rsid w:val="00DB3A49"/>
    <w:rsid w:val="00DB4032"/>
    <w:rsid w:val="00DB40AF"/>
    <w:rsid w:val="00DB4A6C"/>
    <w:rsid w:val="00DB4C20"/>
    <w:rsid w:val="00DB4C4C"/>
    <w:rsid w:val="00DB5232"/>
    <w:rsid w:val="00DB5725"/>
    <w:rsid w:val="00DB5A87"/>
    <w:rsid w:val="00DB5F5F"/>
    <w:rsid w:val="00DB697A"/>
    <w:rsid w:val="00DB6F07"/>
    <w:rsid w:val="00DB75FD"/>
    <w:rsid w:val="00DC052E"/>
    <w:rsid w:val="00DC0AFF"/>
    <w:rsid w:val="00DC1B0A"/>
    <w:rsid w:val="00DC1B46"/>
    <w:rsid w:val="00DC1BAC"/>
    <w:rsid w:val="00DC219E"/>
    <w:rsid w:val="00DC23D8"/>
    <w:rsid w:val="00DC26BC"/>
    <w:rsid w:val="00DC3769"/>
    <w:rsid w:val="00DC4017"/>
    <w:rsid w:val="00DC40C8"/>
    <w:rsid w:val="00DC4478"/>
    <w:rsid w:val="00DC475D"/>
    <w:rsid w:val="00DC48CB"/>
    <w:rsid w:val="00DC5458"/>
    <w:rsid w:val="00DC5C75"/>
    <w:rsid w:val="00DC68F2"/>
    <w:rsid w:val="00DC6983"/>
    <w:rsid w:val="00DC7F38"/>
    <w:rsid w:val="00DC7FED"/>
    <w:rsid w:val="00DD0B47"/>
    <w:rsid w:val="00DD0C1D"/>
    <w:rsid w:val="00DD1AFE"/>
    <w:rsid w:val="00DD2035"/>
    <w:rsid w:val="00DD28E1"/>
    <w:rsid w:val="00DD2C4F"/>
    <w:rsid w:val="00DD300E"/>
    <w:rsid w:val="00DD3D81"/>
    <w:rsid w:val="00DD4833"/>
    <w:rsid w:val="00DD4A61"/>
    <w:rsid w:val="00DD4B96"/>
    <w:rsid w:val="00DD4FCE"/>
    <w:rsid w:val="00DD6AE5"/>
    <w:rsid w:val="00DD70C3"/>
    <w:rsid w:val="00DD7240"/>
    <w:rsid w:val="00DD795C"/>
    <w:rsid w:val="00DD7C35"/>
    <w:rsid w:val="00DD7F7D"/>
    <w:rsid w:val="00DE008F"/>
    <w:rsid w:val="00DE00CC"/>
    <w:rsid w:val="00DE0B53"/>
    <w:rsid w:val="00DE0E77"/>
    <w:rsid w:val="00DE16DB"/>
    <w:rsid w:val="00DE1FED"/>
    <w:rsid w:val="00DE24B0"/>
    <w:rsid w:val="00DE29EC"/>
    <w:rsid w:val="00DE2D55"/>
    <w:rsid w:val="00DE3491"/>
    <w:rsid w:val="00DE3664"/>
    <w:rsid w:val="00DE4479"/>
    <w:rsid w:val="00DE4B4D"/>
    <w:rsid w:val="00DE56B1"/>
    <w:rsid w:val="00DE5A5C"/>
    <w:rsid w:val="00DE5C5B"/>
    <w:rsid w:val="00DE606D"/>
    <w:rsid w:val="00DE60E4"/>
    <w:rsid w:val="00DE62DE"/>
    <w:rsid w:val="00DE6371"/>
    <w:rsid w:val="00DE6E6D"/>
    <w:rsid w:val="00DE75AB"/>
    <w:rsid w:val="00DE7ADB"/>
    <w:rsid w:val="00DE7C2D"/>
    <w:rsid w:val="00DE7D9C"/>
    <w:rsid w:val="00DF0C5B"/>
    <w:rsid w:val="00DF0D88"/>
    <w:rsid w:val="00DF14AA"/>
    <w:rsid w:val="00DF1AC8"/>
    <w:rsid w:val="00DF2497"/>
    <w:rsid w:val="00DF29D3"/>
    <w:rsid w:val="00DF2A50"/>
    <w:rsid w:val="00DF2EDD"/>
    <w:rsid w:val="00DF30B9"/>
    <w:rsid w:val="00DF3376"/>
    <w:rsid w:val="00DF3DA0"/>
    <w:rsid w:val="00DF41D8"/>
    <w:rsid w:val="00DF41DA"/>
    <w:rsid w:val="00DF444F"/>
    <w:rsid w:val="00DF4707"/>
    <w:rsid w:val="00DF4821"/>
    <w:rsid w:val="00DF54F4"/>
    <w:rsid w:val="00DF5545"/>
    <w:rsid w:val="00DF5972"/>
    <w:rsid w:val="00DF68C7"/>
    <w:rsid w:val="00DF7530"/>
    <w:rsid w:val="00DF7D7A"/>
    <w:rsid w:val="00E006EF"/>
    <w:rsid w:val="00E008C3"/>
    <w:rsid w:val="00E00F07"/>
    <w:rsid w:val="00E00F9D"/>
    <w:rsid w:val="00E017B4"/>
    <w:rsid w:val="00E02077"/>
    <w:rsid w:val="00E02145"/>
    <w:rsid w:val="00E02303"/>
    <w:rsid w:val="00E02603"/>
    <w:rsid w:val="00E0269D"/>
    <w:rsid w:val="00E02D06"/>
    <w:rsid w:val="00E03748"/>
    <w:rsid w:val="00E03ABA"/>
    <w:rsid w:val="00E03E35"/>
    <w:rsid w:val="00E04379"/>
    <w:rsid w:val="00E04558"/>
    <w:rsid w:val="00E0480F"/>
    <w:rsid w:val="00E04A73"/>
    <w:rsid w:val="00E057D4"/>
    <w:rsid w:val="00E05D38"/>
    <w:rsid w:val="00E06510"/>
    <w:rsid w:val="00E0666A"/>
    <w:rsid w:val="00E06D46"/>
    <w:rsid w:val="00E06E6E"/>
    <w:rsid w:val="00E06F25"/>
    <w:rsid w:val="00E07170"/>
    <w:rsid w:val="00E07CF3"/>
    <w:rsid w:val="00E1066F"/>
    <w:rsid w:val="00E10D86"/>
    <w:rsid w:val="00E11387"/>
    <w:rsid w:val="00E1138A"/>
    <w:rsid w:val="00E1140A"/>
    <w:rsid w:val="00E11424"/>
    <w:rsid w:val="00E117B6"/>
    <w:rsid w:val="00E11D6D"/>
    <w:rsid w:val="00E11E55"/>
    <w:rsid w:val="00E1213F"/>
    <w:rsid w:val="00E1251A"/>
    <w:rsid w:val="00E12856"/>
    <w:rsid w:val="00E12973"/>
    <w:rsid w:val="00E12AAE"/>
    <w:rsid w:val="00E13215"/>
    <w:rsid w:val="00E139E9"/>
    <w:rsid w:val="00E14250"/>
    <w:rsid w:val="00E148F0"/>
    <w:rsid w:val="00E154C8"/>
    <w:rsid w:val="00E16A22"/>
    <w:rsid w:val="00E16AB8"/>
    <w:rsid w:val="00E171E9"/>
    <w:rsid w:val="00E2045E"/>
    <w:rsid w:val="00E20545"/>
    <w:rsid w:val="00E20E8C"/>
    <w:rsid w:val="00E21044"/>
    <w:rsid w:val="00E21206"/>
    <w:rsid w:val="00E21444"/>
    <w:rsid w:val="00E217F2"/>
    <w:rsid w:val="00E21B61"/>
    <w:rsid w:val="00E21E87"/>
    <w:rsid w:val="00E22917"/>
    <w:rsid w:val="00E23223"/>
    <w:rsid w:val="00E2367E"/>
    <w:rsid w:val="00E242A3"/>
    <w:rsid w:val="00E2435C"/>
    <w:rsid w:val="00E24837"/>
    <w:rsid w:val="00E24E51"/>
    <w:rsid w:val="00E24F10"/>
    <w:rsid w:val="00E250C8"/>
    <w:rsid w:val="00E2526C"/>
    <w:rsid w:val="00E25378"/>
    <w:rsid w:val="00E25A83"/>
    <w:rsid w:val="00E25B71"/>
    <w:rsid w:val="00E25EA7"/>
    <w:rsid w:val="00E263A1"/>
    <w:rsid w:val="00E263BC"/>
    <w:rsid w:val="00E26B05"/>
    <w:rsid w:val="00E26DEE"/>
    <w:rsid w:val="00E26F33"/>
    <w:rsid w:val="00E2737A"/>
    <w:rsid w:val="00E27673"/>
    <w:rsid w:val="00E27B25"/>
    <w:rsid w:val="00E3012A"/>
    <w:rsid w:val="00E30A29"/>
    <w:rsid w:val="00E30BE7"/>
    <w:rsid w:val="00E30CFF"/>
    <w:rsid w:val="00E310B5"/>
    <w:rsid w:val="00E3154C"/>
    <w:rsid w:val="00E321DA"/>
    <w:rsid w:val="00E32698"/>
    <w:rsid w:val="00E327C0"/>
    <w:rsid w:val="00E327DA"/>
    <w:rsid w:val="00E32BD7"/>
    <w:rsid w:val="00E33086"/>
    <w:rsid w:val="00E33129"/>
    <w:rsid w:val="00E33B64"/>
    <w:rsid w:val="00E33F69"/>
    <w:rsid w:val="00E34923"/>
    <w:rsid w:val="00E349A6"/>
    <w:rsid w:val="00E354C6"/>
    <w:rsid w:val="00E35589"/>
    <w:rsid w:val="00E35D5B"/>
    <w:rsid w:val="00E3600B"/>
    <w:rsid w:val="00E360F2"/>
    <w:rsid w:val="00E36D67"/>
    <w:rsid w:val="00E37977"/>
    <w:rsid w:val="00E37C24"/>
    <w:rsid w:val="00E37D25"/>
    <w:rsid w:val="00E404FD"/>
    <w:rsid w:val="00E406F9"/>
    <w:rsid w:val="00E40AD6"/>
    <w:rsid w:val="00E40C3F"/>
    <w:rsid w:val="00E411F4"/>
    <w:rsid w:val="00E41517"/>
    <w:rsid w:val="00E41DF1"/>
    <w:rsid w:val="00E42205"/>
    <w:rsid w:val="00E429AB"/>
    <w:rsid w:val="00E42A61"/>
    <w:rsid w:val="00E4303F"/>
    <w:rsid w:val="00E437C1"/>
    <w:rsid w:val="00E43C2B"/>
    <w:rsid w:val="00E4463E"/>
    <w:rsid w:val="00E46153"/>
    <w:rsid w:val="00E46C12"/>
    <w:rsid w:val="00E47582"/>
    <w:rsid w:val="00E4765B"/>
    <w:rsid w:val="00E47956"/>
    <w:rsid w:val="00E5037D"/>
    <w:rsid w:val="00E50A5E"/>
    <w:rsid w:val="00E5175C"/>
    <w:rsid w:val="00E518A3"/>
    <w:rsid w:val="00E51E42"/>
    <w:rsid w:val="00E528B6"/>
    <w:rsid w:val="00E5396B"/>
    <w:rsid w:val="00E53B16"/>
    <w:rsid w:val="00E5440D"/>
    <w:rsid w:val="00E550F4"/>
    <w:rsid w:val="00E5536E"/>
    <w:rsid w:val="00E55965"/>
    <w:rsid w:val="00E564BA"/>
    <w:rsid w:val="00E56885"/>
    <w:rsid w:val="00E56E0D"/>
    <w:rsid w:val="00E60761"/>
    <w:rsid w:val="00E60EF4"/>
    <w:rsid w:val="00E62E76"/>
    <w:rsid w:val="00E630F5"/>
    <w:rsid w:val="00E636EB"/>
    <w:rsid w:val="00E6371D"/>
    <w:rsid w:val="00E63CA3"/>
    <w:rsid w:val="00E6415B"/>
    <w:rsid w:val="00E6483A"/>
    <w:rsid w:val="00E64A34"/>
    <w:rsid w:val="00E64EC6"/>
    <w:rsid w:val="00E659A6"/>
    <w:rsid w:val="00E65C91"/>
    <w:rsid w:val="00E663F1"/>
    <w:rsid w:val="00E66A3E"/>
    <w:rsid w:val="00E702D2"/>
    <w:rsid w:val="00E70823"/>
    <w:rsid w:val="00E70909"/>
    <w:rsid w:val="00E70963"/>
    <w:rsid w:val="00E71E7D"/>
    <w:rsid w:val="00E72417"/>
    <w:rsid w:val="00E7241D"/>
    <w:rsid w:val="00E7243F"/>
    <w:rsid w:val="00E72527"/>
    <w:rsid w:val="00E725C3"/>
    <w:rsid w:val="00E72AC6"/>
    <w:rsid w:val="00E72C5B"/>
    <w:rsid w:val="00E72F89"/>
    <w:rsid w:val="00E733DA"/>
    <w:rsid w:val="00E734E5"/>
    <w:rsid w:val="00E73BAD"/>
    <w:rsid w:val="00E74A70"/>
    <w:rsid w:val="00E7526C"/>
    <w:rsid w:val="00E755BD"/>
    <w:rsid w:val="00E756AD"/>
    <w:rsid w:val="00E75822"/>
    <w:rsid w:val="00E76051"/>
    <w:rsid w:val="00E76398"/>
    <w:rsid w:val="00E764DD"/>
    <w:rsid w:val="00E76B66"/>
    <w:rsid w:val="00E771E2"/>
    <w:rsid w:val="00E77455"/>
    <w:rsid w:val="00E77A62"/>
    <w:rsid w:val="00E80BFE"/>
    <w:rsid w:val="00E8106A"/>
    <w:rsid w:val="00E81161"/>
    <w:rsid w:val="00E8126D"/>
    <w:rsid w:val="00E81EAE"/>
    <w:rsid w:val="00E8218B"/>
    <w:rsid w:val="00E82190"/>
    <w:rsid w:val="00E821A9"/>
    <w:rsid w:val="00E82A16"/>
    <w:rsid w:val="00E82C42"/>
    <w:rsid w:val="00E82CE9"/>
    <w:rsid w:val="00E82F39"/>
    <w:rsid w:val="00E83352"/>
    <w:rsid w:val="00E8340F"/>
    <w:rsid w:val="00E83BC2"/>
    <w:rsid w:val="00E8421F"/>
    <w:rsid w:val="00E84255"/>
    <w:rsid w:val="00E8570D"/>
    <w:rsid w:val="00E85ABF"/>
    <w:rsid w:val="00E85C8C"/>
    <w:rsid w:val="00E868C7"/>
    <w:rsid w:val="00E868EB"/>
    <w:rsid w:val="00E8715B"/>
    <w:rsid w:val="00E9044C"/>
    <w:rsid w:val="00E915D3"/>
    <w:rsid w:val="00E9192B"/>
    <w:rsid w:val="00E930BB"/>
    <w:rsid w:val="00E936C0"/>
    <w:rsid w:val="00E93BF2"/>
    <w:rsid w:val="00E93DFB"/>
    <w:rsid w:val="00E943F2"/>
    <w:rsid w:val="00E94640"/>
    <w:rsid w:val="00E94B84"/>
    <w:rsid w:val="00E953EF"/>
    <w:rsid w:val="00E95819"/>
    <w:rsid w:val="00E95B2E"/>
    <w:rsid w:val="00E95B95"/>
    <w:rsid w:val="00E95E61"/>
    <w:rsid w:val="00E96297"/>
    <w:rsid w:val="00E97BB1"/>
    <w:rsid w:val="00EA03CB"/>
    <w:rsid w:val="00EA0825"/>
    <w:rsid w:val="00EA0CC4"/>
    <w:rsid w:val="00EA109C"/>
    <w:rsid w:val="00EA1130"/>
    <w:rsid w:val="00EA1E5F"/>
    <w:rsid w:val="00EA3411"/>
    <w:rsid w:val="00EA37B1"/>
    <w:rsid w:val="00EA4547"/>
    <w:rsid w:val="00EA47AE"/>
    <w:rsid w:val="00EA48A4"/>
    <w:rsid w:val="00EA555C"/>
    <w:rsid w:val="00EA57B6"/>
    <w:rsid w:val="00EA57DF"/>
    <w:rsid w:val="00EA5D8D"/>
    <w:rsid w:val="00EA62E3"/>
    <w:rsid w:val="00EA66E5"/>
    <w:rsid w:val="00EA6951"/>
    <w:rsid w:val="00EA6B25"/>
    <w:rsid w:val="00EA72D9"/>
    <w:rsid w:val="00EA7E0C"/>
    <w:rsid w:val="00EA7E7A"/>
    <w:rsid w:val="00EA7F7D"/>
    <w:rsid w:val="00EB05F3"/>
    <w:rsid w:val="00EB0AD1"/>
    <w:rsid w:val="00EB12AC"/>
    <w:rsid w:val="00EB19E1"/>
    <w:rsid w:val="00EB1AD5"/>
    <w:rsid w:val="00EB1D0F"/>
    <w:rsid w:val="00EB25FE"/>
    <w:rsid w:val="00EB270C"/>
    <w:rsid w:val="00EB2A3F"/>
    <w:rsid w:val="00EB2B04"/>
    <w:rsid w:val="00EB2EEB"/>
    <w:rsid w:val="00EB32BD"/>
    <w:rsid w:val="00EB3587"/>
    <w:rsid w:val="00EB3C93"/>
    <w:rsid w:val="00EB422F"/>
    <w:rsid w:val="00EB4392"/>
    <w:rsid w:val="00EB475B"/>
    <w:rsid w:val="00EB48B2"/>
    <w:rsid w:val="00EB4969"/>
    <w:rsid w:val="00EB4A80"/>
    <w:rsid w:val="00EB4B4A"/>
    <w:rsid w:val="00EB4EF3"/>
    <w:rsid w:val="00EB4EFF"/>
    <w:rsid w:val="00EB5355"/>
    <w:rsid w:val="00EB5504"/>
    <w:rsid w:val="00EB5D1B"/>
    <w:rsid w:val="00EB5FA6"/>
    <w:rsid w:val="00EB5FED"/>
    <w:rsid w:val="00EB679D"/>
    <w:rsid w:val="00EB6836"/>
    <w:rsid w:val="00EB6EF0"/>
    <w:rsid w:val="00EB6F5C"/>
    <w:rsid w:val="00EB7638"/>
    <w:rsid w:val="00EB768D"/>
    <w:rsid w:val="00EB79A9"/>
    <w:rsid w:val="00EB7DC4"/>
    <w:rsid w:val="00EC015B"/>
    <w:rsid w:val="00EC04C6"/>
    <w:rsid w:val="00EC0802"/>
    <w:rsid w:val="00EC0B28"/>
    <w:rsid w:val="00EC1391"/>
    <w:rsid w:val="00EC13B6"/>
    <w:rsid w:val="00EC1BFF"/>
    <w:rsid w:val="00EC28AD"/>
    <w:rsid w:val="00EC29BF"/>
    <w:rsid w:val="00EC3FD9"/>
    <w:rsid w:val="00EC40EA"/>
    <w:rsid w:val="00EC4200"/>
    <w:rsid w:val="00EC466B"/>
    <w:rsid w:val="00EC4D92"/>
    <w:rsid w:val="00EC56C8"/>
    <w:rsid w:val="00EC5B82"/>
    <w:rsid w:val="00EC6348"/>
    <w:rsid w:val="00EC6421"/>
    <w:rsid w:val="00EC69F3"/>
    <w:rsid w:val="00EC7681"/>
    <w:rsid w:val="00EC790F"/>
    <w:rsid w:val="00EC79FF"/>
    <w:rsid w:val="00EC7F38"/>
    <w:rsid w:val="00ED0A6C"/>
    <w:rsid w:val="00ED0D39"/>
    <w:rsid w:val="00ED1120"/>
    <w:rsid w:val="00ED14A6"/>
    <w:rsid w:val="00ED1937"/>
    <w:rsid w:val="00ED1991"/>
    <w:rsid w:val="00ED1E2C"/>
    <w:rsid w:val="00ED27C4"/>
    <w:rsid w:val="00ED29FC"/>
    <w:rsid w:val="00ED2A0A"/>
    <w:rsid w:val="00ED2EAC"/>
    <w:rsid w:val="00ED2FDA"/>
    <w:rsid w:val="00ED3070"/>
    <w:rsid w:val="00ED3364"/>
    <w:rsid w:val="00ED3F39"/>
    <w:rsid w:val="00ED40A2"/>
    <w:rsid w:val="00ED442F"/>
    <w:rsid w:val="00ED4E7B"/>
    <w:rsid w:val="00ED5198"/>
    <w:rsid w:val="00ED52CA"/>
    <w:rsid w:val="00ED5521"/>
    <w:rsid w:val="00ED59D5"/>
    <w:rsid w:val="00ED59DB"/>
    <w:rsid w:val="00ED5A29"/>
    <w:rsid w:val="00ED64D9"/>
    <w:rsid w:val="00ED6D02"/>
    <w:rsid w:val="00ED76F7"/>
    <w:rsid w:val="00ED7D51"/>
    <w:rsid w:val="00ED7D94"/>
    <w:rsid w:val="00ED7EF7"/>
    <w:rsid w:val="00EE02A7"/>
    <w:rsid w:val="00EE0777"/>
    <w:rsid w:val="00EE0DD5"/>
    <w:rsid w:val="00EE15B5"/>
    <w:rsid w:val="00EE16B5"/>
    <w:rsid w:val="00EE1BB9"/>
    <w:rsid w:val="00EE2388"/>
    <w:rsid w:val="00EE2BF4"/>
    <w:rsid w:val="00EE2E26"/>
    <w:rsid w:val="00EE3842"/>
    <w:rsid w:val="00EE3A0F"/>
    <w:rsid w:val="00EE3D29"/>
    <w:rsid w:val="00EE3E34"/>
    <w:rsid w:val="00EE4F2B"/>
    <w:rsid w:val="00EE5130"/>
    <w:rsid w:val="00EE5325"/>
    <w:rsid w:val="00EE5E3D"/>
    <w:rsid w:val="00EE67B7"/>
    <w:rsid w:val="00EE6B22"/>
    <w:rsid w:val="00EE7FBC"/>
    <w:rsid w:val="00EF0162"/>
    <w:rsid w:val="00EF02FF"/>
    <w:rsid w:val="00EF0773"/>
    <w:rsid w:val="00EF0D11"/>
    <w:rsid w:val="00EF2514"/>
    <w:rsid w:val="00EF3122"/>
    <w:rsid w:val="00EF35B5"/>
    <w:rsid w:val="00EF37D4"/>
    <w:rsid w:val="00EF3C4F"/>
    <w:rsid w:val="00EF42BE"/>
    <w:rsid w:val="00EF47B7"/>
    <w:rsid w:val="00EF519B"/>
    <w:rsid w:val="00EF57CD"/>
    <w:rsid w:val="00EF64F9"/>
    <w:rsid w:val="00EF6D33"/>
    <w:rsid w:val="00EF6E22"/>
    <w:rsid w:val="00EF6F36"/>
    <w:rsid w:val="00EF729A"/>
    <w:rsid w:val="00EF7C57"/>
    <w:rsid w:val="00F00451"/>
    <w:rsid w:val="00F00973"/>
    <w:rsid w:val="00F009D9"/>
    <w:rsid w:val="00F01BD7"/>
    <w:rsid w:val="00F01F92"/>
    <w:rsid w:val="00F020A2"/>
    <w:rsid w:val="00F02424"/>
    <w:rsid w:val="00F0250C"/>
    <w:rsid w:val="00F02C7B"/>
    <w:rsid w:val="00F0336B"/>
    <w:rsid w:val="00F0576B"/>
    <w:rsid w:val="00F058AF"/>
    <w:rsid w:val="00F05A21"/>
    <w:rsid w:val="00F05EB1"/>
    <w:rsid w:val="00F06CE9"/>
    <w:rsid w:val="00F06F9C"/>
    <w:rsid w:val="00F10124"/>
    <w:rsid w:val="00F101D8"/>
    <w:rsid w:val="00F10634"/>
    <w:rsid w:val="00F10A72"/>
    <w:rsid w:val="00F11431"/>
    <w:rsid w:val="00F11BA2"/>
    <w:rsid w:val="00F120DC"/>
    <w:rsid w:val="00F12148"/>
    <w:rsid w:val="00F12169"/>
    <w:rsid w:val="00F12237"/>
    <w:rsid w:val="00F132C5"/>
    <w:rsid w:val="00F137A4"/>
    <w:rsid w:val="00F14030"/>
    <w:rsid w:val="00F15B4A"/>
    <w:rsid w:val="00F1606A"/>
    <w:rsid w:val="00F166C6"/>
    <w:rsid w:val="00F170A0"/>
    <w:rsid w:val="00F178A7"/>
    <w:rsid w:val="00F17F61"/>
    <w:rsid w:val="00F20407"/>
    <w:rsid w:val="00F20D9E"/>
    <w:rsid w:val="00F20EF2"/>
    <w:rsid w:val="00F20F29"/>
    <w:rsid w:val="00F211DC"/>
    <w:rsid w:val="00F218B6"/>
    <w:rsid w:val="00F22532"/>
    <w:rsid w:val="00F2339D"/>
    <w:rsid w:val="00F23DC7"/>
    <w:rsid w:val="00F23EE4"/>
    <w:rsid w:val="00F24D51"/>
    <w:rsid w:val="00F24D8D"/>
    <w:rsid w:val="00F24F25"/>
    <w:rsid w:val="00F255B5"/>
    <w:rsid w:val="00F25648"/>
    <w:rsid w:val="00F26CDA"/>
    <w:rsid w:val="00F26E03"/>
    <w:rsid w:val="00F2769C"/>
    <w:rsid w:val="00F279AE"/>
    <w:rsid w:val="00F27C02"/>
    <w:rsid w:val="00F3028C"/>
    <w:rsid w:val="00F30A94"/>
    <w:rsid w:val="00F30E1F"/>
    <w:rsid w:val="00F3122B"/>
    <w:rsid w:val="00F31946"/>
    <w:rsid w:val="00F31B43"/>
    <w:rsid w:val="00F31E97"/>
    <w:rsid w:val="00F322D6"/>
    <w:rsid w:val="00F328C9"/>
    <w:rsid w:val="00F3308B"/>
    <w:rsid w:val="00F3356C"/>
    <w:rsid w:val="00F3393D"/>
    <w:rsid w:val="00F33943"/>
    <w:rsid w:val="00F33B4A"/>
    <w:rsid w:val="00F33F41"/>
    <w:rsid w:val="00F35809"/>
    <w:rsid w:val="00F35D21"/>
    <w:rsid w:val="00F35F18"/>
    <w:rsid w:val="00F362D1"/>
    <w:rsid w:val="00F36456"/>
    <w:rsid w:val="00F36A40"/>
    <w:rsid w:val="00F36A47"/>
    <w:rsid w:val="00F36DDB"/>
    <w:rsid w:val="00F3725B"/>
    <w:rsid w:val="00F403BA"/>
    <w:rsid w:val="00F40887"/>
    <w:rsid w:val="00F40CDD"/>
    <w:rsid w:val="00F40F41"/>
    <w:rsid w:val="00F41030"/>
    <w:rsid w:val="00F411CC"/>
    <w:rsid w:val="00F41D40"/>
    <w:rsid w:val="00F41DAF"/>
    <w:rsid w:val="00F4231B"/>
    <w:rsid w:val="00F42465"/>
    <w:rsid w:val="00F43630"/>
    <w:rsid w:val="00F43978"/>
    <w:rsid w:val="00F447FC"/>
    <w:rsid w:val="00F44BFE"/>
    <w:rsid w:val="00F44EC9"/>
    <w:rsid w:val="00F44EF3"/>
    <w:rsid w:val="00F45707"/>
    <w:rsid w:val="00F46455"/>
    <w:rsid w:val="00F464AC"/>
    <w:rsid w:val="00F46687"/>
    <w:rsid w:val="00F46A77"/>
    <w:rsid w:val="00F46E4A"/>
    <w:rsid w:val="00F476F7"/>
    <w:rsid w:val="00F47D05"/>
    <w:rsid w:val="00F47FF3"/>
    <w:rsid w:val="00F5048D"/>
    <w:rsid w:val="00F51104"/>
    <w:rsid w:val="00F5126E"/>
    <w:rsid w:val="00F516AC"/>
    <w:rsid w:val="00F516ED"/>
    <w:rsid w:val="00F517B4"/>
    <w:rsid w:val="00F524D7"/>
    <w:rsid w:val="00F52C1F"/>
    <w:rsid w:val="00F53039"/>
    <w:rsid w:val="00F5313C"/>
    <w:rsid w:val="00F53149"/>
    <w:rsid w:val="00F53296"/>
    <w:rsid w:val="00F5365B"/>
    <w:rsid w:val="00F53735"/>
    <w:rsid w:val="00F539AC"/>
    <w:rsid w:val="00F53AAC"/>
    <w:rsid w:val="00F54060"/>
    <w:rsid w:val="00F542D1"/>
    <w:rsid w:val="00F549D9"/>
    <w:rsid w:val="00F54A54"/>
    <w:rsid w:val="00F54F6D"/>
    <w:rsid w:val="00F55AC8"/>
    <w:rsid w:val="00F56A7A"/>
    <w:rsid w:val="00F56D68"/>
    <w:rsid w:val="00F57B3C"/>
    <w:rsid w:val="00F60063"/>
    <w:rsid w:val="00F60189"/>
    <w:rsid w:val="00F6024F"/>
    <w:rsid w:val="00F61B00"/>
    <w:rsid w:val="00F62339"/>
    <w:rsid w:val="00F624E4"/>
    <w:rsid w:val="00F62E4D"/>
    <w:rsid w:val="00F63047"/>
    <w:rsid w:val="00F63254"/>
    <w:rsid w:val="00F639BC"/>
    <w:rsid w:val="00F63DAE"/>
    <w:rsid w:val="00F64147"/>
    <w:rsid w:val="00F6415F"/>
    <w:rsid w:val="00F644E0"/>
    <w:rsid w:val="00F64619"/>
    <w:rsid w:val="00F64EDB"/>
    <w:rsid w:val="00F64F6F"/>
    <w:rsid w:val="00F65393"/>
    <w:rsid w:val="00F65FAA"/>
    <w:rsid w:val="00F660EA"/>
    <w:rsid w:val="00F6621B"/>
    <w:rsid w:val="00F66497"/>
    <w:rsid w:val="00F6682F"/>
    <w:rsid w:val="00F66923"/>
    <w:rsid w:val="00F6755C"/>
    <w:rsid w:val="00F6769D"/>
    <w:rsid w:val="00F67CE7"/>
    <w:rsid w:val="00F707C5"/>
    <w:rsid w:val="00F70B59"/>
    <w:rsid w:val="00F71FC3"/>
    <w:rsid w:val="00F73733"/>
    <w:rsid w:val="00F737AD"/>
    <w:rsid w:val="00F73B98"/>
    <w:rsid w:val="00F74173"/>
    <w:rsid w:val="00F7424D"/>
    <w:rsid w:val="00F744B1"/>
    <w:rsid w:val="00F75952"/>
    <w:rsid w:val="00F76CD8"/>
    <w:rsid w:val="00F76DE0"/>
    <w:rsid w:val="00F77A61"/>
    <w:rsid w:val="00F77E21"/>
    <w:rsid w:val="00F802AD"/>
    <w:rsid w:val="00F8179F"/>
    <w:rsid w:val="00F81858"/>
    <w:rsid w:val="00F81FD6"/>
    <w:rsid w:val="00F82D30"/>
    <w:rsid w:val="00F82F34"/>
    <w:rsid w:val="00F8339E"/>
    <w:rsid w:val="00F84A40"/>
    <w:rsid w:val="00F84B8A"/>
    <w:rsid w:val="00F84DEE"/>
    <w:rsid w:val="00F8582F"/>
    <w:rsid w:val="00F85835"/>
    <w:rsid w:val="00F859A0"/>
    <w:rsid w:val="00F85B3E"/>
    <w:rsid w:val="00F86112"/>
    <w:rsid w:val="00F86582"/>
    <w:rsid w:val="00F871CD"/>
    <w:rsid w:val="00F87266"/>
    <w:rsid w:val="00F87509"/>
    <w:rsid w:val="00F87CEF"/>
    <w:rsid w:val="00F87EB7"/>
    <w:rsid w:val="00F90264"/>
    <w:rsid w:val="00F90B7E"/>
    <w:rsid w:val="00F90C8F"/>
    <w:rsid w:val="00F9172F"/>
    <w:rsid w:val="00F917AD"/>
    <w:rsid w:val="00F919D9"/>
    <w:rsid w:val="00F91DE3"/>
    <w:rsid w:val="00F92BE6"/>
    <w:rsid w:val="00F92BEA"/>
    <w:rsid w:val="00F92E6B"/>
    <w:rsid w:val="00F931A6"/>
    <w:rsid w:val="00F934BA"/>
    <w:rsid w:val="00F940A1"/>
    <w:rsid w:val="00F942AC"/>
    <w:rsid w:val="00F9454E"/>
    <w:rsid w:val="00F9557A"/>
    <w:rsid w:val="00F95D83"/>
    <w:rsid w:val="00F95E71"/>
    <w:rsid w:val="00F9636A"/>
    <w:rsid w:val="00F96895"/>
    <w:rsid w:val="00F96F44"/>
    <w:rsid w:val="00F971D5"/>
    <w:rsid w:val="00F979A8"/>
    <w:rsid w:val="00F97B7F"/>
    <w:rsid w:val="00FA0A70"/>
    <w:rsid w:val="00FA0EBC"/>
    <w:rsid w:val="00FA143E"/>
    <w:rsid w:val="00FA1CDB"/>
    <w:rsid w:val="00FA2642"/>
    <w:rsid w:val="00FA28F8"/>
    <w:rsid w:val="00FA29D3"/>
    <w:rsid w:val="00FA2A5C"/>
    <w:rsid w:val="00FA3427"/>
    <w:rsid w:val="00FA3C3A"/>
    <w:rsid w:val="00FA3C63"/>
    <w:rsid w:val="00FA3F73"/>
    <w:rsid w:val="00FA4128"/>
    <w:rsid w:val="00FA43DF"/>
    <w:rsid w:val="00FA47B2"/>
    <w:rsid w:val="00FA4F05"/>
    <w:rsid w:val="00FA5399"/>
    <w:rsid w:val="00FA5B1C"/>
    <w:rsid w:val="00FA6515"/>
    <w:rsid w:val="00FA65C5"/>
    <w:rsid w:val="00FA66B3"/>
    <w:rsid w:val="00FA6C0E"/>
    <w:rsid w:val="00FA6DA4"/>
    <w:rsid w:val="00FA782F"/>
    <w:rsid w:val="00FA7E80"/>
    <w:rsid w:val="00FB0045"/>
    <w:rsid w:val="00FB058F"/>
    <w:rsid w:val="00FB07A7"/>
    <w:rsid w:val="00FB0A38"/>
    <w:rsid w:val="00FB0AF1"/>
    <w:rsid w:val="00FB11F5"/>
    <w:rsid w:val="00FB13D3"/>
    <w:rsid w:val="00FB14DA"/>
    <w:rsid w:val="00FB14E8"/>
    <w:rsid w:val="00FB1A07"/>
    <w:rsid w:val="00FB1A6F"/>
    <w:rsid w:val="00FB1D07"/>
    <w:rsid w:val="00FB20B7"/>
    <w:rsid w:val="00FB29C4"/>
    <w:rsid w:val="00FB2E8A"/>
    <w:rsid w:val="00FB3845"/>
    <w:rsid w:val="00FB386F"/>
    <w:rsid w:val="00FB3ABD"/>
    <w:rsid w:val="00FB3F89"/>
    <w:rsid w:val="00FB4499"/>
    <w:rsid w:val="00FB48AB"/>
    <w:rsid w:val="00FB4A1B"/>
    <w:rsid w:val="00FB5142"/>
    <w:rsid w:val="00FB55ED"/>
    <w:rsid w:val="00FB56A0"/>
    <w:rsid w:val="00FB5AC2"/>
    <w:rsid w:val="00FB5B9C"/>
    <w:rsid w:val="00FB5BCE"/>
    <w:rsid w:val="00FB5C8D"/>
    <w:rsid w:val="00FB5DB9"/>
    <w:rsid w:val="00FB5F97"/>
    <w:rsid w:val="00FB6315"/>
    <w:rsid w:val="00FB6C44"/>
    <w:rsid w:val="00FB6E4C"/>
    <w:rsid w:val="00FB74E6"/>
    <w:rsid w:val="00FB75FB"/>
    <w:rsid w:val="00FB793B"/>
    <w:rsid w:val="00FB7B8D"/>
    <w:rsid w:val="00FB7E26"/>
    <w:rsid w:val="00FC04D7"/>
    <w:rsid w:val="00FC0EE2"/>
    <w:rsid w:val="00FC12E7"/>
    <w:rsid w:val="00FC165D"/>
    <w:rsid w:val="00FC18CE"/>
    <w:rsid w:val="00FC1DED"/>
    <w:rsid w:val="00FC1FD6"/>
    <w:rsid w:val="00FC25A2"/>
    <w:rsid w:val="00FC2EAA"/>
    <w:rsid w:val="00FC36E7"/>
    <w:rsid w:val="00FC38E9"/>
    <w:rsid w:val="00FC3A89"/>
    <w:rsid w:val="00FC3B41"/>
    <w:rsid w:val="00FC3CB6"/>
    <w:rsid w:val="00FC462B"/>
    <w:rsid w:val="00FC4859"/>
    <w:rsid w:val="00FC4EAA"/>
    <w:rsid w:val="00FC54B1"/>
    <w:rsid w:val="00FC557F"/>
    <w:rsid w:val="00FC65CB"/>
    <w:rsid w:val="00FC6AC4"/>
    <w:rsid w:val="00FC6CEC"/>
    <w:rsid w:val="00FC6FFD"/>
    <w:rsid w:val="00FC7046"/>
    <w:rsid w:val="00FC714D"/>
    <w:rsid w:val="00FC75BA"/>
    <w:rsid w:val="00FC76ED"/>
    <w:rsid w:val="00FC7B4C"/>
    <w:rsid w:val="00FD08AA"/>
    <w:rsid w:val="00FD0958"/>
    <w:rsid w:val="00FD0DC8"/>
    <w:rsid w:val="00FD14B2"/>
    <w:rsid w:val="00FD194B"/>
    <w:rsid w:val="00FD1C72"/>
    <w:rsid w:val="00FD216B"/>
    <w:rsid w:val="00FD2476"/>
    <w:rsid w:val="00FD2B4E"/>
    <w:rsid w:val="00FD2BA6"/>
    <w:rsid w:val="00FD2BF4"/>
    <w:rsid w:val="00FD330B"/>
    <w:rsid w:val="00FD35F9"/>
    <w:rsid w:val="00FD4006"/>
    <w:rsid w:val="00FD4CC3"/>
    <w:rsid w:val="00FD590B"/>
    <w:rsid w:val="00FD5D8A"/>
    <w:rsid w:val="00FD6411"/>
    <w:rsid w:val="00FD6739"/>
    <w:rsid w:val="00FD68C9"/>
    <w:rsid w:val="00FD6C37"/>
    <w:rsid w:val="00FD71F2"/>
    <w:rsid w:val="00FD729E"/>
    <w:rsid w:val="00FD7CFD"/>
    <w:rsid w:val="00FD7FF0"/>
    <w:rsid w:val="00FE000B"/>
    <w:rsid w:val="00FE03C6"/>
    <w:rsid w:val="00FE0812"/>
    <w:rsid w:val="00FE0EAA"/>
    <w:rsid w:val="00FE1C70"/>
    <w:rsid w:val="00FE1D18"/>
    <w:rsid w:val="00FE2139"/>
    <w:rsid w:val="00FE2519"/>
    <w:rsid w:val="00FE255D"/>
    <w:rsid w:val="00FE2878"/>
    <w:rsid w:val="00FE2FAC"/>
    <w:rsid w:val="00FE32C9"/>
    <w:rsid w:val="00FE3F5B"/>
    <w:rsid w:val="00FE401A"/>
    <w:rsid w:val="00FE453F"/>
    <w:rsid w:val="00FE454B"/>
    <w:rsid w:val="00FE4A95"/>
    <w:rsid w:val="00FE4F43"/>
    <w:rsid w:val="00FE551D"/>
    <w:rsid w:val="00FE5A5E"/>
    <w:rsid w:val="00FE5A86"/>
    <w:rsid w:val="00FE5DF7"/>
    <w:rsid w:val="00FE617A"/>
    <w:rsid w:val="00FE67EB"/>
    <w:rsid w:val="00FE7227"/>
    <w:rsid w:val="00FE73EE"/>
    <w:rsid w:val="00FE7E34"/>
    <w:rsid w:val="00FE7EB0"/>
    <w:rsid w:val="00FF0EEF"/>
    <w:rsid w:val="00FF16FE"/>
    <w:rsid w:val="00FF1A42"/>
    <w:rsid w:val="00FF20A4"/>
    <w:rsid w:val="00FF22DE"/>
    <w:rsid w:val="00FF31F6"/>
    <w:rsid w:val="00FF322C"/>
    <w:rsid w:val="00FF3C46"/>
    <w:rsid w:val="00FF3EC0"/>
    <w:rsid w:val="00FF4352"/>
    <w:rsid w:val="00FF4829"/>
    <w:rsid w:val="00FF52E1"/>
    <w:rsid w:val="00FF59FC"/>
    <w:rsid w:val="00FF671D"/>
    <w:rsid w:val="00FF7270"/>
    <w:rsid w:val="00FF734F"/>
    <w:rsid w:val="00FF73B1"/>
    <w:rsid w:val="00FF7C84"/>
    <w:rsid w:val="00FF7E0C"/>
    <w:rsid w:val="0111E86A"/>
    <w:rsid w:val="011AF781"/>
    <w:rsid w:val="012792C0"/>
    <w:rsid w:val="01C1BAA9"/>
    <w:rsid w:val="022E51B6"/>
    <w:rsid w:val="0246F850"/>
    <w:rsid w:val="029C4651"/>
    <w:rsid w:val="02B0F4B7"/>
    <w:rsid w:val="02D7EF5B"/>
    <w:rsid w:val="0304B784"/>
    <w:rsid w:val="03D76EF1"/>
    <w:rsid w:val="03E87BFF"/>
    <w:rsid w:val="03F43897"/>
    <w:rsid w:val="044E0D5E"/>
    <w:rsid w:val="04E193AC"/>
    <w:rsid w:val="04FE14CC"/>
    <w:rsid w:val="0528EBBE"/>
    <w:rsid w:val="062AF689"/>
    <w:rsid w:val="064D072A"/>
    <w:rsid w:val="064E0EBA"/>
    <w:rsid w:val="068996B2"/>
    <w:rsid w:val="06990529"/>
    <w:rsid w:val="06B1E9E2"/>
    <w:rsid w:val="06C2E53C"/>
    <w:rsid w:val="06FA48E9"/>
    <w:rsid w:val="07900BFC"/>
    <w:rsid w:val="07909641"/>
    <w:rsid w:val="079D3ABB"/>
    <w:rsid w:val="07AF0505"/>
    <w:rsid w:val="07C86944"/>
    <w:rsid w:val="08B17BC8"/>
    <w:rsid w:val="08B96C75"/>
    <w:rsid w:val="08F43414"/>
    <w:rsid w:val="09208045"/>
    <w:rsid w:val="09414836"/>
    <w:rsid w:val="09500885"/>
    <w:rsid w:val="09A42562"/>
    <w:rsid w:val="0A18975D"/>
    <w:rsid w:val="0AB7ED2A"/>
    <w:rsid w:val="0ABD7AC3"/>
    <w:rsid w:val="0AE285B7"/>
    <w:rsid w:val="0AE6A9D2"/>
    <w:rsid w:val="0B1B4342"/>
    <w:rsid w:val="0B283511"/>
    <w:rsid w:val="0B330417"/>
    <w:rsid w:val="0B913BF9"/>
    <w:rsid w:val="0BC7513C"/>
    <w:rsid w:val="0BDCC551"/>
    <w:rsid w:val="0BECE099"/>
    <w:rsid w:val="0BEF14FF"/>
    <w:rsid w:val="0C152381"/>
    <w:rsid w:val="0C54112E"/>
    <w:rsid w:val="0C64D4F2"/>
    <w:rsid w:val="0C95C92B"/>
    <w:rsid w:val="0CBD1B71"/>
    <w:rsid w:val="0CFC825B"/>
    <w:rsid w:val="0D30B2B2"/>
    <w:rsid w:val="0D3718C8"/>
    <w:rsid w:val="0D53393A"/>
    <w:rsid w:val="0D592445"/>
    <w:rsid w:val="0D5F9017"/>
    <w:rsid w:val="0D85D80D"/>
    <w:rsid w:val="0D954C3F"/>
    <w:rsid w:val="0E0A6299"/>
    <w:rsid w:val="0E33F6E2"/>
    <w:rsid w:val="0E8A1A34"/>
    <w:rsid w:val="0EC064E1"/>
    <w:rsid w:val="0F053637"/>
    <w:rsid w:val="0F3B9838"/>
    <w:rsid w:val="0F60476B"/>
    <w:rsid w:val="0FBE9CC6"/>
    <w:rsid w:val="0FCD14B3"/>
    <w:rsid w:val="0FD99D47"/>
    <w:rsid w:val="0FE14F87"/>
    <w:rsid w:val="0FE77A96"/>
    <w:rsid w:val="1018C440"/>
    <w:rsid w:val="10519026"/>
    <w:rsid w:val="106A6441"/>
    <w:rsid w:val="10FCEF24"/>
    <w:rsid w:val="11434135"/>
    <w:rsid w:val="115837AC"/>
    <w:rsid w:val="116E99D3"/>
    <w:rsid w:val="1177F49F"/>
    <w:rsid w:val="117C568B"/>
    <w:rsid w:val="11C2991E"/>
    <w:rsid w:val="122159FE"/>
    <w:rsid w:val="127BAF77"/>
    <w:rsid w:val="12FB6E6D"/>
    <w:rsid w:val="13296BB7"/>
    <w:rsid w:val="138392CF"/>
    <w:rsid w:val="13868247"/>
    <w:rsid w:val="138985B3"/>
    <w:rsid w:val="142849CD"/>
    <w:rsid w:val="1480D3BD"/>
    <w:rsid w:val="14AACC5D"/>
    <w:rsid w:val="14DE85C2"/>
    <w:rsid w:val="153EF813"/>
    <w:rsid w:val="1546918E"/>
    <w:rsid w:val="15485F62"/>
    <w:rsid w:val="15DFEA20"/>
    <w:rsid w:val="1697CF34"/>
    <w:rsid w:val="17235B10"/>
    <w:rsid w:val="1738AC0B"/>
    <w:rsid w:val="17794D9C"/>
    <w:rsid w:val="178AE499"/>
    <w:rsid w:val="17F908CA"/>
    <w:rsid w:val="1806A4D6"/>
    <w:rsid w:val="1877C30B"/>
    <w:rsid w:val="18D2A70F"/>
    <w:rsid w:val="18D4CA2E"/>
    <w:rsid w:val="18F08AC8"/>
    <w:rsid w:val="18F2BFBD"/>
    <w:rsid w:val="18F41CF8"/>
    <w:rsid w:val="19ED8B39"/>
    <w:rsid w:val="19FB14CE"/>
    <w:rsid w:val="1A5CBD4E"/>
    <w:rsid w:val="1AEB5CB9"/>
    <w:rsid w:val="1B3235A6"/>
    <w:rsid w:val="1B338C65"/>
    <w:rsid w:val="1B8EBE69"/>
    <w:rsid w:val="1BA5423B"/>
    <w:rsid w:val="1C1BE8D0"/>
    <w:rsid w:val="1C222225"/>
    <w:rsid w:val="1C427D5D"/>
    <w:rsid w:val="1C79A91A"/>
    <w:rsid w:val="1CA7CFF6"/>
    <w:rsid w:val="1D1407C1"/>
    <w:rsid w:val="1D665C99"/>
    <w:rsid w:val="1DB83D4E"/>
    <w:rsid w:val="1DEA11CF"/>
    <w:rsid w:val="1DED79EA"/>
    <w:rsid w:val="1E21799C"/>
    <w:rsid w:val="1E640809"/>
    <w:rsid w:val="1E70C1F9"/>
    <w:rsid w:val="1EC29960"/>
    <w:rsid w:val="1ED40674"/>
    <w:rsid w:val="1EEC5811"/>
    <w:rsid w:val="1EFE81C3"/>
    <w:rsid w:val="1F247669"/>
    <w:rsid w:val="1F464B3A"/>
    <w:rsid w:val="1F9AC28C"/>
    <w:rsid w:val="1FB17404"/>
    <w:rsid w:val="20055606"/>
    <w:rsid w:val="200701E3"/>
    <w:rsid w:val="20255F55"/>
    <w:rsid w:val="2049487D"/>
    <w:rsid w:val="2114A169"/>
    <w:rsid w:val="2159676F"/>
    <w:rsid w:val="217811E1"/>
    <w:rsid w:val="221415F9"/>
    <w:rsid w:val="223737E7"/>
    <w:rsid w:val="2251B709"/>
    <w:rsid w:val="229B7C93"/>
    <w:rsid w:val="22B86EB0"/>
    <w:rsid w:val="2348D56D"/>
    <w:rsid w:val="238179BD"/>
    <w:rsid w:val="23DA31C2"/>
    <w:rsid w:val="2403FC2E"/>
    <w:rsid w:val="242FB0CD"/>
    <w:rsid w:val="24313889"/>
    <w:rsid w:val="248907AA"/>
    <w:rsid w:val="248C0B5E"/>
    <w:rsid w:val="249C0064"/>
    <w:rsid w:val="24B4FAF7"/>
    <w:rsid w:val="250C6E76"/>
    <w:rsid w:val="250C876E"/>
    <w:rsid w:val="25943793"/>
    <w:rsid w:val="25FC809E"/>
    <w:rsid w:val="261B7791"/>
    <w:rsid w:val="263C0044"/>
    <w:rsid w:val="26599C8B"/>
    <w:rsid w:val="267A2AAD"/>
    <w:rsid w:val="2686EDC9"/>
    <w:rsid w:val="26DD21E6"/>
    <w:rsid w:val="27773FA3"/>
    <w:rsid w:val="27B9B949"/>
    <w:rsid w:val="280C4959"/>
    <w:rsid w:val="28333FD1"/>
    <w:rsid w:val="28E13703"/>
    <w:rsid w:val="28EC05F4"/>
    <w:rsid w:val="28EF20CF"/>
    <w:rsid w:val="296550FE"/>
    <w:rsid w:val="29D0CC87"/>
    <w:rsid w:val="2AC12BAF"/>
    <w:rsid w:val="2AD5D0A8"/>
    <w:rsid w:val="2AF258E2"/>
    <w:rsid w:val="2B2CC653"/>
    <w:rsid w:val="2B3B75B5"/>
    <w:rsid w:val="2B507AF0"/>
    <w:rsid w:val="2B7167E2"/>
    <w:rsid w:val="2B8E3153"/>
    <w:rsid w:val="2BD0C097"/>
    <w:rsid w:val="2C21E21D"/>
    <w:rsid w:val="2C95E46B"/>
    <w:rsid w:val="2CA0F93D"/>
    <w:rsid w:val="2CDB6C42"/>
    <w:rsid w:val="2D3194CE"/>
    <w:rsid w:val="2D3CD3F9"/>
    <w:rsid w:val="2D42DF64"/>
    <w:rsid w:val="2D809352"/>
    <w:rsid w:val="2DDABD06"/>
    <w:rsid w:val="2DFF492B"/>
    <w:rsid w:val="2E06DA42"/>
    <w:rsid w:val="2E607DF9"/>
    <w:rsid w:val="2E65046C"/>
    <w:rsid w:val="2E711540"/>
    <w:rsid w:val="2ED8FDFD"/>
    <w:rsid w:val="2EF28574"/>
    <w:rsid w:val="2F0AB59D"/>
    <w:rsid w:val="2F0CCD6F"/>
    <w:rsid w:val="2F2D67E8"/>
    <w:rsid w:val="2F3AD0AA"/>
    <w:rsid w:val="2F92C975"/>
    <w:rsid w:val="2FAEAC48"/>
    <w:rsid w:val="2FB1EDA2"/>
    <w:rsid w:val="2FC8B295"/>
    <w:rsid w:val="300A829A"/>
    <w:rsid w:val="301215D9"/>
    <w:rsid w:val="30ACCE4F"/>
    <w:rsid w:val="31039CE0"/>
    <w:rsid w:val="3121D793"/>
    <w:rsid w:val="31881E43"/>
    <w:rsid w:val="31BCAA44"/>
    <w:rsid w:val="31EBB661"/>
    <w:rsid w:val="3203455D"/>
    <w:rsid w:val="32307152"/>
    <w:rsid w:val="3239F98D"/>
    <w:rsid w:val="32B1A764"/>
    <w:rsid w:val="32B23035"/>
    <w:rsid w:val="32B2801A"/>
    <w:rsid w:val="32D73132"/>
    <w:rsid w:val="330C733B"/>
    <w:rsid w:val="33F68BDD"/>
    <w:rsid w:val="3408F440"/>
    <w:rsid w:val="3410F58B"/>
    <w:rsid w:val="3460BB83"/>
    <w:rsid w:val="34988D2B"/>
    <w:rsid w:val="34F0E2F5"/>
    <w:rsid w:val="353C52F6"/>
    <w:rsid w:val="358AEB74"/>
    <w:rsid w:val="35AD404E"/>
    <w:rsid w:val="362A08A2"/>
    <w:rsid w:val="363A10C6"/>
    <w:rsid w:val="365A5275"/>
    <w:rsid w:val="367CEC0B"/>
    <w:rsid w:val="36D9DC18"/>
    <w:rsid w:val="36DCA5FE"/>
    <w:rsid w:val="37076C57"/>
    <w:rsid w:val="3781377A"/>
    <w:rsid w:val="3874E545"/>
    <w:rsid w:val="38CF5F8D"/>
    <w:rsid w:val="38EA41F7"/>
    <w:rsid w:val="395363A2"/>
    <w:rsid w:val="398AAA24"/>
    <w:rsid w:val="39FFF730"/>
    <w:rsid w:val="3A2743A4"/>
    <w:rsid w:val="3A2E3E89"/>
    <w:rsid w:val="3A412BE4"/>
    <w:rsid w:val="3A4CAD8E"/>
    <w:rsid w:val="3A91221D"/>
    <w:rsid w:val="3B6E78A0"/>
    <w:rsid w:val="3BBD672F"/>
    <w:rsid w:val="3C110D3C"/>
    <w:rsid w:val="3C69C348"/>
    <w:rsid w:val="3CC975A2"/>
    <w:rsid w:val="3CEC4D27"/>
    <w:rsid w:val="3CF5721A"/>
    <w:rsid w:val="3DC4D405"/>
    <w:rsid w:val="3DD58D69"/>
    <w:rsid w:val="3DD92F18"/>
    <w:rsid w:val="3DEC85E1"/>
    <w:rsid w:val="3E0C8ED7"/>
    <w:rsid w:val="3E1EF39A"/>
    <w:rsid w:val="3E3D2F1B"/>
    <w:rsid w:val="3F1C41B6"/>
    <w:rsid w:val="3F436358"/>
    <w:rsid w:val="3F495991"/>
    <w:rsid w:val="3F5FC81E"/>
    <w:rsid w:val="3FA029A7"/>
    <w:rsid w:val="3FD36CBD"/>
    <w:rsid w:val="3FDAE37C"/>
    <w:rsid w:val="3FDD54D4"/>
    <w:rsid w:val="3FF0B9D4"/>
    <w:rsid w:val="40BEC010"/>
    <w:rsid w:val="41279B02"/>
    <w:rsid w:val="4145E983"/>
    <w:rsid w:val="4174AAB0"/>
    <w:rsid w:val="41E8457A"/>
    <w:rsid w:val="41F0A150"/>
    <w:rsid w:val="4214E9AE"/>
    <w:rsid w:val="421D9EA5"/>
    <w:rsid w:val="424048DB"/>
    <w:rsid w:val="428E8EBF"/>
    <w:rsid w:val="4374DC05"/>
    <w:rsid w:val="439F7420"/>
    <w:rsid w:val="43F8AA31"/>
    <w:rsid w:val="4412F8CC"/>
    <w:rsid w:val="441B6CC6"/>
    <w:rsid w:val="445DF14C"/>
    <w:rsid w:val="44B68A9D"/>
    <w:rsid w:val="45149092"/>
    <w:rsid w:val="45661297"/>
    <w:rsid w:val="4593048F"/>
    <w:rsid w:val="460B7F7C"/>
    <w:rsid w:val="4635B2AA"/>
    <w:rsid w:val="469501EA"/>
    <w:rsid w:val="49969F79"/>
    <w:rsid w:val="4999E1EC"/>
    <w:rsid w:val="49AB0C0F"/>
    <w:rsid w:val="49BA6DE7"/>
    <w:rsid w:val="4A2B6448"/>
    <w:rsid w:val="4A2E6EAA"/>
    <w:rsid w:val="4A7FE477"/>
    <w:rsid w:val="4A970F58"/>
    <w:rsid w:val="4A9A2E26"/>
    <w:rsid w:val="4AC60C5A"/>
    <w:rsid w:val="4AE6B13F"/>
    <w:rsid w:val="4B430FE2"/>
    <w:rsid w:val="4B5C8284"/>
    <w:rsid w:val="4BB913AF"/>
    <w:rsid w:val="4BDD63D7"/>
    <w:rsid w:val="4BE7112B"/>
    <w:rsid w:val="4C56F02E"/>
    <w:rsid w:val="4C776AF0"/>
    <w:rsid w:val="4C7E17A4"/>
    <w:rsid w:val="4CD44E67"/>
    <w:rsid w:val="4D417D3E"/>
    <w:rsid w:val="4D6F5C7C"/>
    <w:rsid w:val="4D7627D2"/>
    <w:rsid w:val="4DA95478"/>
    <w:rsid w:val="4E7FDB20"/>
    <w:rsid w:val="4EADAB3E"/>
    <w:rsid w:val="4EE7E34F"/>
    <w:rsid w:val="4F1DF3FA"/>
    <w:rsid w:val="4F84E3AF"/>
    <w:rsid w:val="4FBD3DAF"/>
    <w:rsid w:val="4FD98502"/>
    <w:rsid w:val="500E9A2C"/>
    <w:rsid w:val="50EDF9C8"/>
    <w:rsid w:val="5105FC9D"/>
    <w:rsid w:val="510D086D"/>
    <w:rsid w:val="512F6FDB"/>
    <w:rsid w:val="51DF7F83"/>
    <w:rsid w:val="520A6E28"/>
    <w:rsid w:val="52261F3B"/>
    <w:rsid w:val="52576BA7"/>
    <w:rsid w:val="526877AB"/>
    <w:rsid w:val="526CFC81"/>
    <w:rsid w:val="52D4E054"/>
    <w:rsid w:val="52EC3DF2"/>
    <w:rsid w:val="531784B6"/>
    <w:rsid w:val="534C901B"/>
    <w:rsid w:val="53C8E7AC"/>
    <w:rsid w:val="53D80F2F"/>
    <w:rsid w:val="53DDFF71"/>
    <w:rsid w:val="53FE9F08"/>
    <w:rsid w:val="543EFA5A"/>
    <w:rsid w:val="544F19A0"/>
    <w:rsid w:val="54B88295"/>
    <w:rsid w:val="552D2C54"/>
    <w:rsid w:val="55461633"/>
    <w:rsid w:val="560CB602"/>
    <w:rsid w:val="568BE072"/>
    <w:rsid w:val="569A98DF"/>
    <w:rsid w:val="56D8BB94"/>
    <w:rsid w:val="57036F36"/>
    <w:rsid w:val="57079FF3"/>
    <w:rsid w:val="57915777"/>
    <w:rsid w:val="579B2F7A"/>
    <w:rsid w:val="57A6F22F"/>
    <w:rsid w:val="57AD401F"/>
    <w:rsid w:val="58098778"/>
    <w:rsid w:val="58229FD7"/>
    <w:rsid w:val="584F1627"/>
    <w:rsid w:val="58919164"/>
    <w:rsid w:val="58F522C2"/>
    <w:rsid w:val="5980524A"/>
    <w:rsid w:val="59AEBB1E"/>
    <w:rsid w:val="59E513BA"/>
    <w:rsid w:val="5A603D45"/>
    <w:rsid w:val="5A9D7700"/>
    <w:rsid w:val="5B152888"/>
    <w:rsid w:val="5B338C67"/>
    <w:rsid w:val="5B8AA531"/>
    <w:rsid w:val="5BB02442"/>
    <w:rsid w:val="5C3F028C"/>
    <w:rsid w:val="5C4EE7F2"/>
    <w:rsid w:val="5C903FB0"/>
    <w:rsid w:val="5CCE7A68"/>
    <w:rsid w:val="5D1A8D63"/>
    <w:rsid w:val="5D1F7CA7"/>
    <w:rsid w:val="5D96F36B"/>
    <w:rsid w:val="5E281476"/>
    <w:rsid w:val="5E72144C"/>
    <w:rsid w:val="5EAF9F46"/>
    <w:rsid w:val="5EB2CFB4"/>
    <w:rsid w:val="5F1C54A4"/>
    <w:rsid w:val="5F556789"/>
    <w:rsid w:val="5F7654E5"/>
    <w:rsid w:val="5FA34C12"/>
    <w:rsid w:val="5FA93823"/>
    <w:rsid w:val="60195D23"/>
    <w:rsid w:val="6047F33C"/>
    <w:rsid w:val="607BB194"/>
    <w:rsid w:val="60875D85"/>
    <w:rsid w:val="60BD5DA3"/>
    <w:rsid w:val="61E7B043"/>
    <w:rsid w:val="6208CA53"/>
    <w:rsid w:val="623CAFDF"/>
    <w:rsid w:val="629CCD9D"/>
    <w:rsid w:val="62E4506C"/>
    <w:rsid w:val="62F1D9A6"/>
    <w:rsid w:val="637AEEDB"/>
    <w:rsid w:val="63906C18"/>
    <w:rsid w:val="64291FFE"/>
    <w:rsid w:val="64575C3F"/>
    <w:rsid w:val="645FA519"/>
    <w:rsid w:val="64C8D1FF"/>
    <w:rsid w:val="6502EDE1"/>
    <w:rsid w:val="652E1A24"/>
    <w:rsid w:val="65C48D0F"/>
    <w:rsid w:val="65FABA64"/>
    <w:rsid w:val="66412FED"/>
    <w:rsid w:val="66F19910"/>
    <w:rsid w:val="67133874"/>
    <w:rsid w:val="6759BBEB"/>
    <w:rsid w:val="6799F94C"/>
    <w:rsid w:val="67B16B03"/>
    <w:rsid w:val="68E0A343"/>
    <w:rsid w:val="691FF193"/>
    <w:rsid w:val="69572EC6"/>
    <w:rsid w:val="6962027E"/>
    <w:rsid w:val="6972415F"/>
    <w:rsid w:val="69774708"/>
    <w:rsid w:val="69DF249B"/>
    <w:rsid w:val="69EC05E1"/>
    <w:rsid w:val="6A4A812B"/>
    <w:rsid w:val="6B2BD941"/>
    <w:rsid w:val="6B601BBE"/>
    <w:rsid w:val="6B711EB5"/>
    <w:rsid w:val="6C28DC51"/>
    <w:rsid w:val="6CA0DB53"/>
    <w:rsid w:val="6CB6DEAA"/>
    <w:rsid w:val="6CF3C908"/>
    <w:rsid w:val="6D44F1EC"/>
    <w:rsid w:val="6D4B3953"/>
    <w:rsid w:val="6D5E82B4"/>
    <w:rsid w:val="6D9CE600"/>
    <w:rsid w:val="6DBC4BAB"/>
    <w:rsid w:val="6DC18C67"/>
    <w:rsid w:val="6E375CD4"/>
    <w:rsid w:val="6E9B7FEF"/>
    <w:rsid w:val="6EB07F26"/>
    <w:rsid w:val="6ED08671"/>
    <w:rsid w:val="6ED1E13C"/>
    <w:rsid w:val="6F1335B2"/>
    <w:rsid w:val="6F394021"/>
    <w:rsid w:val="6F3FDCCA"/>
    <w:rsid w:val="6F6ADBC9"/>
    <w:rsid w:val="6F88A351"/>
    <w:rsid w:val="6FD336C0"/>
    <w:rsid w:val="6FE08E62"/>
    <w:rsid w:val="701A4207"/>
    <w:rsid w:val="706E4950"/>
    <w:rsid w:val="71677B2E"/>
    <w:rsid w:val="716DB300"/>
    <w:rsid w:val="726AB9A0"/>
    <w:rsid w:val="728B0E90"/>
    <w:rsid w:val="72B5FFD1"/>
    <w:rsid w:val="72BDE4A4"/>
    <w:rsid w:val="7344D8AD"/>
    <w:rsid w:val="73473E13"/>
    <w:rsid w:val="739437A8"/>
    <w:rsid w:val="73CF3921"/>
    <w:rsid w:val="73E75657"/>
    <w:rsid w:val="7417D538"/>
    <w:rsid w:val="744036D9"/>
    <w:rsid w:val="745CD5A3"/>
    <w:rsid w:val="750F7855"/>
    <w:rsid w:val="75F37CF7"/>
    <w:rsid w:val="761B1229"/>
    <w:rsid w:val="76386E58"/>
    <w:rsid w:val="7650A8C1"/>
    <w:rsid w:val="76B12DA2"/>
    <w:rsid w:val="76BFEAB0"/>
    <w:rsid w:val="76CD438B"/>
    <w:rsid w:val="77102E52"/>
    <w:rsid w:val="779B6DBE"/>
    <w:rsid w:val="77D8DA16"/>
    <w:rsid w:val="7858DE9E"/>
    <w:rsid w:val="785C1AC6"/>
    <w:rsid w:val="787BB24A"/>
    <w:rsid w:val="788045AE"/>
    <w:rsid w:val="788D006E"/>
    <w:rsid w:val="78E4EDBF"/>
    <w:rsid w:val="7943EA67"/>
    <w:rsid w:val="799426CC"/>
    <w:rsid w:val="79FE8FE3"/>
    <w:rsid w:val="7A30F653"/>
    <w:rsid w:val="7A9969A9"/>
    <w:rsid w:val="7AF21062"/>
    <w:rsid w:val="7AF9F7ED"/>
    <w:rsid w:val="7B0F12F7"/>
    <w:rsid w:val="7B542799"/>
    <w:rsid w:val="7B8CB867"/>
    <w:rsid w:val="7BA0800B"/>
    <w:rsid w:val="7BAF6F3F"/>
    <w:rsid w:val="7BBA53DB"/>
    <w:rsid w:val="7BF62C91"/>
    <w:rsid w:val="7C07C97E"/>
    <w:rsid w:val="7C16FA43"/>
    <w:rsid w:val="7C206233"/>
    <w:rsid w:val="7C5FEB31"/>
    <w:rsid w:val="7C71042C"/>
    <w:rsid w:val="7D24160B"/>
    <w:rsid w:val="7D4DFFE5"/>
    <w:rsid w:val="7DA904BE"/>
    <w:rsid w:val="7DBF1522"/>
    <w:rsid w:val="7E4A44B5"/>
    <w:rsid w:val="7E85D17C"/>
    <w:rsid w:val="7EFC9476"/>
    <w:rsid w:val="7F283D4A"/>
    <w:rsid w:val="7F4FFD2A"/>
    <w:rsid w:val="7FB85DB1"/>
    <w:rsid w:val="7FBCB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670378"/>
  <w15:docId w15:val="{387097FF-2768-4E84-8821-110205954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locked="1" w:semiHidden="1" w:unhideWhenUsed="1"/>
    <w:lsdException w:name="toc 2" w:locked="1" w:semiHidden="1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locked="1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semiHidden="1" w:unhideWhenUsed="1"/>
    <w:lsdException w:name="Signature" w:locked="1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/>
    <w:lsdException w:name="Body Text First Indent 2" w:locked="1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semiHidden="1" w:uiPriority="0" w:unhideWhenUsed="1"/>
    <w:lsdException w:name="Block Text" w:locked="1" w:semiHidden="1" w:uiPriority="0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locked="1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01C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ngsana New" w:hAnsi="Angsana New"/>
      <w:sz w:val="30"/>
      <w:szCs w:val="30"/>
    </w:rPr>
  </w:style>
  <w:style w:type="paragraph" w:styleId="Heading1">
    <w:name w:val="heading 1"/>
    <w:basedOn w:val="Heading2"/>
    <w:next w:val="BodyText"/>
    <w:link w:val="Heading1Char"/>
    <w:uiPriority w:val="99"/>
    <w:qFormat/>
    <w:rsid w:val="00D51CDF"/>
    <w:pPr>
      <w:outlineLvl w:val="0"/>
    </w:pPr>
    <w:rPr>
      <w:i w:val="0"/>
    </w:rPr>
  </w:style>
  <w:style w:type="paragraph" w:styleId="Heading2">
    <w:name w:val="heading 2"/>
    <w:basedOn w:val="Heading3"/>
    <w:next w:val="BodyText"/>
    <w:link w:val="Heading2Char"/>
    <w:uiPriority w:val="99"/>
    <w:qFormat/>
    <w:rsid w:val="00D51CDF"/>
    <w:pPr>
      <w:spacing w:line="280" w:lineRule="atLeast"/>
      <w:outlineLvl w:val="1"/>
    </w:pPr>
    <w:rPr>
      <w:b/>
      <w:sz w:val="24"/>
    </w:rPr>
  </w:style>
  <w:style w:type="paragraph" w:styleId="Heading3">
    <w:name w:val="heading 3"/>
    <w:basedOn w:val="BodyText"/>
    <w:next w:val="BodyText"/>
    <w:link w:val="Heading3Char"/>
    <w:uiPriority w:val="99"/>
    <w:qFormat/>
    <w:rsid w:val="00D51CDF"/>
    <w:pPr>
      <w:keepNext/>
      <w:keepLines/>
      <w:spacing w:after="0"/>
      <w:outlineLvl w:val="2"/>
    </w:pPr>
    <w:rPr>
      <w:i/>
    </w:rPr>
  </w:style>
  <w:style w:type="paragraph" w:styleId="Heading4">
    <w:name w:val="heading 4"/>
    <w:basedOn w:val="BodyText"/>
    <w:next w:val="BodyText"/>
    <w:link w:val="Heading4Char"/>
    <w:uiPriority w:val="99"/>
    <w:qFormat/>
    <w:rsid w:val="00D51CDF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D51CDF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D51CDF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D51CDF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D51CDF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D51CD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51CDF"/>
    <w:rPr>
      <w:rFonts w:ascii="Arial" w:hAnsi="Arial" w:cs="Angsana New"/>
      <w:b/>
      <w:sz w:val="18"/>
      <w:szCs w:val="18"/>
      <w:lang w:val="en-US" w:eastAsia="en-US" w:bidi="th-TH"/>
    </w:rPr>
  </w:style>
  <w:style w:type="character" w:customStyle="1" w:styleId="Heading2Char">
    <w:name w:val="Heading 2 Char"/>
    <w:basedOn w:val="DefaultParagraphFont"/>
    <w:link w:val="Heading2"/>
    <w:uiPriority w:val="99"/>
    <w:rsid w:val="00D51CDF"/>
    <w:rPr>
      <w:rFonts w:ascii="Arial" w:hAnsi="Arial" w:cs="Angsana New"/>
      <w:b/>
      <w:i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ink w:val="Heading3"/>
    <w:uiPriority w:val="99"/>
    <w:rsid w:val="00D51CDF"/>
    <w:rPr>
      <w:rFonts w:ascii="Arial" w:hAnsi="Arial" w:cs="Angsana New"/>
      <w:i/>
      <w:sz w:val="18"/>
      <w:szCs w:val="18"/>
      <w:lang w:val="en-US" w:eastAsia="en-US" w:bidi="th-TH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4E83"/>
    <w:rPr>
      <w:rFonts w:asciiTheme="minorHAnsi" w:eastAsiaTheme="minorEastAsia" w:hAnsiTheme="minorHAnsi" w:cstheme="minorBidi"/>
      <w:b/>
      <w:bCs/>
      <w:sz w:val="28"/>
      <w:szCs w:val="35"/>
    </w:rPr>
  </w:style>
  <w:style w:type="character" w:customStyle="1" w:styleId="Heading5Char">
    <w:name w:val="Heading 5 Char"/>
    <w:basedOn w:val="DefaultParagraphFont"/>
    <w:link w:val="Heading5"/>
    <w:uiPriority w:val="9"/>
    <w:rsid w:val="00304E83"/>
    <w:rPr>
      <w:rFonts w:asciiTheme="minorHAnsi" w:eastAsiaTheme="minorEastAsia" w:hAnsiTheme="minorHAnsi" w:cstheme="minorBidi"/>
      <w:b/>
      <w:bCs/>
      <w:i/>
      <w:iCs/>
      <w:sz w:val="26"/>
      <w:szCs w:val="33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4E83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4E83"/>
    <w:rPr>
      <w:rFonts w:asciiTheme="minorHAnsi" w:eastAsiaTheme="minorEastAsia" w:hAnsiTheme="minorHAnsi" w:cstheme="minorBidi"/>
      <w:sz w:val="24"/>
      <w:szCs w:val="30"/>
    </w:rPr>
  </w:style>
  <w:style w:type="character" w:customStyle="1" w:styleId="Heading8Char">
    <w:name w:val="Heading 8 Char"/>
    <w:basedOn w:val="DefaultParagraphFont"/>
    <w:link w:val="Heading8"/>
    <w:uiPriority w:val="99"/>
    <w:rsid w:val="00304E83"/>
    <w:rPr>
      <w:rFonts w:asciiTheme="minorHAnsi" w:eastAsiaTheme="minorEastAsia" w:hAnsiTheme="minorHAnsi" w:cstheme="minorBidi"/>
      <w:i/>
      <w:iCs/>
      <w:sz w:val="24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4E83"/>
    <w:rPr>
      <w:rFonts w:asciiTheme="majorHAnsi" w:eastAsiaTheme="majorEastAsia" w:hAnsiTheme="majorHAnsi" w:cstheme="majorBidi"/>
    </w:rPr>
  </w:style>
  <w:style w:type="paragraph" w:styleId="BodyText">
    <w:name w:val="Body Text"/>
    <w:aliases w:val="bt,body text,Body,BT"/>
    <w:basedOn w:val="Normal"/>
    <w:link w:val="BodyTextChar"/>
    <w:uiPriority w:val="99"/>
    <w:rsid w:val="00D51CDF"/>
    <w:pPr>
      <w:spacing w:before="130" w:after="130"/>
    </w:pPr>
  </w:style>
  <w:style w:type="character" w:customStyle="1" w:styleId="BodyTextChar">
    <w:name w:val="Body Text Char"/>
    <w:aliases w:val="bt Char,body text Char,Body Char,BT Char"/>
    <w:basedOn w:val="DefaultParagraphFont"/>
    <w:link w:val="BodyText"/>
    <w:uiPriority w:val="99"/>
    <w:rsid w:val="00D51CDF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BodyText"/>
    <w:link w:val="BodyTextIndentChar"/>
    <w:uiPriority w:val="99"/>
    <w:rsid w:val="00D51CDF"/>
    <w:pPr>
      <w:ind w:left="340"/>
    </w:pPr>
  </w:style>
  <w:style w:type="character" w:customStyle="1" w:styleId="BodyTextIndentChar">
    <w:name w:val="Body Text Indent Char"/>
    <w:aliases w:val="i Char"/>
    <w:basedOn w:val="DefaultParagraphFont"/>
    <w:link w:val="BodyTextIndent"/>
    <w:uiPriority w:val="99"/>
    <w:semiHidden/>
    <w:rsid w:val="00304E83"/>
    <w:rPr>
      <w:rFonts w:ascii="Angsana New" w:hAnsi="Angsana New"/>
      <w:sz w:val="30"/>
      <w:szCs w:val="38"/>
    </w:rPr>
  </w:style>
  <w:style w:type="paragraph" w:styleId="Footer">
    <w:name w:val="footer"/>
    <w:basedOn w:val="Normal"/>
    <w:link w:val="FooterChar"/>
    <w:uiPriority w:val="99"/>
    <w:rsid w:val="00D51CDF"/>
    <w:pPr>
      <w:tabs>
        <w:tab w:val="right" w:pos="8505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D1689"/>
    <w:rPr>
      <w:rFonts w:ascii="Angsana New" w:hAnsi="Angsana New" w:cs="Times New Roman"/>
      <w:sz w:val="30"/>
      <w:szCs w:val="30"/>
    </w:rPr>
  </w:style>
  <w:style w:type="paragraph" w:styleId="Header">
    <w:name w:val="header"/>
    <w:basedOn w:val="Normal"/>
    <w:link w:val="HeaderChar"/>
    <w:rsid w:val="00D51CDF"/>
    <w:pPr>
      <w:spacing w:line="220" w:lineRule="exact"/>
      <w:jc w:val="right"/>
    </w:pPr>
    <w:rPr>
      <w:i/>
      <w:sz w:val="18"/>
    </w:rPr>
  </w:style>
  <w:style w:type="character" w:customStyle="1" w:styleId="HeaderChar">
    <w:name w:val="Header Char"/>
    <w:basedOn w:val="DefaultParagraphFont"/>
    <w:link w:val="Header"/>
    <w:locked/>
    <w:rsid w:val="009F581E"/>
    <w:rPr>
      <w:rFonts w:ascii="Angsana New" w:hAnsi="Angsana New" w:cs="Times New Roman"/>
      <w:i/>
      <w:sz w:val="30"/>
      <w:szCs w:val="30"/>
    </w:rPr>
  </w:style>
  <w:style w:type="paragraph" w:styleId="ListBullet">
    <w:name w:val="List Bullet"/>
    <w:basedOn w:val="BodyText"/>
    <w:uiPriority w:val="99"/>
    <w:rsid w:val="00D51CDF"/>
    <w:pPr>
      <w:tabs>
        <w:tab w:val="num" w:pos="340"/>
      </w:tabs>
      <w:spacing w:before="0"/>
      <w:ind w:left="340" w:hanging="340"/>
    </w:p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D51CDF"/>
    <w:rPr>
      <w:sz w:val="18"/>
    </w:rPr>
  </w:style>
  <w:style w:type="character" w:customStyle="1" w:styleId="FootnoteTextChar">
    <w:name w:val="Footnote Text Char"/>
    <w:aliases w:val="ft Char"/>
    <w:basedOn w:val="DefaultParagraphFont"/>
    <w:link w:val="FootnoteText"/>
    <w:uiPriority w:val="99"/>
    <w:semiHidden/>
    <w:rsid w:val="00304E83"/>
    <w:rPr>
      <w:rFonts w:ascii="Angsana New" w:hAnsi="Angsana New"/>
      <w:sz w:val="20"/>
      <w:szCs w:val="25"/>
    </w:rPr>
  </w:style>
  <w:style w:type="paragraph" w:customStyle="1" w:styleId="Graphic">
    <w:name w:val="Graphic"/>
    <w:basedOn w:val="Signature"/>
    <w:uiPriority w:val="99"/>
    <w:rsid w:val="00D51CDF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D51CDF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04E83"/>
    <w:rPr>
      <w:rFonts w:ascii="Angsana New" w:hAnsi="Angsana New"/>
      <w:sz w:val="30"/>
      <w:szCs w:val="38"/>
    </w:rPr>
  </w:style>
  <w:style w:type="paragraph" w:styleId="ListBullet2">
    <w:name w:val="List Bullet 2"/>
    <w:basedOn w:val="ListBullet"/>
    <w:uiPriority w:val="99"/>
    <w:rsid w:val="00D51CDF"/>
    <w:pPr>
      <w:tabs>
        <w:tab w:val="clear" w:pos="340"/>
        <w:tab w:val="num" w:pos="680"/>
      </w:tabs>
      <w:ind w:left="680"/>
    </w:pPr>
  </w:style>
  <w:style w:type="paragraph" w:styleId="MacroText">
    <w:name w:val="macro"/>
    <w:link w:val="MacroTextChar"/>
    <w:uiPriority w:val="99"/>
    <w:semiHidden/>
    <w:rsid w:val="00D51C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Courier New"/>
      <w:sz w:val="18"/>
      <w:szCs w:val="20"/>
      <w:lang w:val="en-GB" w:bidi="ar-SA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04E83"/>
    <w:rPr>
      <w:rFonts w:ascii="Courier New" w:hAnsi="Courier New"/>
      <w:sz w:val="20"/>
      <w:szCs w:val="25"/>
    </w:rPr>
  </w:style>
  <w:style w:type="paragraph" w:styleId="Caption">
    <w:name w:val="caption"/>
    <w:basedOn w:val="Normal"/>
    <w:next w:val="Normal"/>
    <w:uiPriority w:val="99"/>
    <w:qFormat/>
    <w:rsid w:val="00D51CDF"/>
    <w:rPr>
      <w:bCs/>
      <w:i/>
      <w:sz w:val="14"/>
    </w:rPr>
  </w:style>
  <w:style w:type="character" w:styleId="PageNumber">
    <w:name w:val="page number"/>
    <w:basedOn w:val="DefaultParagraphFont"/>
    <w:rsid w:val="00D51CDF"/>
    <w:rPr>
      <w:rFonts w:cs="Times New Roman"/>
      <w:sz w:val="22"/>
    </w:rPr>
  </w:style>
  <w:style w:type="paragraph" w:styleId="BodyText2">
    <w:name w:val="Body Text 2"/>
    <w:basedOn w:val="Normal"/>
    <w:link w:val="BodyText2Char"/>
    <w:rsid w:val="00D51CDF"/>
    <w:pPr>
      <w:spacing w:after="120"/>
      <w:ind w:left="283"/>
    </w:pPr>
  </w:style>
  <w:style w:type="character" w:customStyle="1" w:styleId="BodyText2Char">
    <w:name w:val="Body Text 2 Char"/>
    <w:basedOn w:val="DefaultParagraphFont"/>
    <w:link w:val="BodyText2"/>
    <w:rsid w:val="00304E83"/>
    <w:rPr>
      <w:rFonts w:ascii="Angsana New" w:hAnsi="Angsana New"/>
      <w:sz w:val="30"/>
      <w:szCs w:val="38"/>
    </w:rPr>
  </w:style>
  <w:style w:type="paragraph" w:customStyle="1" w:styleId="ReportHeading1">
    <w:name w:val="ReportHeading1"/>
    <w:basedOn w:val="Normal"/>
    <w:uiPriority w:val="99"/>
    <w:rsid w:val="00D51CDF"/>
    <w:pPr>
      <w:framePr w:w="6521" w:h="1055" w:hSpace="142" w:wrap="auto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a">
    <w:name w:val="???????"/>
    <w:basedOn w:val="Normal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lang w:val="th-TH"/>
    </w:rPr>
  </w:style>
  <w:style w:type="paragraph" w:customStyle="1" w:styleId="a0">
    <w:name w:val="??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paragraph" w:customStyle="1" w:styleId="a1">
    <w:name w:val="¢éÍ¤ÇÒÁ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lang w:val="th-TH"/>
    </w:rPr>
  </w:style>
  <w:style w:type="paragraph" w:customStyle="1" w:styleId="E">
    <w:name w:val="Å§ª×èÍ E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3">
    <w:name w:val="µÒÃÒ§3ªèÍ§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ºÇ¡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D51C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E83"/>
    <w:rPr>
      <w:sz w:val="0"/>
      <w:szCs w:val="0"/>
    </w:rPr>
  </w:style>
  <w:style w:type="character" w:customStyle="1" w:styleId="AccPolicyHeadingChar">
    <w:name w:val="Acc Policy Heading Char"/>
    <w:basedOn w:val="DefaultParagraphFont"/>
    <w:uiPriority w:val="99"/>
    <w:locked/>
    <w:rsid w:val="00D51CDF"/>
    <w:rPr>
      <w:rFonts w:ascii="Angsana New" w:hAnsi="Angsana New" w:cs="Angsana New"/>
      <w:b/>
      <w:bCs/>
      <w:i/>
      <w:iCs/>
      <w:sz w:val="30"/>
      <w:szCs w:val="30"/>
      <w:lang w:val="en-US" w:eastAsia="en-US" w:bidi="th-TH"/>
    </w:rPr>
  </w:style>
  <w:style w:type="paragraph" w:customStyle="1" w:styleId="AccPolicyHeading">
    <w:name w:val="Acc Policy Heading"/>
    <w:basedOn w:val="BodyText"/>
    <w:autoRedefine/>
    <w:uiPriority w:val="99"/>
    <w:rsid w:val="00D51CDF"/>
    <w:pPr>
      <w:numPr>
        <w:ilvl w:val="1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after="0" w:line="240" w:lineRule="auto"/>
      <w:ind w:left="540" w:right="27" w:hanging="540"/>
      <w:jc w:val="both"/>
    </w:pPr>
    <w:rPr>
      <w:b/>
      <w:bCs/>
      <w:i/>
      <w:iCs/>
    </w:rPr>
  </w:style>
  <w:style w:type="paragraph" w:styleId="TOC2">
    <w:name w:val="toc 2"/>
    <w:basedOn w:val="Normal"/>
    <w:next w:val="Normal"/>
    <w:uiPriority w:val="99"/>
    <w:semiHidden/>
    <w:rsid w:val="00D51CD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character" w:customStyle="1" w:styleId="AAAddress">
    <w:name w:val="AA Address"/>
    <w:basedOn w:val="DefaultParagraphFont"/>
    <w:uiPriority w:val="99"/>
    <w:rsid w:val="00D51CDF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uiPriority w:val="99"/>
    <w:rsid w:val="00D51CDF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3">
    <w:name w:val="List Bullet 3"/>
    <w:basedOn w:val="Normal"/>
    <w:uiPriority w:val="99"/>
    <w:rsid w:val="00D51CDF"/>
    <w:pPr>
      <w:tabs>
        <w:tab w:val="clear" w:pos="907"/>
        <w:tab w:val="left" w:pos="851"/>
      </w:tabs>
      <w:ind w:left="1135" w:hanging="284"/>
    </w:pPr>
    <w:rPr>
      <w:rFonts w:cs="Times New Roman"/>
    </w:rPr>
  </w:style>
  <w:style w:type="paragraph" w:styleId="ListBullet4">
    <w:name w:val="List Bullet 4"/>
    <w:basedOn w:val="Normal"/>
    <w:uiPriority w:val="99"/>
    <w:rsid w:val="00D51CDF"/>
    <w:pPr>
      <w:tabs>
        <w:tab w:val="left" w:pos="1134"/>
      </w:tabs>
      <w:ind w:left="1418" w:hanging="284"/>
    </w:pPr>
    <w:rPr>
      <w:rFonts w:cs="Times New Roman"/>
    </w:rPr>
  </w:style>
  <w:style w:type="paragraph" w:styleId="ListNumber">
    <w:name w:val="List Number"/>
    <w:basedOn w:val="Normal"/>
    <w:uiPriority w:val="99"/>
    <w:rsid w:val="00D51CDF"/>
    <w:pPr>
      <w:numPr>
        <w:numId w:val="1"/>
      </w:numPr>
      <w:tabs>
        <w:tab w:val="clear" w:pos="1492"/>
        <w:tab w:val="left" w:pos="284"/>
      </w:tabs>
      <w:ind w:left="284" w:hanging="284"/>
    </w:pPr>
    <w:rPr>
      <w:rFonts w:cs="Times New Roman"/>
    </w:rPr>
  </w:style>
  <w:style w:type="paragraph" w:styleId="ListNumber2">
    <w:name w:val="List Number 2"/>
    <w:basedOn w:val="Normal"/>
    <w:uiPriority w:val="99"/>
    <w:rsid w:val="00D51CDF"/>
    <w:pPr>
      <w:numPr>
        <w:numId w:val="2"/>
      </w:numPr>
      <w:tabs>
        <w:tab w:val="clear" w:pos="1209"/>
        <w:tab w:val="left" w:pos="567"/>
      </w:tabs>
      <w:ind w:left="851" w:hanging="284"/>
    </w:pPr>
    <w:rPr>
      <w:rFonts w:cs="Times New Roman"/>
    </w:rPr>
  </w:style>
  <w:style w:type="paragraph" w:styleId="ListNumber3">
    <w:name w:val="List Number 3"/>
    <w:basedOn w:val="Normal"/>
    <w:uiPriority w:val="99"/>
    <w:rsid w:val="00D51CDF"/>
    <w:pPr>
      <w:tabs>
        <w:tab w:val="clear" w:pos="907"/>
        <w:tab w:val="num" w:pos="720"/>
        <w:tab w:val="left" w:pos="851"/>
      </w:tabs>
      <w:ind w:left="1135" w:hanging="284"/>
    </w:pPr>
    <w:rPr>
      <w:rFonts w:cs="Times New Roman"/>
    </w:rPr>
  </w:style>
  <w:style w:type="paragraph" w:styleId="NormalIndent">
    <w:name w:val="Normal Indent"/>
    <w:basedOn w:val="Normal"/>
    <w:uiPriority w:val="99"/>
    <w:rsid w:val="00D51CDF"/>
    <w:pPr>
      <w:ind w:left="284"/>
    </w:pPr>
    <w:rPr>
      <w:rFonts w:cs="Times New Roman"/>
    </w:rPr>
  </w:style>
  <w:style w:type="paragraph" w:customStyle="1" w:styleId="AAFrameAddress">
    <w:name w:val="AA Frame Address"/>
    <w:basedOn w:val="Heading1"/>
    <w:uiPriority w:val="99"/>
    <w:rsid w:val="00D51CDF"/>
    <w:pPr>
      <w:keepLines w:val="0"/>
      <w:framePr w:w="2812" w:h="1701" w:hSpace="142" w:vSpace="142" w:wrap="around" w:vAnchor="page" w:hAnchor="page" w:x="8024" w:y="2723"/>
      <w:shd w:val="clear" w:color="FFFFFF" w:fill="auto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after="90" w:line="240" w:lineRule="auto"/>
      <w:ind w:hanging="284"/>
    </w:pPr>
    <w:rPr>
      <w:rFonts w:cs="Times New Roman"/>
      <w:bCs/>
      <w:noProof/>
      <w:sz w:val="18"/>
      <w:u w:val="single"/>
    </w:rPr>
  </w:style>
  <w:style w:type="paragraph" w:styleId="ListNumber5">
    <w:name w:val="List Number 5"/>
    <w:basedOn w:val="Normal"/>
    <w:uiPriority w:val="99"/>
    <w:rsid w:val="00D51CDF"/>
    <w:pPr>
      <w:tabs>
        <w:tab w:val="num" w:pos="360"/>
        <w:tab w:val="left" w:pos="1418"/>
      </w:tabs>
      <w:ind w:left="1418" w:hanging="284"/>
    </w:pPr>
    <w:rPr>
      <w:rFonts w:cs="Times New Roman"/>
    </w:rPr>
  </w:style>
  <w:style w:type="paragraph" w:styleId="ListNumber4">
    <w:name w:val="List Number 4"/>
    <w:basedOn w:val="Normal"/>
    <w:uiPriority w:val="99"/>
    <w:rsid w:val="00D51CDF"/>
    <w:pPr>
      <w:tabs>
        <w:tab w:val="num" w:pos="360"/>
        <w:tab w:val="left" w:pos="1418"/>
      </w:tabs>
      <w:ind w:left="360" w:hanging="360"/>
    </w:pPr>
    <w:rPr>
      <w:rFonts w:cs="Times New Roman"/>
    </w:rPr>
  </w:style>
  <w:style w:type="paragraph" w:styleId="Index1">
    <w:name w:val="index 1"/>
    <w:basedOn w:val="Normal"/>
    <w:next w:val="Normal"/>
    <w:autoRedefine/>
    <w:uiPriority w:val="99"/>
    <w:semiHidden/>
    <w:rsid w:val="00D51CDF"/>
    <w:pPr>
      <w:ind w:left="284" w:hanging="284"/>
    </w:pPr>
    <w:rPr>
      <w:rFonts w:cs="Times New Roman"/>
    </w:rPr>
  </w:style>
  <w:style w:type="paragraph" w:styleId="TOC6">
    <w:name w:val="toc 6"/>
    <w:basedOn w:val="Normal"/>
    <w:next w:val="Normal"/>
    <w:uiPriority w:val="99"/>
    <w:semiHidden/>
    <w:rsid w:val="00D51CDF"/>
    <w:pPr>
      <w:ind w:left="1418"/>
    </w:pPr>
    <w:rPr>
      <w:rFonts w:cs="Times New Roman"/>
    </w:rPr>
  </w:style>
  <w:style w:type="paragraph" w:styleId="ListBullet5">
    <w:name w:val="List Bullet 5"/>
    <w:basedOn w:val="Normal"/>
    <w:uiPriority w:val="99"/>
    <w:rsid w:val="00D51CDF"/>
    <w:pPr>
      <w:tabs>
        <w:tab w:val="num" w:pos="360"/>
        <w:tab w:val="left" w:pos="1418"/>
      </w:tabs>
      <w:ind w:left="1702" w:hanging="284"/>
    </w:pPr>
    <w:rPr>
      <w:rFonts w:cs="Times New Roman"/>
    </w:rPr>
  </w:style>
  <w:style w:type="paragraph" w:styleId="BodyTextFirstIndent">
    <w:name w:val="Body Text First Indent"/>
    <w:basedOn w:val="BodyText"/>
    <w:link w:val="BodyTextFirstIndentChar"/>
    <w:uiPriority w:val="99"/>
    <w:rsid w:val="00D51CDF"/>
    <w:pPr>
      <w:spacing w:before="0" w:after="120"/>
      <w:ind w:firstLine="284"/>
    </w:pPr>
    <w:rPr>
      <w:rFonts w:cs="Times New Roman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04E83"/>
    <w:rPr>
      <w:rFonts w:ascii="Angsana New" w:hAnsi="Angsana New" w:cs="Angsana New"/>
      <w:sz w:val="30"/>
      <w:szCs w:val="38"/>
      <w:lang w:val="en-US" w:eastAsia="en-US" w:bidi="th-TH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D51CDF"/>
    <w:pPr>
      <w:spacing w:before="0" w:after="120"/>
      <w:ind w:left="284" w:firstLine="284"/>
    </w:pPr>
    <w:rPr>
      <w:rFonts w:cs="Times New Roman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04E83"/>
    <w:rPr>
      <w:rFonts w:ascii="Angsana New" w:hAnsi="Angsana New"/>
      <w:sz w:val="30"/>
      <w:szCs w:val="38"/>
    </w:rPr>
  </w:style>
  <w:style w:type="character" w:styleId="Strong">
    <w:name w:val="Strong"/>
    <w:basedOn w:val="DefaultParagraphFont"/>
    <w:uiPriority w:val="99"/>
    <w:qFormat/>
    <w:rsid w:val="00D51CDF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D51CDF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  <w:rPr>
      <w:rFonts w:cs="Times New Roman"/>
    </w:rPr>
  </w:style>
  <w:style w:type="paragraph" w:customStyle="1" w:styleId="AAFrameLogo">
    <w:name w:val="AA Frame Logo"/>
    <w:basedOn w:val="Normal"/>
    <w:uiPriority w:val="99"/>
    <w:rsid w:val="00D51CDF"/>
    <w:pPr>
      <w:framePr w:w="4253" w:h="1418" w:hRule="exact" w:hSpace="142" w:vSpace="142" w:wrap="around" w:vAnchor="page" w:hAnchor="page" w:x="7457" w:y="568"/>
    </w:pPr>
    <w:rPr>
      <w:rFonts w:cs="Times New Roman"/>
    </w:rPr>
  </w:style>
  <w:style w:type="character" w:customStyle="1" w:styleId="AACopyright">
    <w:name w:val="AA Copyright"/>
    <w:basedOn w:val="DefaultParagraphFont"/>
    <w:uiPriority w:val="99"/>
    <w:rsid w:val="00D51CDF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D51CDF"/>
    <w:pPr>
      <w:tabs>
        <w:tab w:val="clear" w:pos="227"/>
        <w:tab w:val="left" w:pos="454"/>
        <w:tab w:val="left" w:pos="680"/>
        <w:tab w:val="left" w:pos="907"/>
        <w:tab w:val="num" w:pos="1492"/>
      </w:tabs>
      <w:ind w:left="454"/>
    </w:pPr>
  </w:style>
  <w:style w:type="paragraph" w:customStyle="1" w:styleId="AANumbering">
    <w:name w:val="AA Numbering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  <w:tab w:val="num" w:pos="540"/>
      </w:tabs>
    </w:pPr>
    <w:rPr>
      <w:rFonts w:cs="Times New Roman"/>
    </w:rPr>
  </w:style>
  <w:style w:type="paragraph" w:styleId="TOC1">
    <w:name w:val="toc 1"/>
    <w:basedOn w:val="Normal"/>
    <w:next w:val="Normal"/>
    <w:uiPriority w:val="99"/>
    <w:semiHidden/>
    <w:rsid w:val="00D51CD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</w:rPr>
  </w:style>
  <w:style w:type="paragraph" w:customStyle="1" w:styleId="ReportMenuBar">
    <w:name w:val="ReportMenuBar"/>
    <w:basedOn w:val="Normal"/>
    <w:uiPriority w:val="99"/>
    <w:rsid w:val="00D51CD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</w:rPr>
  </w:style>
  <w:style w:type="paragraph" w:customStyle="1" w:styleId="ReportHeading2">
    <w:name w:val="ReportHeading2"/>
    <w:basedOn w:val="ReportHeading1"/>
    <w:uiPriority w:val="99"/>
    <w:rsid w:val="00D51CDF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D51CDF"/>
    <w:pPr>
      <w:framePr w:h="443" w:wrap="around" w:y="8223"/>
    </w:pPr>
  </w:style>
  <w:style w:type="paragraph" w:customStyle="1" w:styleId="ParagraphNumbering">
    <w:name w:val="Paragraph Numbering"/>
    <w:basedOn w:val="Header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spacing w:line="240" w:lineRule="atLeast"/>
      <w:jc w:val="left"/>
    </w:pPr>
    <w:rPr>
      <w:rFonts w:cs="Times New Roman"/>
      <w:i w:val="0"/>
    </w:rPr>
  </w:style>
  <w:style w:type="paragraph" w:customStyle="1" w:styleId="PictureInText">
    <w:name w:val="PictureInText"/>
    <w:basedOn w:val="Normal"/>
    <w:next w:val="Normal"/>
    <w:uiPriority w:val="99"/>
    <w:rsid w:val="00D51CDF"/>
    <w:pPr>
      <w:framePr w:w="7308" w:h="1134" w:hSpace="180" w:vSpace="180" w:wrap="notBeside" w:vAnchor="text" w:hAnchor="margin" w:x="1" w:y="7"/>
      <w:spacing w:after="240"/>
    </w:pPr>
    <w:rPr>
      <w:rFonts w:cs="Times New Roman"/>
    </w:rPr>
  </w:style>
  <w:style w:type="paragraph" w:customStyle="1" w:styleId="PictureLeft">
    <w:name w:val="PictureLeft"/>
    <w:basedOn w:val="Normal"/>
    <w:uiPriority w:val="99"/>
    <w:rsid w:val="00D51CDF"/>
    <w:pPr>
      <w:framePr w:w="2603" w:h="1134" w:hSpace="142" w:wrap="around" w:vAnchor="text" w:hAnchor="page" w:x="1526" w:y="6"/>
      <w:spacing w:before="240"/>
    </w:pPr>
    <w:rPr>
      <w:rFonts w:cs="Times New Roman"/>
    </w:rPr>
  </w:style>
  <w:style w:type="paragraph" w:customStyle="1" w:styleId="PicturteLeftFullLength">
    <w:name w:val="PicturteLeftFullLength"/>
    <w:basedOn w:val="PictureLeft"/>
    <w:uiPriority w:val="99"/>
    <w:rsid w:val="00D51CD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D51CDF"/>
    <w:pPr>
      <w:spacing w:line="280" w:lineRule="atLeast"/>
    </w:pPr>
    <w:rPr>
      <w:rFonts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D51CDF"/>
    <w:pPr>
      <w:spacing w:line="280" w:lineRule="atLeast"/>
    </w:pPr>
    <w:rPr>
      <w:rFonts w:cs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lang w:val="th-TH"/>
    </w:rPr>
  </w:style>
  <w:style w:type="paragraph" w:customStyle="1" w:styleId="T0">
    <w:name w:val="????? T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lang w:val="th-TH"/>
    </w:rPr>
  </w:style>
  <w:style w:type="paragraph" w:customStyle="1" w:styleId="30">
    <w:name w:val="?????3????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cs="Times New Roman"/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cs="Times New Roman"/>
      <w:sz w:val="22"/>
      <w:szCs w:val="22"/>
      <w:lang w:val="th-TH"/>
    </w:rPr>
  </w:style>
  <w:style w:type="paragraph" w:customStyle="1" w:styleId="E0">
    <w:name w:val="ª×èÍºÃÔÉÑ· E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 w:cs="Times New Roman"/>
      <w:b/>
      <w:bCs/>
      <w:sz w:val="22"/>
      <w:szCs w:val="22"/>
      <w:lang w:val="th-TH"/>
    </w:rPr>
  </w:style>
  <w:style w:type="paragraph" w:customStyle="1" w:styleId="a4">
    <w:name w:val="Åº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cs="EucrosiaUPC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04E83"/>
    <w:rPr>
      <w:rFonts w:ascii="Angsana New" w:hAnsi="Angsana New"/>
      <w:sz w:val="16"/>
      <w:szCs w:val="20"/>
    </w:rPr>
  </w:style>
  <w:style w:type="paragraph" w:customStyle="1" w:styleId="ASSETS">
    <w:name w:val="ASSETS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 w:cs="Times New Roman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cs="EucrosiaUPC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51CDF"/>
    <w:rPr>
      <w:rFonts w:cs="EucrosiaUPC"/>
      <w:sz w:val="30"/>
      <w:szCs w:val="30"/>
      <w:lang w:bidi="th-TH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after="260" w:line="260" w:lineRule="atLeast"/>
      <w:ind w:left="567"/>
    </w:pPr>
    <w:rPr>
      <w:rFonts w:cs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uiPriority w:val="99"/>
    <w:rsid w:val="00D51CD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cs="Times New Roman"/>
      <w:b/>
      <w:sz w:val="28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D51CDF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D51CDF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after="260" w:line="260" w:lineRule="atLeast"/>
      <w:ind w:left="284"/>
    </w:pPr>
    <w:rPr>
      <w:rFonts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D51CDF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after="260"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D51CDF"/>
    <w:pPr>
      <w:keepLines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0"/>
        <w:tab w:val="num" w:pos="643"/>
      </w:tabs>
      <w:spacing w:after="130"/>
      <w:ind w:left="567" w:hanging="567"/>
    </w:pPr>
    <w:rPr>
      <w:rFonts w:cs="Times New Roman"/>
      <w:i w:val="0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D51CDF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D51CDF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D51CDF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D51CDF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D51CDF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D51CDF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D51CDF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D51CDF"/>
    <w:pPr>
      <w:spacing w:after="0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D51CDF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uiPriority w:val="99"/>
    <w:rsid w:val="00D51CDF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D51CDF"/>
  </w:style>
  <w:style w:type="paragraph" w:customStyle="1" w:styleId="zreportaddinfo">
    <w:name w:val="zreport addinfo"/>
    <w:basedOn w:val="Normal"/>
    <w:uiPriority w:val="99"/>
    <w:rsid w:val="00D51CDF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D51CDF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D51CDF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D51CDF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after="260" w:line="260" w:lineRule="atLeast"/>
      <w:ind w:left="340" w:hanging="340"/>
    </w:pPr>
    <w:rPr>
      <w:rFonts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D51CDF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D51CDF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D51CDF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D51CDF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D51CDF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after="260" w:line="260" w:lineRule="atLeast"/>
    </w:pPr>
    <w:rPr>
      <w:rFonts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D51CDF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D51CDF"/>
  </w:style>
  <w:style w:type="paragraph" w:customStyle="1" w:styleId="nineptheadingcentredbold">
    <w:name w:val="nine pt heading centred bold"/>
    <w:aliases w:val="9hcb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D51CDF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D51CDF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D51CDF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D51CDF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D51CDF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D51CDF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D51CDF"/>
    <w:pPr>
      <w:tabs>
        <w:tab w:val="clear" w:pos="227"/>
        <w:tab w:val="clear" w:pos="454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0"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D51CDF"/>
    <w:pPr>
      <w:tabs>
        <w:tab w:val="clear" w:pos="227"/>
        <w:tab w:val="clear" w:pos="454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D51CDF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after="260" w:line="260" w:lineRule="atLeast"/>
    </w:pPr>
    <w:rPr>
      <w:rFonts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after="20"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D51CDF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after="260"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after="260" w:line="260" w:lineRule="atLeast"/>
    </w:pPr>
    <w:rPr>
      <w:rFonts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after="0"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D51CDF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before="0" w:after="20" w:line="260" w:lineRule="atLeast"/>
      <w:ind w:left="1134" w:hanging="1134"/>
    </w:pPr>
    <w:rPr>
      <w:rFonts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D51CDF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D51CDF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D51CDF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line="260" w:lineRule="atLeast"/>
      <w:ind w:left="1134" w:hanging="1134"/>
    </w:pPr>
    <w:rPr>
      <w:rFonts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D51CDF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D51CDF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D51CDF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D51CDF"/>
    <w:pPr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D51CDF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D51CDF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D51CDF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D51CDF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D51CDF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D51CDF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D51CDF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D51CDF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D51CD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D51CD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D51CDF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D51CDF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D51CDF"/>
    <w:pPr>
      <w:tabs>
        <w:tab w:val="num" w:pos="907"/>
      </w:tabs>
      <w:ind w:left="907" w:hanging="5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D51CDF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D51CDF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D51CDF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D51CDF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D51CDF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D51CDF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D51CDF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D51CDF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D51CDF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D51CDF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D51CDF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D51CDF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D51CDF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D51CDF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D51CDF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D51CDF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D51CDF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D51CDF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D51CDF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D51CDF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D51CDF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D51CDF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D51CDF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D51CDF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D51CDF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D51CDF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D51CDF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D51CDF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D51CDF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uiPriority w:val="99"/>
    <w:rsid w:val="00D51CDF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D51CDF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D51CDF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D51CDF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D51CDF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D51CDF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D51CDF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clear" w:pos="8505"/>
      </w:tabs>
      <w:spacing w:after="180" w:line="220" w:lineRule="atLeast"/>
    </w:pPr>
    <w:rPr>
      <w:rFonts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D51CDF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D51CDF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D51CDF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D51CDF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D51CDF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D51CDF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D51CDF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D51CDF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D51CDF"/>
    <w:pPr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D51CDF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D51CDF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D51CDF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D51CDF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D51CDF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D51CDF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D51CDF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D51CDF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before="0" w:after="260" w:line="260" w:lineRule="atLeast"/>
      <w:ind w:left="1247" w:hanging="340"/>
    </w:pPr>
    <w:rPr>
      <w:rFonts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D51CDF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autoRedefine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after="120" w:line="260" w:lineRule="atLeast"/>
      <w:ind w:left="720" w:right="389"/>
      <w:jc w:val="both"/>
    </w:pPr>
    <w:rPr>
      <w:rFonts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basedOn w:val="DefaultParagraphFont"/>
    <w:uiPriority w:val="99"/>
    <w:rsid w:val="00D51CDF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before="0" w:after="120" w:line="260" w:lineRule="atLeast"/>
      <w:ind w:left="340" w:hanging="340"/>
      <w:jc w:val="both"/>
    </w:pPr>
    <w:rPr>
      <w:rFonts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line="260" w:lineRule="atLeast"/>
      <w:ind w:left="360" w:hanging="360"/>
      <w:jc w:val="both"/>
    </w:pPr>
    <w:rPr>
      <w:rFonts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autoRedefine/>
    <w:uiPriority w:val="99"/>
    <w:rsid w:val="00D51CDF"/>
    <w:pPr>
      <w:ind w:left="1134"/>
    </w:pPr>
  </w:style>
  <w:style w:type="character" w:customStyle="1" w:styleId="AccPolicyalternativeChar">
    <w:name w:val="Acc Policy alternative Char"/>
    <w:basedOn w:val="AccPolicysubheadChar"/>
    <w:uiPriority w:val="99"/>
    <w:rsid w:val="00D51CDF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D51CDF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D51CDF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AccPolicyHeadingCharChar">
    <w:name w:val="Acc Policy Heading Char Char"/>
    <w:basedOn w:val="DefaultParagraphFont"/>
    <w:uiPriority w:val="99"/>
    <w:rsid w:val="00D51CDF"/>
    <w:rPr>
      <w:rFonts w:cs="Times New Roman"/>
      <w:bCs/>
      <w:sz w:val="22"/>
      <w:szCs w:val="22"/>
      <w:lang w:val="en-US" w:eastAsia="en-GB" w:bidi="th-TH"/>
    </w:rPr>
  </w:style>
  <w:style w:type="paragraph" w:styleId="DocumentMap">
    <w:name w:val="Document Map"/>
    <w:basedOn w:val="Normal"/>
    <w:link w:val="DocumentMapChar"/>
    <w:uiPriority w:val="99"/>
    <w:semiHidden/>
    <w:rsid w:val="00D51C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04E83"/>
    <w:rPr>
      <w:sz w:val="0"/>
      <w:szCs w:val="0"/>
    </w:rPr>
  </w:style>
  <w:style w:type="paragraph" w:styleId="ListParagraph">
    <w:name w:val="List Paragraph"/>
    <w:basedOn w:val="Normal"/>
    <w:link w:val="ListParagraphChar"/>
    <w:uiPriority w:val="34"/>
    <w:qFormat/>
    <w:rsid w:val="007D55B8"/>
    <w:pPr>
      <w:ind w:left="720"/>
    </w:pPr>
    <w:rPr>
      <w:szCs w:val="38"/>
    </w:rPr>
  </w:style>
  <w:style w:type="character" w:styleId="CommentReference">
    <w:name w:val="annotation reference"/>
    <w:basedOn w:val="DefaultParagraphFont"/>
    <w:uiPriority w:val="99"/>
    <w:semiHidden/>
    <w:rsid w:val="006336E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336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0"/>
      <w:szCs w:val="25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336E1"/>
    <w:rPr>
      <w:rFonts w:cs="Times New Roman"/>
      <w:sz w:val="25"/>
      <w:szCs w:val="25"/>
      <w:lang w:val="en-GB"/>
    </w:rPr>
  </w:style>
  <w:style w:type="paragraph" w:styleId="PlainText">
    <w:name w:val="Plain Text"/>
    <w:basedOn w:val="Normal"/>
    <w:link w:val="PlainTextChar"/>
    <w:rsid w:val="009F031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urier New" w:hAnsi="Courier New"/>
      <w:sz w:val="20"/>
      <w:szCs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9F031A"/>
    <w:rPr>
      <w:rFonts w:ascii="Courier New" w:hAnsi="Courier New"/>
      <w:sz w:val="20"/>
      <w:szCs w:val="20"/>
      <w:lang w:val="en-AU"/>
    </w:rPr>
  </w:style>
  <w:style w:type="table" w:styleId="TableGrid">
    <w:name w:val="Table Grid"/>
    <w:basedOn w:val="TableNormal"/>
    <w:uiPriority w:val="39"/>
    <w:locked/>
    <w:rsid w:val="001B720C"/>
    <w:rPr>
      <w:rFonts w:eastAsia="SimSu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details">
    <w:name w:val="zdetails"/>
    <w:basedOn w:val="Normal"/>
    <w:rsid w:val="001B7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exact"/>
    </w:pPr>
    <w:rPr>
      <w:rFonts w:ascii="Univers 45 Light" w:hAnsi="Univers 45 Light"/>
      <w:sz w:val="16"/>
      <w:szCs w:val="16"/>
      <w:lang w:val="en-GB"/>
    </w:rPr>
  </w:style>
  <w:style w:type="paragraph" w:customStyle="1" w:styleId="1NoteNormal">
    <w:name w:val="1 Note Normal"/>
    <w:basedOn w:val="Normal"/>
    <w:link w:val="1NoteNormalChar"/>
    <w:qFormat/>
    <w:rsid w:val="00FC3CB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20" w:after="120" w:line="240" w:lineRule="auto"/>
      <w:ind w:left="539"/>
      <w:jc w:val="thaiDistribute"/>
    </w:pPr>
    <w:rPr>
      <w:rFonts w:eastAsia="Angsana New"/>
      <w:lang w:val="en-GB" w:eastAsia="x-none" w:bidi="ar-SA"/>
    </w:rPr>
  </w:style>
  <w:style w:type="character" w:customStyle="1" w:styleId="1NoteNormalChar">
    <w:name w:val="1 Note Normal Char"/>
    <w:link w:val="1NoteNormal"/>
    <w:rsid w:val="00FC3CB6"/>
    <w:rPr>
      <w:rFonts w:ascii="Angsana New" w:eastAsia="Angsana New" w:hAnsi="Angsana New"/>
      <w:sz w:val="30"/>
      <w:szCs w:val="30"/>
      <w:lang w:val="en-GB" w:eastAsia="x-none" w:bidi="ar-SA"/>
    </w:rPr>
  </w:style>
  <w:style w:type="paragraph" w:customStyle="1" w:styleId="1NoteNoSpace">
    <w:name w:val="1 Note No Space"/>
    <w:basedOn w:val="1NoteNormal"/>
    <w:qFormat/>
    <w:rsid w:val="00B9121E"/>
    <w:pPr>
      <w:spacing w:before="0" w:after="0"/>
    </w:pPr>
  </w:style>
  <w:style w:type="table" w:customStyle="1" w:styleId="TableGrid1">
    <w:name w:val="Table Grid1"/>
    <w:basedOn w:val="TableNormal"/>
    <w:next w:val="TableGrid"/>
    <w:uiPriority w:val="39"/>
    <w:rsid w:val="0014508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0E748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B631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ListParagraphChar">
    <w:name w:val="List Paragraph Char"/>
    <w:link w:val="ListParagraph"/>
    <w:uiPriority w:val="34"/>
    <w:rsid w:val="006A3301"/>
    <w:rPr>
      <w:rFonts w:ascii="Angsana New" w:hAnsi="Angsana New"/>
      <w:sz w:val="30"/>
      <w:szCs w:val="3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3329D"/>
    <w:pPr>
      <w:spacing w:line="240" w:lineRule="auto"/>
    </w:pPr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3329D"/>
    <w:rPr>
      <w:rFonts w:ascii="Angsana New" w:hAnsi="Angsana New"/>
      <w:sz w:val="20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13329D"/>
    <w:rPr>
      <w:vertAlign w:val="superscript"/>
    </w:rPr>
  </w:style>
  <w:style w:type="paragraph" w:styleId="TableofAuthorities">
    <w:name w:val="table of authorities"/>
    <w:basedOn w:val="Normal"/>
    <w:next w:val="Normal"/>
    <w:semiHidden/>
    <w:rsid w:val="00EC466B"/>
    <w:pPr>
      <w:ind w:left="284" w:hanging="284"/>
    </w:pPr>
    <w:rPr>
      <w:rFonts w:ascii="Arial" w:eastAsia="Batang" w:hAnsi="Arial"/>
      <w:sz w:val="18"/>
      <w:szCs w:val="18"/>
    </w:rPr>
  </w:style>
  <w:style w:type="paragraph" w:styleId="Index2">
    <w:name w:val="index 2"/>
    <w:basedOn w:val="Normal"/>
    <w:next w:val="Normal"/>
    <w:autoRedefine/>
    <w:semiHidden/>
    <w:rsid w:val="00EC466B"/>
    <w:pPr>
      <w:ind w:left="568" w:hanging="284"/>
    </w:pPr>
    <w:rPr>
      <w:rFonts w:ascii="Arial" w:eastAsia="Batang" w:hAnsi="Arial"/>
      <w:sz w:val="18"/>
      <w:szCs w:val="18"/>
    </w:rPr>
  </w:style>
  <w:style w:type="paragraph" w:styleId="Index3">
    <w:name w:val="index 3"/>
    <w:basedOn w:val="Normal"/>
    <w:next w:val="Normal"/>
    <w:autoRedefine/>
    <w:semiHidden/>
    <w:rsid w:val="00EC466B"/>
    <w:pPr>
      <w:ind w:left="851" w:hanging="284"/>
    </w:pPr>
    <w:rPr>
      <w:rFonts w:ascii="Arial" w:eastAsia="Batang" w:hAnsi="Arial"/>
      <w:sz w:val="18"/>
      <w:szCs w:val="18"/>
    </w:rPr>
  </w:style>
  <w:style w:type="paragraph" w:styleId="Index4">
    <w:name w:val="index 4"/>
    <w:basedOn w:val="Normal"/>
    <w:next w:val="Normal"/>
    <w:semiHidden/>
    <w:rsid w:val="00EC466B"/>
    <w:pPr>
      <w:ind w:left="1135" w:hanging="284"/>
    </w:pPr>
    <w:rPr>
      <w:rFonts w:ascii="Arial" w:eastAsia="Batang" w:hAnsi="Arial"/>
      <w:sz w:val="18"/>
      <w:szCs w:val="18"/>
    </w:rPr>
  </w:style>
  <w:style w:type="paragraph" w:styleId="Index6">
    <w:name w:val="index 6"/>
    <w:basedOn w:val="Normal"/>
    <w:next w:val="Normal"/>
    <w:semiHidden/>
    <w:rsid w:val="00EC466B"/>
    <w:pPr>
      <w:ind w:left="1702" w:hanging="284"/>
    </w:pPr>
    <w:rPr>
      <w:rFonts w:ascii="Arial" w:eastAsia="Batang" w:hAnsi="Arial"/>
      <w:sz w:val="18"/>
      <w:szCs w:val="18"/>
    </w:rPr>
  </w:style>
  <w:style w:type="paragraph" w:styleId="Index5">
    <w:name w:val="index 5"/>
    <w:basedOn w:val="Normal"/>
    <w:next w:val="Normal"/>
    <w:semiHidden/>
    <w:rsid w:val="00EC466B"/>
    <w:pPr>
      <w:ind w:left="1418" w:hanging="284"/>
    </w:pPr>
    <w:rPr>
      <w:rFonts w:ascii="Arial" w:eastAsia="Batang" w:hAnsi="Arial"/>
      <w:sz w:val="18"/>
      <w:szCs w:val="18"/>
    </w:rPr>
  </w:style>
  <w:style w:type="paragraph" w:styleId="Index7">
    <w:name w:val="index 7"/>
    <w:basedOn w:val="Normal"/>
    <w:next w:val="Normal"/>
    <w:semiHidden/>
    <w:rsid w:val="00EC466B"/>
    <w:pPr>
      <w:ind w:left="1985" w:hanging="284"/>
    </w:pPr>
    <w:rPr>
      <w:rFonts w:ascii="Arial" w:eastAsia="Batang" w:hAnsi="Arial"/>
      <w:sz w:val="18"/>
      <w:szCs w:val="18"/>
    </w:rPr>
  </w:style>
  <w:style w:type="paragraph" w:styleId="Index8">
    <w:name w:val="index 8"/>
    <w:basedOn w:val="Normal"/>
    <w:next w:val="Normal"/>
    <w:semiHidden/>
    <w:rsid w:val="00EC466B"/>
    <w:pPr>
      <w:ind w:left="2269" w:hanging="284"/>
    </w:pPr>
    <w:rPr>
      <w:rFonts w:ascii="Arial" w:eastAsia="Batang" w:hAnsi="Arial"/>
      <w:sz w:val="18"/>
      <w:szCs w:val="18"/>
    </w:rPr>
  </w:style>
  <w:style w:type="paragraph" w:styleId="Index9">
    <w:name w:val="index 9"/>
    <w:basedOn w:val="Normal"/>
    <w:next w:val="Normal"/>
    <w:semiHidden/>
    <w:rsid w:val="00EC466B"/>
    <w:pPr>
      <w:ind w:left="2552" w:hanging="284"/>
    </w:pPr>
    <w:rPr>
      <w:rFonts w:ascii="Arial" w:eastAsia="Batang" w:hAnsi="Arial"/>
      <w:sz w:val="18"/>
      <w:szCs w:val="18"/>
    </w:rPr>
  </w:style>
  <w:style w:type="paragraph" w:styleId="TOC3">
    <w:name w:val="toc 3"/>
    <w:basedOn w:val="Normal"/>
    <w:next w:val="Normal"/>
    <w:semiHidden/>
    <w:locked/>
    <w:rsid w:val="00EC466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  <w:rPr>
      <w:rFonts w:ascii="Arial" w:eastAsia="Batang" w:hAnsi="Arial"/>
      <w:sz w:val="18"/>
      <w:szCs w:val="18"/>
    </w:rPr>
  </w:style>
  <w:style w:type="paragraph" w:styleId="TOC4">
    <w:name w:val="toc 4"/>
    <w:basedOn w:val="Normal"/>
    <w:next w:val="Normal"/>
    <w:semiHidden/>
    <w:locked/>
    <w:rsid w:val="00EC466B"/>
    <w:pPr>
      <w:ind w:left="851"/>
    </w:pPr>
    <w:rPr>
      <w:rFonts w:ascii="Arial" w:eastAsia="Batang" w:hAnsi="Arial"/>
      <w:sz w:val="18"/>
      <w:szCs w:val="18"/>
    </w:rPr>
  </w:style>
  <w:style w:type="paragraph" w:styleId="TOC5">
    <w:name w:val="toc 5"/>
    <w:basedOn w:val="Normal"/>
    <w:next w:val="Normal"/>
    <w:semiHidden/>
    <w:locked/>
    <w:rsid w:val="00EC466B"/>
    <w:pPr>
      <w:ind w:left="1134"/>
    </w:pPr>
    <w:rPr>
      <w:rFonts w:ascii="Arial" w:eastAsia="Batang" w:hAnsi="Arial"/>
      <w:sz w:val="18"/>
      <w:szCs w:val="18"/>
    </w:rPr>
  </w:style>
  <w:style w:type="paragraph" w:styleId="TOC7">
    <w:name w:val="toc 7"/>
    <w:basedOn w:val="Normal"/>
    <w:next w:val="Normal"/>
    <w:semiHidden/>
    <w:locked/>
    <w:rsid w:val="00EC466B"/>
    <w:pPr>
      <w:ind w:left="1701"/>
    </w:pPr>
    <w:rPr>
      <w:rFonts w:ascii="Arial" w:eastAsia="Batang" w:hAnsi="Arial"/>
      <w:sz w:val="18"/>
      <w:szCs w:val="18"/>
    </w:rPr>
  </w:style>
  <w:style w:type="paragraph" w:styleId="TOC8">
    <w:name w:val="toc 8"/>
    <w:basedOn w:val="Normal"/>
    <w:next w:val="Normal"/>
    <w:semiHidden/>
    <w:locked/>
    <w:rsid w:val="00EC466B"/>
    <w:pPr>
      <w:ind w:left="1985"/>
    </w:pPr>
    <w:rPr>
      <w:rFonts w:ascii="Arial" w:eastAsia="Batang" w:hAnsi="Arial"/>
      <w:sz w:val="18"/>
      <w:szCs w:val="18"/>
    </w:rPr>
  </w:style>
  <w:style w:type="paragraph" w:styleId="TOC9">
    <w:name w:val="toc 9"/>
    <w:basedOn w:val="Normal"/>
    <w:next w:val="Normal"/>
    <w:semiHidden/>
    <w:locked/>
    <w:rsid w:val="00EC466B"/>
    <w:pPr>
      <w:ind w:left="2268"/>
    </w:pPr>
    <w:rPr>
      <w:rFonts w:ascii="Arial" w:eastAsia="Batang" w:hAnsi="Arial"/>
      <w:sz w:val="18"/>
      <w:szCs w:val="18"/>
    </w:rPr>
  </w:style>
  <w:style w:type="paragraph" w:styleId="TableofFigures">
    <w:name w:val="table of figures"/>
    <w:basedOn w:val="Normal"/>
    <w:next w:val="Normal"/>
    <w:semiHidden/>
    <w:rsid w:val="00EC466B"/>
    <w:pPr>
      <w:ind w:left="567" w:hanging="567"/>
    </w:pPr>
    <w:rPr>
      <w:rFonts w:ascii="Arial" w:eastAsia="Batang" w:hAnsi="Arial"/>
      <w:sz w:val="18"/>
      <w:szCs w:val="18"/>
    </w:rPr>
  </w:style>
  <w:style w:type="paragraph" w:styleId="BodyTextIndent3">
    <w:name w:val="Body Text Indent 3"/>
    <w:basedOn w:val="Normal"/>
    <w:link w:val="BodyTextIndent3Char"/>
    <w:rsid w:val="00EC466B"/>
    <w:pPr>
      <w:spacing w:after="120"/>
      <w:ind w:left="360"/>
    </w:pPr>
    <w:rPr>
      <w:rFonts w:ascii="Arial" w:eastAsia="Batang" w:hAnsi="Arial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C466B"/>
    <w:rPr>
      <w:rFonts w:ascii="Arial" w:eastAsia="Batang" w:hAnsi="Arial"/>
      <w:sz w:val="16"/>
      <w:szCs w:val="16"/>
    </w:rPr>
  </w:style>
  <w:style w:type="paragraph" w:customStyle="1" w:styleId="zDistnHeader">
    <w:name w:val="zDistnHeader"/>
    <w:basedOn w:val="Normal"/>
    <w:next w:val="Normal"/>
    <w:rsid w:val="00EC466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520" w:line="260" w:lineRule="atLeast"/>
    </w:pPr>
    <w:rPr>
      <w:rFonts w:ascii="Times New Roman" w:eastAsia="Batang" w:hAnsi="Times New Roman"/>
      <w:sz w:val="22"/>
      <w:szCs w:val="22"/>
      <w:lang w:val="en-GB"/>
    </w:rPr>
  </w:style>
  <w:style w:type="paragraph" w:customStyle="1" w:styleId="Text">
    <w:name w:val="Text"/>
    <w:basedOn w:val="Normal"/>
    <w:rsid w:val="00EC466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20" w:line="240" w:lineRule="auto"/>
      <w:jc w:val="both"/>
    </w:pPr>
    <w:rPr>
      <w:rFonts w:ascii="Times New Roman" w:hAnsi="Times New Roman"/>
      <w:sz w:val="22"/>
      <w:szCs w:val="22"/>
      <w:lang w:val="en-GB"/>
    </w:rPr>
  </w:style>
  <w:style w:type="paragraph" w:customStyle="1" w:styleId="NormalLatinAngsanaNew">
    <w:name w:val="Normal + (Latin) Angsana New"/>
    <w:aliases w:val="15 pt,Right:  -0.12&quot;,Line spacing:  single"/>
    <w:basedOn w:val="acctfourfigures"/>
    <w:rsid w:val="00EC466B"/>
    <w:pPr>
      <w:tabs>
        <w:tab w:val="clear" w:pos="765"/>
        <w:tab w:val="decimal" w:pos="1224"/>
      </w:tabs>
      <w:spacing w:line="240" w:lineRule="auto"/>
      <w:ind w:left="-135" w:right="-126"/>
    </w:pPr>
    <w:rPr>
      <w:rFonts w:eastAsia="MS Mincho" w:cs="Angsana New"/>
      <w:sz w:val="30"/>
      <w:szCs w:val="30"/>
    </w:rPr>
  </w:style>
  <w:style w:type="paragraph" w:customStyle="1" w:styleId="Default">
    <w:name w:val="Default"/>
    <w:rsid w:val="00EC466B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EC466B"/>
    <w:rPr>
      <w:rFonts w:ascii="Arial" w:eastAsia="Batang" w:hAnsi="Arial"/>
      <w:sz w:val="18"/>
      <w:szCs w:val="22"/>
    </w:rPr>
  </w:style>
  <w:style w:type="table" w:customStyle="1" w:styleId="Style1">
    <w:name w:val="Style1"/>
    <w:basedOn w:val="TableNormal"/>
    <w:uiPriority w:val="99"/>
    <w:qFormat/>
    <w:rsid w:val="00EC466B"/>
    <w:rPr>
      <w:rFonts w:eastAsia="Batang"/>
      <w:sz w:val="20"/>
      <w:szCs w:val="20"/>
    </w:rPr>
    <w:tblPr/>
  </w:style>
  <w:style w:type="table" w:customStyle="1" w:styleId="PlainTable41">
    <w:name w:val="Plain Table 41"/>
    <w:basedOn w:val="TableNormal"/>
    <w:uiPriority w:val="44"/>
    <w:rsid w:val="00EC466B"/>
    <w:rPr>
      <w:rFonts w:eastAsia="Batang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466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uto"/>
    </w:pPr>
    <w:rPr>
      <w:rFonts w:ascii="Arial" w:eastAsia="Batang" w:hAnsi="Arial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EC466B"/>
    <w:rPr>
      <w:rFonts w:ascii="Arial" w:eastAsia="Batang" w:hAnsi="Arial" w:cs="Times New Roman"/>
      <w:b/>
      <w:bCs/>
      <w:sz w:val="20"/>
      <w:szCs w:val="25"/>
      <w:lang w:val="en-GB"/>
    </w:rPr>
  </w:style>
  <w:style w:type="character" w:customStyle="1" w:styleId="Style1Char">
    <w:name w:val="Style1 Char"/>
    <w:rsid w:val="00EC466B"/>
    <w:rPr>
      <w:rFonts w:ascii="Angsana New" w:hAnsi="Angsana New"/>
      <w:b/>
      <w:bCs/>
      <w:sz w:val="32"/>
      <w:szCs w:val="32"/>
    </w:rPr>
  </w:style>
  <w:style w:type="paragraph" w:customStyle="1" w:styleId="AccountingPolicy">
    <w:name w:val="Accounting Policy"/>
    <w:basedOn w:val="Normal"/>
    <w:link w:val="AccountingPolicyChar1"/>
    <w:rsid w:val="00EC466B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EC466B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table" w:customStyle="1" w:styleId="PlainTable51">
    <w:name w:val="Plain Table 51"/>
    <w:basedOn w:val="TableNormal"/>
    <w:uiPriority w:val="45"/>
    <w:rsid w:val="00EC466B"/>
    <w:rPr>
      <w:sz w:val="20"/>
      <w:szCs w:val="20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Angsana New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Angsana New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Angsana New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Angsana New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Pa18">
    <w:name w:val="Pa18"/>
    <w:basedOn w:val="Normal"/>
    <w:next w:val="Normal"/>
    <w:uiPriority w:val="99"/>
    <w:rsid w:val="00EC466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character" w:customStyle="1" w:styleId="blockChar">
    <w:name w:val="block Char"/>
    <w:aliases w:val="b Char"/>
    <w:locked/>
    <w:rsid w:val="00EC466B"/>
    <w:rPr>
      <w:rFonts w:ascii="Times New Roman" w:hAnsi="Times New Roman"/>
      <w:sz w:val="22"/>
      <w:lang w:eastAsia="en-US" w:bidi="ar-SA"/>
    </w:rPr>
  </w:style>
  <w:style w:type="paragraph" w:styleId="NormalWeb">
    <w:name w:val="Normal (Web)"/>
    <w:basedOn w:val="Normal"/>
    <w:uiPriority w:val="99"/>
    <w:semiHidden/>
    <w:unhideWhenUsed/>
    <w:rsid w:val="00EC466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B323F"/>
  </w:style>
  <w:style w:type="paragraph" w:customStyle="1" w:styleId="paragraph">
    <w:name w:val="paragraph"/>
    <w:basedOn w:val="Normal"/>
    <w:rsid w:val="001470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14704B"/>
  </w:style>
  <w:style w:type="character" w:customStyle="1" w:styleId="eop">
    <w:name w:val="eop"/>
    <w:basedOn w:val="DefaultParagraphFont"/>
    <w:rsid w:val="0014704B"/>
  </w:style>
  <w:style w:type="paragraph" w:customStyle="1" w:styleId="a6">
    <w:name w:val="à¹×éÍàÃ×èÍ§"/>
    <w:basedOn w:val="Normal"/>
    <w:rsid w:val="004B63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Cordia New" w:hAnsi="Cordia New" w:cs="AngsanaUPC"/>
      <w:sz w:val="28"/>
      <w:szCs w:val="28"/>
    </w:rPr>
  </w:style>
  <w:style w:type="character" w:customStyle="1" w:styleId="y2iqfc">
    <w:name w:val="y2iqfc"/>
    <w:basedOn w:val="DefaultParagraphFont"/>
    <w:rsid w:val="00901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7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2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4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8f861b13-5ba0-44cc-8ded-72afca00db95">
  <we:reference id="WA200005502" version="1.0.0.11" store="en-US" storeType="omex"/>
  <we:alternateReferences>
    <we:reference id="WA200005502" version="1.0.0.11" store="en-US" storeType="omex"/>
  </we:alternateReferences>
  <we:properties>
    <we:property name="docId" value="&quot;rKD0mNpnnnv0m2fxQCplB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c2d08b-7d8b-478c-a87c-45bac18bedcc" xsi:nil="true"/>
    <lcf76f155ced4ddcb4097134ff3c332f xmlns="351b02b5-4aa3-4782-bda3-07381659fb8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226C2A5586F4ABAE030C390837EB4" ma:contentTypeVersion="14" ma:contentTypeDescription="Create a new document." ma:contentTypeScope="" ma:versionID="57fd1f1b025dbfd07bd5cc8c64e5b093">
  <xsd:schema xmlns:xsd="http://www.w3.org/2001/XMLSchema" xmlns:xs="http://www.w3.org/2001/XMLSchema" xmlns:p="http://schemas.microsoft.com/office/2006/metadata/properties" xmlns:ns2="f3c2d08b-7d8b-478c-a87c-45bac18bedcc" xmlns:ns3="351b02b5-4aa3-4782-bda3-07381659fb83" targetNamespace="http://schemas.microsoft.com/office/2006/metadata/properties" ma:root="true" ma:fieldsID="4207504837af2093b1c23f0b94f0ba6f" ns2:_="" ns3:_="">
    <xsd:import namespace="f3c2d08b-7d8b-478c-a87c-45bac18bedcc"/>
    <xsd:import namespace="351b02b5-4aa3-4782-bda3-07381659fb8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c2d08b-7d8b-478c-a87c-45bac18bed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583f7a3-c547-43b5-9959-f6ada369b47a}" ma:internalName="TaxCatchAll" ma:showField="CatchAllData" ma:web="f3c2d08b-7d8b-478c-a87c-45bac18bed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1b02b5-4aa3-4782-bda3-07381659fb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6a0df6a-a580-417e-b0ca-1ff9add027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BDBA40-E270-44C2-8EAD-C555C71B9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9D3D2-BD08-4414-8C38-F83A453071AD}">
  <ds:schemaRefs>
    <ds:schemaRef ds:uri="http://schemas.microsoft.com/office/2006/metadata/properties"/>
    <ds:schemaRef ds:uri="http://schemas.microsoft.com/office/infopath/2007/PartnerControls"/>
    <ds:schemaRef ds:uri="f3c2d08b-7d8b-478c-a87c-45bac18bedcc"/>
    <ds:schemaRef ds:uri="351b02b5-4aa3-4782-bda3-07381659fb83"/>
  </ds:schemaRefs>
</ds:datastoreItem>
</file>

<file path=customXml/itemProps3.xml><?xml version="1.0" encoding="utf-8"?>
<ds:datastoreItem xmlns:ds="http://schemas.openxmlformats.org/officeDocument/2006/customXml" ds:itemID="{89B95831-9935-44B8-9E69-C1E143F8BE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8A765A-9C7A-47BC-8456-30A4651DD3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c2d08b-7d8b-478c-a87c-45bac18bedcc"/>
    <ds:schemaRef ds:uri="351b02b5-4aa3-4782-bda3-07381659fb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44</Pages>
  <Words>8257</Words>
  <Characters>36532</Characters>
  <Application>Microsoft Office Word</Application>
  <DocSecurity>0</DocSecurity>
  <Lines>304</Lines>
  <Paragraphs>89</Paragraphs>
  <ScaleCrop>false</ScaleCrop>
  <Company>KPMG</Company>
  <LinksUpToDate>false</LinksUpToDate>
  <CharactersWithSpaces>44700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document</dc:title>
  <dc:creator>DefUser</dc:creator>
  <cp:lastModifiedBy>Nattanon, Jeenpatipat</cp:lastModifiedBy>
  <cp:revision>171</cp:revision>
  <cp:lastPrinted>2024-08-09T03:31:00Z</cp:lastPrinted>
  <dcterms:created xsi:type="dcterms:W3CDTF">2024-08-14T04:38:00Z</dcterms:created>
  <dcterms:modified xsi:type="dcterms:W3CDTF">2024-11-14T06:34:00Z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0x01010078F226C2A5586F4ABAE030C390837EB4</vt:lpwstr>
  </property>
  <property fmtid="{D5CDD505-2E9C-101B-9397-08002B2CF9AE}" pid="3" name="MediaServiceImageTags">
    <vt:lpwstr/>
  </property>
</Properties>
</file>